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413765">
      <w:pPr>
        <w:ind w:left="321" w:leftChars="153" w:right="227"/>
        <w:jc w:val="center"/>
        <w:rPr>
          <w:rFonts w:eastAsia="黑体"/>
          <w:b/>
          <w:bCs/>
          <w:sz w:val="36"/>
          <w:szCs w:val="36"/>
        </w:rPr>
      </w:pPr>
      <w:r>
        <w:rPr>
          <w:rFonts w:hint="eastAsia" w:eastAsia="黑体"/>
          <w:b/>
          <w:bCs/>
          <w:sz w:val="36"/>
          <w:szCs w:val="36"/>
        </w:rPr>
        <w:t>中国语言文学</w:t>
      </w:r>
      <w:r>
        <w:rPr>
          <w:rFonts w:eastAsia="黑体"/>
          <w:b/>
          <w:bCs/>
          <w:sz w:val="36"/>
          <w:szCs w:val="36"/>
        </w:rPr>
        <w:t>学术学位博士研究生培养方案</w:t>
      </w:r>
    </w:p>
    <w:p w14:paraId="0862C721">
      <w:pPr>
        <w:ind w:left="321" w:leftChars="153" w:right="227"/>
        <w:jc w:val="center"/>
        <w:rPr>
          <w:rFonts w:hint="eastAsia" w:eastAsia="黑体"/>
          <w:b/>
          <w:bCs/>
          <w:sz w:val="28"/>
          <w:szCs w:val="28"/>
          <w:lang w:eastAsia="zh-CN"/>
        </w:rPr>
      </w:pPr>
      <w:r>
        <w:rPr>
          <w:rFonts w:eastAsia="黑体"/>
          <w:b/>
          <w:bCs/>
          <w:sz w:val="28"/>
          <w:szCs w:val="28"/>
        </w:rPr>
        <w:t>（</w:t>
      </w:r>
      <w:r>
        <w:rPr>
          <w:rFonts w:hint="eastAsia" w:eastAsia="黑体"/>
          <w:b/>
          <w:bCs/>
          <w:sz w:val="28"/>
          <w:szCs w:val="28"/>
        </w:rPr>
        <w:t>文</w:t>
      </w:r>
      <w:r>
        <w:rPr>
          <w:rFonts w:eastAsia="黑体"/>
          <w:b/>
          <w:bCs/>
          <w:sz w:val="28"/>
          <w:szCs w:val="28"/>
        </w:rPr>
        <w:t>学院</w:t>
      </w:r>
      <w:r>
        <w:rPr>
          <w:rFonts w:hint="eastAsia" w:eastAsia="黑体"/>
          <w:b/>
          <w:bCs/>
          <w:sz w:val="28"/>
          <w:szCs w:val="28"/>
          <w:lang w:eastAsia="zh-CN"/>
        </w:rPr>
        <w:t>）</w:t>
      </w:r>
    </w:p>
    <w:p w14:paraId="224AB83A">
      <w:pPr>
        <w:spacing w:line="360" w:lineRule="auto"/>
        <w:ind w:firstLine="560"/>
        <w:rPr>
          <w:rFonts w:eastAsia="黑体"/>
          <w:bCs/>
          <w:sz w:val="28"/>
          <w:szCs w:val="28"/>
        </w:rPr>
      </w:pPr>
      <w:r>
        <w:rPr>
          <w:rFonts w:eastAsia="黑体"/>
          <w:bCs/>
          <w:sz w:val="28"/>
          <w:szCs w:val="28"/>
        </w:rPr>
        <w:t>一、专业名称、代码</w:t>
      </w:r>
    </w:p>
    <w:p w14:paraId="04967F23">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000000" w:themeColor="text1"/>
          <w:sz w:val="24"/>
          <w14:textFill>
            <w14:solidFill>
              <w14:schemeClr w14:val="tx1"/>
            </w14:solidFill>
          </w14:textFill>
        </w:rPr>
        <w:t>中国语言文学</w:t>
      </w:r>
    </w:p>
    <w:p w14:paraId="62008F06">
      <w:pPr>
        <w:widowControl/>
        <w:spacing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0501</w:t>
      </w:r>
    </w:p>
    <w:p w14:paraId="42E7D51E">
      <w:pPr>
        <w:numPr>
          <w:ilvl w:val="0"/>
          <w:numId w:val="1"/>
        </w:numPr>
        <w:spacing w:line="360" w:lineRule="auto"/>
        <w:ind w:firstLine="560" w:firstLineChars="20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专业简介</w:t>
      </w:r>
    </w:p>
    <w:p w14:paraId="7E04C709">
      <w:pPr>
        <w:spacing w:line="360" w:lineRule="auto"/>
        <w:ind w:firstLine="482"/>
        <w:rPr>
          <w:rFonts w:eastAsia="黑体"/>
          <w:bCs/>
          <w:color w:val="000000" w:themeColor="text1"/>
          <w:sz w:val="28"/>
          <w:szCs w:val="28"/>
          <w14:textFill>
            <w14:solidFill>
              <w14:schemeClr w14:val="tx1"/>
            </w14:solidFill>
          </w14:textFill>
        </w:rPr>
      </w:pPr>
      <w:r>
        <w:rPr>
          <w:rFonts w:hint="eastAsia"/>
          <w:sz w:val="24"/>
        </w:rPr>
        <w:t>学科研究内容及特色优势：</w:t>
      </w:r>
    </w:p>
    <w:p w14:paraId="338CB033">
      <w:pPr>
        <w:spacing w:line="360" w:lineRule="auto"/>
        <w:ind w:firstLine="482"/>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①汉语言文字学方向：近代汉字研究尤其是大型字书、历代石刻疑难字考释与研究处于国内外领先地位；齐鲁燕赵等古文字研究、现代汉字研究与应用处于前沿水平。</w:t>
      </w:r>
    </w:p>
    <w:p w14:paraId="23B2C7D8">
      <w:pPr>
        <w:spacing w:line="360" w:lineRule="auto"/>
        <w:ind w:firstLine="482"/>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②古代文学方向：古代词曲学研究在国内外处于领先地位；先秦两汉文学、元明清文学处于前沿水平。</w:t>
      </w:r>
    </w:p>
    <w:p w14:paraId="1043603E">
      <w:pPr>
        <w:spacing w:line="360" w:lineRule="auto"/>
        <w:ind w:firstLine="482"/>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③</w:t>
      </w:r>
      <w:r>
        <w:rPr>
          <w:rFonts w:hint="eastAsia" w:ascii="宋体" w:hAnsi="宋体" w:cs="宋体"/>
          <w:sz w:val="24"/>
        </w:rPr>
        <w:t>现当代文学方向：钱</w:t>
      </w:r>
      <w:r>
        <w:rPr>
          <w:rFonts w:hint="eastAsia" w:ascii="宋体" w:hAnsi="宋体" w:cs="宋体"/>
          <w:sz w:val="24"/>
          <w:lang w:val="en-US" w:eastAsia="zh-CN"/>
        </w:rPr>
        <w:t>钟</w:t>
      </w:r>
      <w:r>
        <w:rPr>
          <w:rFonts w:hint="eastAsia" w:ascii="宋体" w:hAnsi="宋体" w:cs="宋体"/>
          <w:sz w:val="24"/>
        </w:rPr>
        <w:t>书研究处于国内外领先地位；鲁迅研究、左翼文学研究、红色经典研究处于前沿水平。</w:t>
      </w:r>
    </w:p>
    <w:p w14:paraId="49F7A813">
      <w:pPr>
        <w:spacing w:line="360" w:lineRule="auto"/>
        <w:ind w:firstLine="482"/>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④古典文献学方向：古代散文研究、明清戏曲文献研究、出土文献和稀见文献整理研究处于国内外领先地位，区域文献整理与研究处于前沿水平。</w:t>
      </w:r>
    </w:p>
    <w:p w14:paraId="5885D344">
      <w:pPr>
        <w:spacing w:line="360" w:lineRule="auto"/>
        <w:ind w:firstLine="482"/>
        <w:rPr>
          <w:rFonts w:hint="eastAsia" w:ascii="宋体" w:hAnsi="宋体" w:cs="宋体"/>
          <w:sz w:val="24"/>
        </w:rPr>
      </w:pPr>
      <w:r>
        <w:rPr>
          <w:rFonts w:hint="eastAsia" w:ascii="宋体" w:hAnsi="宋体" w:cs="宋体"/>
          <w:sz w:val="24"/>
        </w:rPr>
        <w:t>⑤</w:t>
      </w:r>
      <w:r>
        <w:rPr>
          <w:rFonts w:hint="eastAsia" w:ascii="宋体" w:hAnsi="宋体" w:cs="宋体"/>
          <w:color w:val="000000" w:themeColor="text1"/>
          <w:sz w:val="24"/>
          <w14:textFill>
            <w14:solidFill>
              <w14:schemeClr w14:val="tx1"/>
            </w14:solidFill>
          </w14:textFill>
        </w:rPr>
        <w:t>语言学及应用语言学：西北方言语言接触研究、河北方言研究处于国内外领先地位；中文信息处理研究、汉语国际教育等处于前沿水平。</w:t>
      </w:r>
    </w:p>
    <w:p w14:paraId="6E73A759">
      <w:pPr>
        <w:spacing w:line="360" w:lineRule="auto"/>
        <w:ind w:firstLine="482"/>
        <w:rPr>
          <w:rFonts w:eastAsiaTheme="minorEastAsia"/>
          <w:i/>
          <w:color w:val="FF0000"/>
          <w:sz w:val="24"/>
        </w:rPr>
      </w:pPr>
      <w:r>
        <w:rPr>
          <w:rFonts w:hint="eastAsia" w:ascii="宋体" w:hAnsi="宋体" w:cs="宋体"/>
          <w:sz w:val="24"/>
        </w:rPr>
        <w:fldChar w:fldCharType="begin"/>
      </w:r>
      <w:r>
        <w:rPr>
          <w:rFonts w:hint="eastAsia" w:ascii="宋体" w:hAnsi="宋体" w:cs="宋体"/>
          <w:sz w:val="24"/>
        </w:rPr>
        <w:instrText xml:space="preserve"> = 6 \* GB3 </w:instrText>
      </w:r>
      <w:r>
        <w:rPr>
          <w:rFonts w:hint="eastAsia" w:ascii="宋体" w:hAnsi="宋体" w:cs="宋体"/>
          <w:sz w:val="24"/>
        </w:rPr>
        <w:fldChar w:fldCharType="separate"/>
      </w:r>
      <w:r>
        <w:rPr>
          <w:rFonts w:hint="eastAsia" w:ascii="宋体" w:hAnsi="宋体" w:cs="宋体"/>
          <w:sz w:val="24"/>
        </w:rPr>
        <w:t>⑥</w:t>
      </w:r>
      <w:r>
        <w:rPr>
          <w:rFonts w:hint="eastAsia" w:ascii="宋体" w:hAnsi="宋体" w:cs="宋体"/>
          <w:sz w:val="24"/>
        </w:rPr>
        <w:fldChar w:fldCharType="end"/>
      </w:r>
      <w:r>
        <w:rPr>
          <w:rFonts w:hint="eastAsia" w:ascii="宋体" w:hAnsi="宋体" w:cs="宋体"/>
          <w:sz w:val="24"/>
        </w:rPr>
        <w:t>比较文学与世界文学：哈罗德·布鲁姆诗学研究</w:t>
      </w:r>
      <w:r>
        <w:rPr>
          <w:rFonts w:hint="eastAsia" w:ascii="宋体" w:hAnsi="宋体" w:cs="宋体"/>
          <w:sz w:val="24"/>
          <w:lang w:eastAsia="zh-CN"/>
        </w:rPr>
        <w:t>处于</w:t>
      </w:r>
      <w:r>
        <w:rPr>
          <w:rFonts w:hint="eastAsia" w:ascii="宋体" w:hAnsi="宋体" w:cs="宋体"/>
          <w:sz w:val="24"/>
        </w:rPr>
        <w:t>国内外领先地位；中外诗歌比较研究、比较诗学研究处于前沿水平。</w:t>
      </w:r>
    </w:p>
    <w:p w14:paraId="1C102946">
      <w:pPr>
        <w:spacing w:line="360" w:lineRule="auto"/>
        <w:ind w:firstLine="560" w:firstLineChars="200"/>
        <w:rPr>
          <w:rFonts w:eastAsiaTheme="minorEastAsia"/>
          <w:i/>
          <w:color w:val="FF0000"/>
          <w:sz w:val="24"/>
        </w:rPr>
      </w:pPr>
      <w:r>
        <w:rPr>
          <w:rFonts w:eastAsia="黑体"/>
          <w:bCs/>
          <w:sz w:val="28"/>
          <w:szCs w:val="28"/>
        </w:rPr>
        <w:t>三、研究方向</w:t>
      </w:r>
    </w:p>
    <w:p w14:paraId="62F2003B">
      <w:pPr>
        <w:numPr>
          <w:ilvl w:val="0"/>
          <w:numId w:val="2"/>
        </w:numPr>
        <w:spacing w:line="360" w:lineRule="auto"/>
        <w:ind w:hanging="5"/>
        <w:rPr>
          <w:rFonts w:hint="eastAsia" w:ascii="宋体" w:hAnsi="宋体"/>
          <w:b/>
          <w:bCs/>
          <w:color w:val="000000"/>
          <w:sz w:val="24"/>
        </w:rPr>
      </w:pPr>
      <w:r>
        <w:rPr>
          <w:rFonts w:hint="eastAsia" w:ascii="宋体" w:hAnsi="宋体"/>
          <w:b/>
          <w:bCs/>
          <w:color w:val="000000"/>
          <w:sz w:val="24"/>
        </w:rPr>
        <w:t>汉语言文字学</w:t>
      </w:r>
    </w:p>
    <w:p w14:paraId="0EC522C4">
      <w:pPr>
        <w:spacing w:line="360" w:lineRule="auto"/>
        <w:ind w:firstLine="480"/>
        <w:rPr>
          <w:rFonts w:hint="eastAsia" w:ascii="宋体" w:hAnsi="宋体"/>
          <w:color w:val="000000"/>
          <w:sz w:val="24"/>
        </w:rPr>
      </w:pPr>
      <w:r>
        <w:rPr>
          <w:rFonts w:hint="eastAsia" w:ascii="宋体" w:hAnsi="宋体"/>
          <w:color w:val="000000"/>
          <w:sz w:val="24"/>
        </w:rPr>
        <w:t>汉语言文字学</w:t>
      </w:r>
      <w:r>
        <w:rPr>
          <w:rFonts w:hint="eastAsia" w:ascii="宋体" w:hAnsi="宋体"/>
          <w:color w:val="000000"/>
          <w:sz w:val="24"/>
          <w:lang w:val="en-US" w:eastAsia="zh-CN"/>
        </w:rPr>
        <w:t>专业</w:t>
      </w:r>
      <w:r>
        <w:rPr>
          <w:rFonts w:hint="eastAsia" w:ascii="宋体" w:hAnsi="宋体"/>
          <w:color w:val="000000"/>
          <w:sz w:val="24"/>
        </w:rPr>
        <w:t>下设训诂学、汉字学、汉语词汇学、汉语方言学、汉语语法学等五个方向。本</w:t>
      </w:r>
      <w:r>
        <w:rPr>
          <w:rFonts w:hint="eastAsia" w:ascii="宋体" w:hAnsi="宋体"/>
          <w:color w:val="000000"/>
          <w:sz w:val="24"/>
          <w:lang w:val="en-US" w:eastAsia="zh-CN"/>
        </w:rPr>
        <w:t>专业</w:t>
      </w:r>
      <w:r>
        <w:rPr>
          <w:rFonts w:hint="eastAsia" w:ascii="宋体" w:hAnsi="宋体"/>
          <w:color w:val="000000"/>
          <w:sz w:val="24"/>
        </w:rPr>
        <w:t>基础研究与理论研究并重，在汉字研究（特别是疑难字考释与研究）、西北方言研究、语法研究等领域逐渐形成了稳定而有特色的研究方向。优势集中于疑难字考释与研究方向，在梳理传世字书发展脉络的基础上，综合利用相关知识，考释出唐宋以来贮存领域和使用领域中的大批疑难字，在考释方法、研究理论等方面有较大突破。</w:t>
      </w:r>
    </w:p>
    <w:p w14:paraId="60C66B31">
      <w:pPr>
        <w:numPr>
          <w:ilvl w:val="0"/>
          <w:numId w:val="2"/>
        </w:numPr>
        <w:spacing w:line="360" w:lineRule="auto"/>
        <w:ind w:hanging="5"/>
        <w:rPr>
          <w:rFonts w:hint="eastAsia" w:ascii="宋体" w:hAnsi="宋体"/>
          <w:b/>
          <w:bCs/>
          <w:color w:val="000000"/>
          <w:sz w:val="24"/>
        </w:rPr>
      </w:pPr>
      <w:r>
        <w:rPr>
          <w:rFonts w:hint="eastAsia" w:ascii="宋体" w:hAnsi="宋体"/>
          <w:b/>
          <w:bCs/>
          <w:color w:val="000000"/>
          <w:sz w:val="24"/>
        </w:rPr>
        <w:t>中国古代文学</w:t>
      </w:r>
    </w:p>
    <w:p w14:paraId="52A1B8C4">
      <w:pPr>
        <w:spacing w:line="360" w:lineRule="auto"/>
        <w:ind w:firstLine="480"/>
        <w:rPr>
          <w:rFonts w:hint="eastAsia" w:ascii="宋体" w:hAnsi="宋体"/>
          <w:color w:val="000000"/>
          <w:sz w:val="24"/>
        </w:rPr>
      </w:pPr>
      <w:r>
        <w:rPr>
          <w:rFonts w:hint="eastAsia" w:ascii="宋体" w:hAnsi="宋体"/>
          <w:color w:val="000000"/>
          <w:sz w:val="24"/>
        </w:rPr>
        <w:t>主要研究方向包括先秦两汉文学、魏晋南北朝隋唐文学、宋元明清文学、中国文学批评、词曲学。</w:t>
      </w:r>
      <w:r>
        <w:rPr>
          <w:rFonts w:ascii="宋体" w:hAnsi="宋体"/>
          <w:color w:val="000000"/>
          <w:sz w:val="24"/>
        </w:rPr>
        <w:t>本</w:t>
      </w:r>
      <w:r>
        <w:rPr>
          <w:rFonts w:hint="eastAsia" w:ascii="宋体" w:hAnsi="宋体"/>
          <w:color w:val="000000"/>
          <w:sz w:val="24"/>
          <w:lang w:eastAsia="zh-CN"/>
        </w:rPr>
        <w:t>专业</w:t>
      </w:r>
      <w:r>
        <w:rPr>
          <w:rFonts w:hint="eastAsia" w:ascii="宋体" w:hAnsi="宋体"/>
          <w:color w:val="000000"/>
          <w:sz w:val="24"/>
        </w:rPr>
        <w:t>的</w:t>
      </w:r>
      <w:r>
        <w:rPr>
          <w:rFonts w:ascii="宋体" w:hAnsi="宋体"/>
          <w:color w:val="000000"/>
          <w:sz w:val="24"/>
        </w:rPr>
        <w:t>教学科研人员锐意进取</w:t>
      </w:r>
      <w:r>
        <w:rPr>
          <w:rFonts w:hint="eastAsia" w:ascii="宋体" w:hAnsi="宋体"/>
          <w:color w:val="000000"/>
          <w:sz w:val="24"/>
        </w:rPr>
        <w:t>，</w:t>
      </w:r>
      <w:r>
        <w:rPr>
          <w:rFonts w:ascii="宋体" w:hAnsi="宋体"/>
          <w:color w:val="000000"/>
          <w:sz w:val="24"/>
        </w:rPr>
        <w:t>团结协作</w:t>
      </w:r>
      <w:r>
        <w:rPr>
          <w:rFonts w:hint="eastAsia" w:ascii="宋体" w:hAnsi="宋体"/>
          <w:color w:val="000000"/>
          <w:sz w:val="24"/>
        </w:rPr>
        <w:t>，</w:t>
      </w:r>
      <w:r>
        <w:rPr>
          <w:rFonts w:ascii="宋体" w:hAnsi="宋体"/>
          <w:color w:val="000000"/>
          <w:sz w:val="24"/>
        </w:rPr>
        <w:t>在词曲声律研究</w:t>
      </w:r>
      <w:r>
        <w:rPr>
          <w:rFonts w:hint="eastAsia" w:ascii="宋体" w:hAnsi="宋体"/>
          <w:color w:val="000000"/>
          <w:sz w:val="24"/>
        </w:rPr>
        <w:t>、唐代驿传与诗歌研究、杜甫研究、古代文论研究</w:t>
      </w:r>
      <w:r>
        <w:rPr>
          <w:rFonts w:ascii="宋体" w:hAnsi="宋体"/>
          <w:color w:val="000000"/>
          <w:sz w:val="24"/>
        </w:rPr>
        <w:t>等方面具有较强优势；其中词曲文献及声律研究在全国有较大影响。</w:t>
      </w:r>
    </w:p>
    <w:p w14:paraId="3F7CE863">
      <w:pPr>
        <w:numPr>
          <w:ilvl w:val="0"/>
          <w:numId w:val="2"/>
        </w:numPr>
        <w:spacing w:line="360" w:lineRule="auto"/>
        <w:ind w:hanging="5"/>
        <w:rPr>
          <w:rFonts w:hint="eastAsia" w:ascii="宋体" w:hAnsi="宋体"/>
          <w:b/>
          <w:bCs/>
          <w:color w:val="000000"/>
          <w:sz w:val="24"/>
        </w:rPr>
      </w:pPr>
      <w:r>
        <w:rPr>
          <w:rFonts w:hint="eastAsia" w:ascii="宋体" w:hAnsi="宋体"/>
          <w:b/>
          <w:bCs/>
          <w:color w:val="000000"/>
          <w:sz w:val="24"/>
        </w:rPr>
        <w:t>中国现当代文学</w:t>
      </w:r>
    </w:p>
    <w:p w14:paraId="0A0AD2B0">
      <w:pPr>
        <w:spacing w:line="360" w:lineRule="auto"/>
        <w:ind w:firstLine="480"/>
        <w:rPr>
          <w:rFonts w:hint="eastAsia" w:ascii="宋体" w:hAnsi="宋体"/>
          <w:sz w:val="24"/>
        </w:rPr>
      </w:pPr>
      <w:bookmarkStart w:id="0" w:name="_Hlk196600016"/>
      <w:r>
        <w:rPr>
          <w:rFonts w:hint="eastAsia" w:ascii="宋体" w:hAnsi="宋体"/>
          <w:sz w:val="24"/>
        </w:rPr>
        <w:t>本</w:t>
      </w:r>
      <w:r>
        <w:rPr>
          <w:rFonts w:hint="eastAsia" w:ascii="宋体" w:hAnsi="宋体"/>
          <w:sz w:val="24"/>
          <w:lang w:eastAsia="zh-CN"/>
        </w:rPr>
        <w:t>专业</w:t>
      </w:r>
      <w:r>
        <w:rPr>
          <w:rFonts w:hint="eastAsia" w:ascii="宋体" w:hAnsi="宋体"/>
          <w:sz w:val="24"/>
        </w:rPr>
        <w:t>在鲁迅与钱钟书研究、中国“土改叙事”与“红色经典”研究、现当代作家文学思潮等领域具备较为明显的研究优势。</w:t>
      </w:r>
      <w:r>
        <w:rPr>
          <w:rFonts w:hint="eastAsia" w:ascii="宋体" w:hAnsi="宋体"/>
          <w:color w:val="000000"/>
          <w:sz w:val="24"/>
        </w:rPr>
        <w:t>主要设置</w:t>
      </w:r>
      <w:r>
        <w:rPr>
          <w:rFonts w:hint="eastAsia" w:ascii="宋体" w:hAnsi="宋体"/>
          <w:sz w:val="24"/>
        </w:rPr>
        <w:t>中国现当代文艺思潮、中国现当代作家作品研究、20世纪革命文学与文化</w:t>
      </w:r>
      <w:r>
        <w:rPr>
          <w:rFonts w:hint="eastAsia" w:ascii="宋体" w:hAnsi="宋体"/>
          <w:color w:val="000000"/>
          <w:sz w:val="24"/>
        </w:rPr>
        <w:t>3个研究方向。中国现当代文学思潮研究</w:t>
      </w:r>
      <w:r>
        <w:rPr>
          <w:rFonts w:hint="eastAsia" w:ascii="宋体" w:hAnsi="宋体"/>
          <w:color w:val="000000"/>
          <w:sz w:val="24"/>
          <w:lang w:val="en-US" w:eastAsia="zh-CN"/>
        </w:rPr>
        <w:t>方向</w:t>
      </w:r>
      <w:r>
        <w:rPr>
          <w:rFonts w:hint="eastAsia" w:ascii="宋体" w:hAnsi="宋体"/>
          <w:color w:val="000000"/>
          <w:sz w:val="24"/>
        </w:rPr>
        <w:t>以中国现当代文学史上的文艺运动、文学社团、文艺思潮和文艺论争作为主要的研究对象或内容，把其放在史的框架内进行宏观地把握和探讨，用史的眼光和科学的方法来分析和评判现当代文学史上的作家作品。中国现当代作家作品研究</w:t>
      </w:r>
      <w:r>
        <w:rPr>
          <w:rFonts w:hint="eastAsia" w:ascii="宋体" w:hAnsi="宋体"/>
          <w:color w:val="000000"/>
          <w:sz w:val="24"/>
          <w:lang w:val="en-US" w:eastAsia="zh-CN"/>
        </w:rPr>
        <w:t>方向</w:t>
      </w:r>
      <w:r>
        <w:rPr>
          <w:rFonts w:hint="eastAsia" w:ascii="宋体" w:hAnsi="宋体"/>
          <w:color w:val="000000"/>
          <w:sz w:val="24"/>
        </w:rPr>
        <w:t>以中国现当代文学史上最具特色、最有影响的作家作品为研究对象。</w:t>
      </w:r>
      <w:r>
        <w:rPr>
          <w:rFonts w:hint="eastAsia" w:ascii="宋体" w:hAnsi="宋体"/>
          <w:sz w:val="24"/>
        </w:rPr>
        <w:t>20世纪革命文学与文化研究</w:t>
      </w:r>
      <w:r>
        <w:rPr>
          <w:rFonts w:hint="eastAsia" w:ascii="宋体" w:hAnsi="宋体"/>
          <w:sz w:val="24"/>
          <w:lang w:val="en-US" w:eastAsia="zh-CN"/>
        </w:rPr>
        <w:t>方向</w:t>
      </w:r>
      <w:r>
        <w:rPr>
          <w:rFonts w:hint="eastAsia" w:ascii="宋体" w:hAnsi="宋体"/>
          <w:color w:val="000000"/>
          <w:sz w:val="24"/>
        </w:rPr>
        <w:t>致力于20世纪中国革命文学的文学创作、思潮与发展规律等研究。</w:t>
      </w:r>
      <w:bookmarkEnd w:id="0"/>
    </w:p>
    <w:p w14:paraId="244AF5EB">
      <w:pPr>
        <w:numPr>
          <w:ilvl w:val="0"/>
          <w:numId w:val="2"/>
        </w:numPr>
        <w:spacing w:line="360" w:lineRule="auto"/>
        <w:ind w:hanging="5"/>
        <w:rPr>
          <w:rFonts w:hint="eastAsia" w:ascii="宋体" w:hAnsi="宋体"/>
          <w:b/>
          <w:bCs/>
          <w:color w:val="000000"/>
          <w:sz w:val="24"/>
        </w:rPr>
      </w:pPr>
      <w:r>
        <w:rPr>
          <w:rFonts w:hint="eastAsia" w:ascii="宋体" w:hAnsi="宋体"/>
          <w:b/>
          <w:bCs/>
          <w:color w:val="000000"/>
          <w:sz w:val="24"/>
        </w:rPr>
        <w:t>中国古典文献学</w:t>
      </w:r>
    </w:p>
    <w:p w14:paraId="02050A20">
      <w:pPr>
        <w:spacing w:line="360" w:lineRule="auto"/>
        <w:ind w:firstLine="480"/>
        <w:rPr>
          <w:rFonts w:hint="eastAsia" w:ascii="宋体" w:hAnsi="宋体"/>
          <w:color w:val="000000"/>
          <w:sz w:val="24"/>
        </w:rPr>
      </w:pPr>
      <w:r>
        <w:rPr>
          <w:rFonts w:hint="eastAsia" w:ascii="宋体" w:hAnsi="宋体"/>
          <w:color w:val="000000"/>
          <w:sz w:val="24"/>
        </w:rPr>
        <w:t>在古典文献学史、词曲文献学、古典文献修复技术等研究领域</w:t>
      </w:r>
      <w:r>
        <w:rPr>
          <w:rFonts w:hint="eastAsia" w:ascii="宋体" w:hAnsi="宋体"/>
          <w:color w:val="000000"/>
          <w:sz w:val="24"/>
          <w:lang w:val="en-US" w:eastAsia="zh-CN"/>
        </w:rPr>
        <w:t>具有</w:t>
      </w:r>
      <w:r>
        <w:rPr>
          <w:rFonts w:hint="eastAsia" w:ascii="宋体" w:hAnsi="宋体"/>
          <w:color w:val="000000"/>
          <w:sz w:val="24"/>
        </w:rPr>
        <w:t>特色优势，在河北省同类学科中位居第一。在艾瑞深中国校友会网《2017中国大学评价研究报告》发布的中国大学本科专业排行榜中位列五星级专业全国排名第一、地区排名第一</w:t>
      </w:r>
      <w:r>
        <w:rPr>
          <w:rFonts w:hint="eastAsia" w:ascii="宋体" w:hAnsi="宋体"/>
          <w:color w:val="000000"/>
          <w:sz w:val="24"/>
          <w:lang w:eastAsia="zh-CN"/>
        </w:rPr>
        <w:t>。</w:t>
      </w:r>
      <w:r>
        <w:rPr>
          <w:rFonts w:hint="eastAsia"/>
          <w:color w:val="000000"/>
          <w:sz w:val="24"/>
        </w:rPr>
        <w:t>要求学生既要有扎实的文献学功底，又要有较强的古书阅读能力，</w:t>
      </w:r>
      <w:r>
        <w:rPr>
          <w:rFonts w:hint="eastAsia"/>
          <w:color w:val="000000"/>
          <w:sz w:val="24"/>
          <w:lang w:val="en-US" w:eastAsia="zh-CN"/>
        </w:rPr>
        <w:t>培养学生具有</w:t>
      </w:r>
      <w:r>
        <w:rPr>
          <w:rFonts w:hint="eastAsia"/>
          <w:color w:val="000000"/>
          <w:sz w:val="24"/>
        </w:rPr>
        <w:t>丰富的历史文化知识，</w:t>
      </w:r>
      <w:r>
        <w:rPr>
          <w:rFonts w:hint="eastAsia"/>
          <w:color w:val="000000"/>
          <w:sz w:val="24"/>
          <w:lang w:val="en-US" w:eastAsia="zh-CN"/>
        </w:rPr>
        <w:t>能够</w:t>
      </w:r>
      <w:r>
        <w:rPr>
          <w:rFonts w:hint="eastAsia"/>
          <w:color w:val="000000"/>
          <w:sz w:val="24"/>
        </w:rPr>
        <w:t>从事科学研究和文献整理</w:t>
      </w:r>
      <w:r>
        <w:rPr>
          <w:rFonts w:hint="eastAsia"/>
          <w:color w:val="000000"/>
          <w:sz w:val="24"/>
          <w:lang w:val="en-US" w:eastAsia="zh-CN"/>
        </w:rPr>
        <w:t>工作</w:t>
      </w:r>
      <w:r>
        <w:rPr>
          <w:rFonts w:hint="eastAsia"/>
          <w:color w:val="000000"/>
          <w:sz w:val="24"/>
        </w:rPr>
        <w:t>。</w:t>
      </w:r>
    </w:p>
    <w:p w14:paraId="77A5FA96">
      <w:pPr>
        <w:numPr>
          <w:ilvl w:val="0"/>
          <w:numId w:val="2"/>
        </w:numPr>
        <w:spacing w:line="360" w:lineRule="auto"/>
        <w:ind w:hanging="5"/>
        <w:rPr>
          <w:rFonts w:hint="eastAsia" w:ascii="宋体" w:hAnsi="宋体"/>
          <w:b/>
          <w:bCs/>
          <w:color w:val="000000"/>
          <w:sz w:val="24"/>
        </w:rPr>
      </w:pPr>
      <w:r>
        <w:rPr>
          <w:rFonts w:hint="eastAsia" w:ascii="宋体" w:hAnsi="宋体"/>
          <w:b/>
          <w:bCs/>
          <w:color w:val="000000"/>
          <w:sz w:val="24"/>
        </w:rPr>
        <w:t>语言学及应用语言学</w:t>
      </w:r>
    </w:p>
    <w:p w14:paraId="0E925FDA">
      <w:pPr>
        <w:spacing w:line="360" w:lineRule="auto"/>
        <w:ind w:firstLine="482"/>
        <w:rPr>
          <w:color w:val="000000"/>
          <w:sz w:val="24"/>
        </w:rPr>
      </w:pPr>
      <w:r>
        <w:rPr>
          <w:rFonts w:hint="eastAsia" w:ascii="宋体" w:hAnsi="宋体"/>
          <w:color w:val="000000"/>
          <w:sz w:val="24"/>
        </w:rPr>
        <w:t>主要研究领域是词汇学、文字学、中文信息处理、语言接触和历史语言学。本</w:t>
      </w:r>
      <w:r>
        <w:rPr>
          <w:rFonts w:hint="eastAsia" w:ascii="宋体" w:hAnsi="宋体"/>
          <w:color w:val="000000"/>
          <w:sz w:val="24"/>
          <w:lang w:val="en-US" w:eastAsia="zh-CN"/>
        </w:rPr>
        <w:t>专业</w:t>
      </w:r>
      <w:r>
        <w:rPr>
          <w:rFonts w:hint="eastAsia" w:ascii="宋体" w:hAnsi="宋体"/>
          <w:color w:val="000000"/>
          <w:sz w:val="24"/>
        </w:rPr>
        <w:t>的特色是基础研究与应用研究相结合，理论研究与田野调查相结合，注重使用科学方法开展语言学研究。本</w:t>
      </w:r>
      <w:r>
        <w:rPr>
          <w:rFonts w:hint="eastAsia" w:ascii="宋体" w:hAnsi="宋体"/>
          <w:color w:val="000000"/>
          <w:sz w:val="24"/>
          <w:lang w:val="en-US" w:eastAsia="zh-CN"/>
        </w:rPr>
        <w:t>专业</w:t>
      </w:r>
      <w:r>
        <w:rPr>
          <w:rFonts w:hint="eastAsia" w:ascii="宋体" w:hAnsi="宋体"/>
          <w:color w:val="000000"/>
          <w:sz w:val="24"/>
        </w:rPr>
        <w:t>优势首先是团队成员的研究方向覆盖了语言学和应用语言学的几个主要领域，有利于培养不同发展方向的研究生</w:t>
      </w:r>
      <w:r>
        <w:rPr>
          <w:rFonts w:hint="eastAsia" w:ascii="宋体" w:hAnsi="宋体"/>
          <w:color w:val="000000"/>
          <w:sz w:val="24"/>
          <w:lang w:val="en-US" w:eastAsia="zh-CN"/>
        </w:rPr>
        <w:t>及</w:t>
      </w:r>
      <w:r>
        <w:rPr>
          <w:rFonts w:hint="eastAsia" w:ascii="宋体" w:hAnsi="宋体"/>
          <w:color w:val="000000"/>
          <w:sz w:val="24"/>
        </w:rPr>
        <w:t>开展综合性的语言学研究。其次，团队成员年龄结构较为年轻化，承担科研项目级别高、数量多，能够较好地以项目为依托开展</w:t>
      </w:r>
      <w:r>
        <w:rPr>
          <w:rFonts w:hint="eastAsia" w:ascii="宋体" w:hAnsi="宋体"/>
          <w:color w:val="000000"/>
          <w:sz w:val="24"/>
          <w:lang w:val="en-US" w:eastAsia="zh-CN"/>
        </w:rPr>
        <w:t>培养</w:t>
      </w:r>
      <w:r>
        <w:rPr>
          <w:rFonts w:hint="eastAsia" w:ascii="宋体" w:hAnsi="宋体"/>
          <w:color w:val="000000"/>
          <w:sz w:val="24"/>
        </w:rPr>
        <w:t>工作。</w:t>
      </w:r>
    </w:p>
    <w:p w14:paraId="1E8331A0">
      <w:pPr>
        <w:numPr>
          <w:ilvl w:val="0"/>
          <w:numId w:val="2"/>
        </w:numPr>
        <w:spacing w:line="360" w:lineRule="auto"/>
        <w:ind w:hanging="5"/>
        <w:rPr>
          <w:rFonts w:hint="eastAsia" w:ascii="宋体" w:hAnsi="宋体"/>
          <w:b/>
          <w:bCs/>
          <w:color w:val="000000"/>
          <w:sz w:val="24"/>
        </w:rPr>
      </w:pPr>
      <w:r>
        <w:rPr>
          <w:rFonts w:hint="eastAsia" w:ascii="宋体" w:hAnsi="宋体"/>
          <w:b/>
          <w:bCs/>
          <w:color w:val="000000"/>
          <w:sz w:val="24"/>
        </w:rPr>
        <w:t>比较文学与世界文学</w:t>
      </w:r>
    </w:p>
    <w:p w14:paraId="55EAE38A">
      <w:pPr>
        <w:spacing w:line="360" w:lineRule="auto"/>
        <w:ind w:firstLine="480"/>
        <w:rPr>
          <w:rFonts w:eastAsiaTheme="minorEastAsia"/>
          <w:i/>
          <w:color w:val="FF0000"/>
          <w:sz w:val="24"/>
        </w:rPr>
      </w:pPr>
      <w:r>
        <w:rPr>
          <w:rFonts w:hint="eastAsia" w:ascii="宋体" w:hAnsi="宋体"/>
          <w:sz w:val="24"/>
        </w:rPr>
        <w:t>主要设置中外文学比较研究、比较诗学研究和文学跨界研究</w:t>
      </w:r>
      <w:r>
        <w:rPr>
          <w:rFonts w:ascii="宋体" w:hAnsi="宋体"/>
          <w:sz w:val="24"/>
        </w:rPr>
        <w:t>3</w:t>
      </w:r>
      <w:r>
        <w:rPr>
          <w:rFonts w:hint="eastAsia" w:ascii="宋体" w:hAnsi="宋体"/>
          <w:sz w:val="24"/>
        </w:rPr>
        <w:t>个研究方向。中外文学比较研究</w:t>
      </w:r>
      <w:r>
        <w:rPr>
          <w:rFonts w:hint="eastAsia" w:ascii="宋体" w:hAnsi="宋体"/>
          <w:sz w:val="24"/>
          <w:lang w:val="en-US" w:eastAsia="zh-CN"/>
        </w:rPr>
        <w:t>方向</w:t>
      </w:r>
      <w:r>
        <w:rPr>
          <w:rFonts w:hint="eastAsia" w:ascii="宋体" w:hAnsi="宋体"/>
          <w:sz w:val="24"/>
        </w:rPr>
        <w:t>以国际眼光关照中外文学，站在中国的立场上，运用比较的方法研究各国文学，特别是各国诗歌；比较诗学研究</w:t>
      </w:r>
      <w:r>
        <w:rPr>
          <w:rFonts w:hint="eastAsia" w:ascii="宋体" w:hAnsi="宋体"/>
          <w:sz w:val="24"/>
          <w:lang w:val="en-US" w:eastAsia="zh-CN"/>
        </w:rPr>
        <w:t>方向</w:t>
      </w:r>
      <w:r>
        <w:rPr>
          <w:rFonts w:hint="eastAsia" w:ascii="宋体" w:hAnsi="宋体"/>
          <w:sz w:val="24"/>
        </w:rPr>
        <w:t>以美国解构批评为重点，探索中外诗学发生、发展、传播、接受过程及其规律，并以对话的精神关照中外诗学的冲突、交流与融合趋势；文学跨界研究</w:t>
      </w:r>
      <w:r>
        <w:rPr>
          <w:rFonts w:hint="eastAsia" w:ascii="宋体" w:hAnsi="宋体"/>
          <w:sz w:val="24"/>
          <w:lang w:val="en-US" w:eastAsia="zh-CN"/>
        </w:rPr>
        <w:t>方向</w:t>
      </w:r>
      <w:r>
        <w:rPr>
          <w:rFonts w:hint="eastAsia" w:ascii="宋体" w:hAnsi="宋体"/>
          <w:sz w:val="24"/>
        </w:rPr>
        <w:t>以传统文学研究为基础，充分观照文学创作中的跨界写作现象，在吸收古今中外跨界研究理论的前提下，建构文学跨界研究本体论、方法论和实践论体系。</w:t>
      </w:r>
    </w:p>
    <w:p w14:paraId="7BFA9E0E">
      <w:pPr>
        <w:spacing w:line="360" w:lineRule="auto"/>
        <w:ind w:firstLine="560" w:firstLineChars="200"/>
        <w:rPr>
          <w:rFonts w:eastAsia="黑体"/>
          <w:bCs/>
          <w:sz w:val="28"/>
          <w:szCs w:val="28"/>
        </w:rPr>
      </w:pPr>
      <w:r>
        <w:rPr>
          <w:rFonts w:eastAsia="黑体"/>
          <w:bCs/>
          <w:sz w:val="28"/>
          <w:szCs w:val="28"/>
        </w:rPr>
        <w:t>四、学制及学习年限</w:t>
      </w:r>
    </w:p>
    <w:p w14:paraId="3D6705EE">
      <w:pPr>
        <w:spacing w:line="360" w:lineRule="auto"/>
        <w:ind w:firstLine="480" w:firstLineChars="200"/>
        <w:rPr>
          <w:rFonts w:eastAsiaTheme="minorEastAsia"/>
          <w:i/>
          <w:color w:val="FF0000"/>
          <w:sz w:val="24"/>
        </w:rPr>
      </w:pPr>
      <w:r>
        <w:rPr>
          <w:rFonts w:eastAsiaTheme="minorEastAsia"/>
          <w:color w:val="000000"/>
          <w:sz w:val="24"/>
        </w:rPr>
        <w:t>本专业学制为4年，在校最长学习年限（含休学）不超过8年。</w:t>
      </w:r>
    </w:p>
    <w:p w14:paraId="6D6DE610">
      <w:pPr>
        <w:spacing w:line="360" w:lineRule="auto"/>
        <w:ind w:firstLine="560" w:firstLineChars="200"/>
        <w:rPr>
          <w:sz w:val="24"/>
        </w:rPr>
      </w:pPr>
      <w:r>
        <w:rPr>
          <w:rFonts w:eastAsia="黑体"/>
          <w:bCs/>
          <w:sz w:val="28"/>
          <w:szCs w:val="28"/>
        </w:rPr>
        <w:t>五、培养目标</w:t>
      </w:r>
    </w:p>
    <w:p w14:paraId="6D82507C">
      <w:pPr>
        <w:spacing w:line="360" w:lineRule="auto"/>
        <w:ind w:firstLine="480" w:firstLineChars="200"/>
        <w:jc w:val="left"/>
        <w:rPr>
          <w:sz w:val="24"/>
        </w:rPr>
      </w:pPr>
      <w:r>
        <w:rPr>
          <w:sz w:val="24"/>
        </w:rPr>
        <w:t>1</w:t>
      </w:r>
      <w:r>
        <w:rPr>
          <w:rFonts w:hint="eastAsia"/>
          <w:sz w:val="24"/>
        </w:rPr>
        <w:t>．全面、准确地掌握马克思主义的基本理论，拥护中国共产党的领导，拥护社会主义制度，热爱祖国，遵纪守法，品行端正。</w:t>
      </w:r>
    </w:p>
    <w:p w14:paraId="59A35B20">
      <w:pPr>
        <w:spacing w:line="360" w:lineRule="auto"/>
        <w:ind w:firstLine="480" w:firstLineChars="200"/>
        <w:jc w:val="left"/>
        <w:rPr>
          <w:rFonts w:eastAsiaTheme="minorEastAsia"/>
          <w:i/>
          <w:color w:val="FF0000"/>
          <w:sz w:val="24"/>
        </w:rPr>
      </w:pPr>
      <w:r>
        <w:rPr>
          <w:sz w:val="24"/>
        </w:rPr>
        <w:t>2</w:t>
      </w:r>
      <w:r>
        <w:rPr>
          <w:rFonts w:hint="eastAsia"/>
          <w:sz w:val="24"/>
        </w:rPr>
        <w:t>．全面掌握本学科的基础理论和专门知识，充分了解本学科的前沿动态和发展趋势，能开展独立、深入、富有创新性的学术研究工作，具有深厚</w:t>
      </w:r>
      <w:r>
        <w:rPr>
          <w:rFonts w:hint="eastAsia"/>
          <w:sz w:val="24"/>
          <w:lang w:val="en-US" w:eastAsia="zh-CN"/>
        </w:rPr>
        <w:t>的</w:t>
      </w:r>
      <w:r>
        <w:rPr>
          <w:rFonts w:hint="eastAsia"/>
          <w:sz w:val="24"/>
        </w:rPr>
        <w:t>学术素养、卓越</w:t>
      </w:r>
      <w:r>
        <w:rPr>
          <w:rFonts w:hint="eastAsia"/>
          <w:sz w:val="24"/>
          <w:lang w:val="en-US" w:eastAsia="zh-CN"/>
        </w:rPr>
        <w:t>的</w:t>
      </w:r>
      <w:r>
        <w:rPr>
          <w:rFonts w:hint="eastAsia"/>
          <w:sz w:val="24"/>
        </w:rPr>
        <w:t>研究能力、高度</w:t>
      </w:r>
      <w:r>
        <w:rPr>
          <w:rFonts w:hint="eastAsia"/>
          <w:sz w:val="24"/>
          <w:lang w:val="en-US" w:eastAsia="zh-CN"/>
        </w:rPr>
        <w:t>的</w:t>
      </w:r>
      <w:r>
        <w:rPr>
          <w:rFonts w:hint="eastAsia"/>
          <w:sz w:val="24"/>
        </w:rPr>
        <w:t>创新精神与社会责任感</w:t>
      </w:r>
      <w:r>
        <w:rPr>
          <w:rFonts w:hint="eastAsia"/>
          <w:sz w:val="24"/>
          <w:lang w:eastAsia="zh-CN"/>
        </w:rPr>
        <w:t>，</w:t>
      </w:r>
      <w:r>
        <w:rPr>
          <w:rFonts w:hint="eastAsia"/>
          <w:sz w:val="24"/>
        </w:rPr>
        <w:t>能够推动中国语言文学学科的理论创新</w:t>
      </w:r>
      <w:r>
        <w:rPr>
          <w:rFonts w:hint="eastAsia"/>
          <w:sz w:val="24"/>
          <w:lang w:eastAsia="zh-CN"/>
        </w:rPr>
        <w:t>、</w:t>
      </w:r>
      <w:r>
        <w:rPr>
          <w:rFonts w:hint="eastAsia"/>
          <w:sz w:val="24"/>
        </w:rPr>
        <w:t>文化传承</w:t>
      </w:r>
      <w:r>
        <w:rPr>
          <w:rFonts w:hint="eastAsia"/>
          <w:sz w:val="24"/>
          <w:lang w:val="en-US" w:eastAsia="zh-CN"/>
        </w:rPr>
        <w:t>与</w:t>
      </w:r>
      <w:r>
        <w:rPr>
          <w:rFonts w:hint="eastAsia"/>
          <w:sz w:val="24"/>
        </w:rPr>
        <w:t>社会服务。</w:t>
      </w:r>
    </w:p>
    <w:p w14:paraId="1897E9B8">
      <w:pPr>
        <w:spacing w:line="360" w:lineRule="auto"/>
        <w:ind w:firstLine="560" w:firstLineChars="200"/>
        <w:rPr>
          <w:rFonts w:eastAsia="黑体"/>
          <w:bCs/>
          <w:sz w:val="28"/>
          <w:szCs w:val="28"/>
        </w:rPr>
      </w:pPr>
      <w:r>
        <w:rPr>
          <w:rFonts w:hint="eastAsia" w:eastAsia="黑体"/>
          <w:bCs/>
          <w:sz w:val="28"/>
          <w:szCs w:val="28"/>
        </w:rPr>
        <w:t>六、培养方式</w:t>
      </w:r>
    </w:p>
    <w:p w14:paraId="1E0EBAB5">
      <w:pPr>
        <w:spacing w:line="360" w:lineRule="auto"/>
        <w:ind w:firstLine="480" w:firstLineChars="200"/>
        <w:jc w:val="left"/>
        <w:rPr>
          <w:rFonts w:hint="eastAsia" w:ascii="宋体" w:hAnsi="宋体" w:cs="宋体"/>
          <w:sz w:val="24"/>
        </w:rPr>
      </w:pPr>
      <w:r>
        <w:rPr>
          <w:rFonts w:ascii="宋体" w:hAnsi="宋体" w:cs="宋体"/>
          <w:sz w:val="24"/>
        </w:rPr>
        <w:t>1</w:t>
      </w:r>
      <w:r>
        <w:rPr>
          <w:rFonts w:hint="eastAsia" w:ascii="宋体" w:hAnsi="宋体" w:cs="宋体"/>
          <w:sz w:val="24"/>
        </w:rPr>
        <w:t>．博士生培养实行导师负责制下的导师组共同培养模式。</w:t>
      </w:r>
    </w:p>
    <w:p w14:paraId="3F8E12C9">
      <w:pPr>
        <w:spacing w:line="360" w:lineRule="auto"/>
        <w:ind w:firstLine="480" w:firstLineChars="200"/>
        <w:jc w:val="left"/>
        <w:rPr>
          <w:rFonts w:hint="eastAsia" w:ascii="宋体" w:hAnsi="宋体" w:cs="宋体"/>
          <w:sz w:val="24"/>
        </w:rPr>
      </w:pPr>
      <w:r>
        <w:rPr>
          <w:rFonts w:hint="eastAsia" w:ascii="宋体" w:hAnsi="宋体" w:cs="宋体"/>
          <w:sz w:val="24"/>
        </w:rPr>
        <w:t>2．培养学生独立科研能力，</w:t>
      </w:r>
      <w:r>
        <w:rPr>
          <w:rFonts w:hint="eastAsia" w:ascii="宋体" w:hAnsi="宋体" w:cs="宋体"/>
          <w:sz w:val="24"/>
          <w:lang w:val="en-US" w:eastAsia="zh-CN"/>
        </w:rPr>
        <w:t>鼓励学生</w:t>
      </w:r>
      <w:r>
        <w:rPr>
          <w:rFonts w:hint="eastAsia" w:ascii="宋体" w:hAnsi="宋体" w:cs="宋体"/>
          <w:sz w:val="24"/>
        </w:rPr>
        <w:t>积极参与导师（组）科研项目。</w:t>
      </w:r>
      <w:r>
        <w:rPr>
          <w:rFonts w:hint="eastAsia" w:ascii="宋体" w:hAnsi="宋体" w:cs="宋体"/>
          <w:sz w:val="24"/>
          <w:lang w:val="en-US" w:eastAsia="zh-CN"/>
        </w:rPr>
        <w:t>培养学生</w:t>
      </w:r>
      <w:r>
        <w:rPr>
          <w:rFonts w:hint="eastAsia" w:ascii="宋体" w:hAnsi="宋体" w:cs="宋体"/>
          <w:sz w:val="24"/>
        </w:rPr>
        <w:t>形成自主研究与有组织科研相结合的良好科研意识。</w:t>
      </w:r>
    </w:p>
    <w:p w14:paraId="67DC1146">
      <w:pPr>
        <w:spacing w:line="360" w:lineRule="auto"/>
        <w:ind w:firstLine="480" w:firstLineChars="200"/>
        <w:jc w:val="left"/>
        <w:rPr>
          <w:rFonts w:hint="eastAsia" w:eastAsia="宋体" w:asciiTheme="minorEastAsia" w:hAnsiTheme="minorEastAsia"/>
          <w:bCs/>
          <w:i/>
          <w:color w:val="FF0000"/>
          <w:sz w:val="24"/>
          <w:lang w:eastAsia="zh-CN"/>
        </w:rPr>
      </w:pPr>
      <w:r>
        <w:rPr>
          <w:rFonts w:hint="eastAsia" w:ascii="宋体" w:hAnsi="宋体" w:cs="宋体"/>
          <w:sz w:val="24"/>
        </w:rPr>
        <w:t>3</w:t>
      </w:r>
      <w:r>
        <w:rPr>
          <w:rFonts w:ascii="宋体" w:hAnsi="宋体" w:cs="宋体"/>
          <w:sz w:val="24"/>
        </w:rPr>
        <w:t>.</w:t>
      </w:r>
      <w:r>
        <w:rPr>
          <w:rFonts w:hint="eastAsia" w:ascii="宋体" w:hAnsi="宋体" w:cs="宋体"/>
          <w:sz w:val="24"/>
        </w:rPr>
        <w:t>充分发挥学科的综合优势和学术群体的作用，发挥博士生的个人才能和特长，鼓励学生从事跨学科交叉研究</w:t>
      </w:r>
      <w:r>
        <w:rPr>
          <w:rFonts w:hint="eastAsia" w:ascii="宋体" w:hAnsi="宋体" w:cs="宋体"/>
          <w:sz w:val="24"/>
          <w:lang w:eastAsia="zh-CN"/>
        </w:rPr>
        <w:t>。</w:t>
      </w:r>
    </w:p>
    <w:p w14:paraId="4EE40FC5">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3B4007B9">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3EA94AF0">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03FC9F1E">
      <w:pPr>
        <w:widowControl/>
        <w:spacing w:line="360" w:lineRule="auto"/>
        <w:ind w:firstLine="482"/>
        <w:jc w:val="left"/>
        <w:rPr>
          <w:bCs/>
          <w:color w:val="222222"/>
          <w:kern w:val="0"/>
          <w:sz w:val="24"/>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〔2025〕9号</w:t>
      </w:r>
      <w:r>
        <w:rPr>
          <w:color w:val="000000" w:themeColor="text1"/>
          <w:kern w:val="0"/>
          <w:sz w:val="24"/>
          <w14:textFill>
            <w14:solidFill>
              <w14:schemeClr w14:val="tx1"/>
            </w14:solidFill>
          </w14:textFill>
        </w:rPr>
        <w:t>）规定，博士研究生论文开题与答辩时间间隔原则上不少于18个月。</w:t>
      </w:r>
      <w:r>
        <w:rPr>
          <w:bCs/>
          <w:color w:val="222222"/>
          <w:kern w:val="0"/>
          <w:sz w:val="24"/>
        </w:rPr>
        <w:t>学位（毕业）论文应当表明作者具有独立从事学术研究工作的能力，在学术研究领域</w:t>
      </w:r>
      <w:r>
        <w:rPr>
          <w:rFonts w:hint="eastAsia"/>
          <w:bCs/>
          <w:color w:val="222222"/>
          <w:kern w:val="0"/>
          <w:sz w:val="24"/>
        </w:rPr>
        <w:t>取得</w:t>
      </w:r>
      <w:r>
        <w:rPr>
          <w:bCs/>
          <w:color w:val="222222"/>
          <w:kern w:val="0"/>
          <w:sz w:val="24"/>
        </w:rPr>
        <w:t>创新性成果。</w:t>
      </w:r>
    </w:p>
    <w:p w14:paraId="7EA8C5DA">
      <w:pPr>
        <w:widowControl/>
        <w:spacing w:line="360" w:lineRule="auto"/>
        <w:ind w:firstLine="482"/>
        <w:jc w:val="left"/>
        <w:rPr>
          <w:bCs/>
          <w:color w:val="222222"/>
          <w:kern w:val="0"/>
          <w:sz w:val="24"/>
        </w:rPr>
      </w:pPr>
      <w:r>
        <w:rPr>
          <w:bCs/>
          <w:color w:val="222222"/>
          <w:kern w:val="0"/>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49DDBE9F">
      <w:pPr>
        <w:widowControl/>
        <w:spacing w:line="360" w:lineRule="auto"/>
        <w:ind w:firstLine="482"/>
        <w:jc w:val="left"/>
        <w:rPr>
          <w:bCs/>
          <w:color w:val="222222"/>
          <w:kern w:val="0"/>
          <w:sz w:val="24"/>
        </w:rPr>
      </w:pPr>
      <w:r>
        <w:rPr>
          <w:rFonts w:hint="eastAsia"/>
          <w:bCs/>
          <w:color w:val="222222"/>
          <w:kern w:val="0"/>
          <w:sz w:val="24"/>
        </w:rPr>
        <w:t>一般</w:t>
      </w:r>
      <w:r>
        <w:rPr>
          <w:bCs/>
          <w:color w:val="222222"/>
          <w:kern w:val="0"/>
          <w:sz w:val="24"/>
        </w:rPr>
        <w:t>在入学后第3学期（最迟</w:t>
      </w:r>
      <w:r>
        <w:rPr>
          <w:rFonts w:hint="eastAsia"/>
          <w:bCs/>
          <w:color w:val="222222"/>
          <w:kern w:val="0"/>
          <w:sz w:val="24"/>
          <w:lang w:val="en-US" w:eastAsia="zh-CN"/>
        </w:rPr>
        <w:t>在</w:t>
      </w:r>
      <w:r>
        <w:rPr>
          <w:bCs/>
          <w:color w:val="222222"/>
          <w:kern w:val="0"/>
          <w:sz w:val="24"/>
        </w:rPr>
        <w:t>第4学期）完成开题。开题以学术报告的方式进行</w:t>
      </w:r>
      <w:r>
        <w:rPr>
          <w:rFonts w:hint="eastAsia"/>
          <w:bCs/>
          <w:color w:val="222222"/>
          <w:kern w:val="0"/>
          <w:sz w:val="24"/>
        </w:rPr>
        <w:t>，</w:t>
      </w:r>
      <w:r>
        <w:rPr>
          <w:bCs/>
          <w:color w:val="222222"/>
          <w:kern w:val="0"/>
          <w:sz w:val="24"/>
        </w:rPr>
        <w:t>3-5名具有正高级专业技术职务人员参加。</w:t>
      </w:r>
    </w:p>
    <w:p w14:paraId="4D324AC4">
      <w:pPr>
        <w:widowControl/>
        <w:spacing w:line="360" w:lineRule="auto"/>
        <w:ind w:firstLine="482"/>
        <w:jc w:val="left"/>
        <w:rPr>
          <w:bCs/>
          <w:color w:val="222222"/>
          <w:kern w:val="0"/>
          <w:sz w:val="24"/>
        </w:rPr>
      </w:pPr>
      <w:r>
        <w:rPr>
          <w:bCs/>
          <w:color w:val="222222"/>
          <w:kern w:val="0"/>
          <w:sz w:val="24"/>
        </w:rPr>
        <w:t>3.中期进展报告：中期进展报告是检查研究生个人综合能力及学位论文进展、指导研究生把握学位（毕业）论文方向、提高学位（毕业）论文质量的必要环节。中期进展报告应在入学后第</w:t>
      </w:r>
      <w:r>
        <w:rPr>
          <w:rFonts w:hint="eastAsia"/>
          <w:bCs/>
          <w:color w:val="222222"/>
          <w:kern w:val="0"/>
          <w:sz w:val="24"/>
        </w:rPr>
        <w:t>4或第</w:t>
      </w:r>
      <w:r>
        <w:rPr>
          <w:bCs/>
          <w:color w:val="222222"/>
          <w:kern w:val="0"/>
          <w:sz w:val="24"/>
        </w:rPr>
        <w:t>5学期进行；各导师组自行制定中期考核办法并组织考核。</w:t>
      </w:r>
    </w:p>
    <w:p w14:paraId="79666478">
      <w:pPr>
        <w:widowControl/>
        <w:spacing w:line="360" w:lineRule="auto"/>
        <w:ind w:firstLine="482"/>
        <w:jc w:val="left"/>
        <w:rPr>
          <w:bCs/>
          <w:color w:val="222222"/>
          <w:kern w:val="0"/>
          <w:sz w:val="24"/>
        </w:rPr>
      </w:pPr>
      <w:r>
        <w:rPr>
          <w:bCs/>
          <w:color w:val="222222"/>
          <w:kern w:val="0"/>
          <w:sz w:val="24"/>
        </w:rPr>
        <w:t>4.学位申请：达到学位授予条件的申请人，经导师同意后，应于答辩前三个月，向所属学位评定分委员会提出学位申请，提交学位申请材料。</w:t>
      </w:r>
    </w:p>
    <w:p w14:paraId="4F4B9DB8">
      <w:pPr>
        <w:widowControl/>
        <w:spacing w:line="360" w:lineRule="auto"/>
        <w:ind w:firstLine="482"/>
        <w:jc w:val="left"/>
        <w:rPr>
          <w:bCs/>
          <w:color w:val="222222"/>
          <w:kern w:val="0"/>
          <w:sz w:val="24"/>
        </w:rPr>
      </w:pPr>
      <w:r>
        <w:rPr>
          <w:bCs/>
          <w:color w:val="222222"/>
          <w:kern w:val="0"/>
          <w:sz w:val="24"/>
        </w:rPr>
        <w:t>5.预答辩：学位申请人须进行学位论文预答辩。预答辩通过者，方可进入学位论文评阅、学位论文答辩等环节。学位（毕业）论文预答辩在正式答辩前3个月进行。</w:t>
      </w:r>
    </w:p>
    <w:p w14:paraId="67561E77">
      <w:pPr>
        <w:widowControl/>
        <w:spacing w:line="360" w:lineRule="auto"/>
        <w:ind w:firstLine="482"/>
        <w:jc w:val="left"/>
        <w:rPr>
          <w:color w:val="222222"/>
          <w:kern w:val="0"/>
          <w:sz w:val="24"/>
        </w:rPr>
      </w:pPr>
      <w:r>
        <w:rPr>
          <w:bCs/>
          <w:color w:val="222222"/>
          <w:kern w:val="0"/>
          <w:sz w:val="24"/>
        </w:rPr>
        <w:t>6.论文评阅：学位（毕业）论文在获得导师组认可，经</w:t>
      </w:r>
      <w:r>
        <w:rPr>
          <w:rFonts w:hint="eastAsia"/>
          <w:bCs/>
          <w:color w:val="222222"/>
          <w:kern w:val="0"/>
          <w:sz w:val="24"/>
        </w:rPr>
        <w:t>学院</w:t>
      </w:r>
      <w:r>
        <w:rPr>
          <w:bCs/>
          <w:color w:val="222222"/>
          <w:kern w:val="0"/>
          <w:sz w:val="24"/>
        </w:rPr>
        <w:t>形式审查合格，并通过预答辩</w:t>
      </w:r>
      <w:r>
        <w:rPr>
          <w:rFonts w:hint="eastAsia"/>
          <w:bCs/>
          <w:color w:val="222222"/>
          <w:kern w:val="0"/>
          <w:sz w:val="24"/>
          <w:lang w:val="en-US" w:eastAsia="zh-CN"/>
        </w:rPr>
        <w:t>后</w:t>
      </w:r>
      <w:r>
        <w:rPr>
          <w:bCs/>
          <w:color w:val="222222"/>
          <w:kern w:val="0"/>
          <w:sz w:val="24"/>
        </w:rPr>
        <w:t>，方可提出进入评阅程序的申请。论文评阅在正式答辩前40天由研究生提出，由</w:t>
      </w:r>
      <w:r>
        <w:rPr>
          <w:rFonts w:hint="eastAsia"/>
          <w:bCs/>
          <w:color w:val="222222"/>
          <w:kern w:val="0"/>
          <w:sz w:val="24"/>
        </w:rPr>
        <w:t>学院</w:t>
      </w:r>
      <w:r>
        <w:rPr>
          <w:bCs/>
          <w:color w:val="222222"/>
          <w:kern w:val="0"/>
          <w:sz w:val="24"/>
        </w:rPr>
        <w:t>依据相关规定进行匿名评审。评阅结果及异议处理按照《河北大学研</w:t>
      </w:r>
      <w:r>
        <w:rPr>
          <w:color w:val="222222"/>
          <w:kern w:val="0"/>
          <w:sz w:val="24"/>
        </w:rPr>
        <w:t>究生学位论文或者实践成果评审管理办法》（校政字〔2025〕8号）执行。</w:t>
      </w:r>
    </w:p>
    <w:p w14:paraId="323D34EF">
      <w:pPr>
        <w:widowControl/>
        <w:spacing w:line="360" w:lineRule="auto"/>
        <w:ind w:firstLine="482"/>
        <w:jc w:val="left"/>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0ACF4E39">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326C1AA4">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59A21054">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w:t>
      </w:r>
      <w:r>
        <w:rPr>
          <w:rFonts w:eastAsiaTheme="minorEastAsia"/>
          <w:sz w:val="24"/>
        </w:rPr>
        <w:t>于15次学术活动，并撰写学术报告小结；以主讲人或宣讲人身份，参加在校内外举行的学术报告或学术讲座不少于2次。</w:t>
      </w:r>
    </w:p>
    <w:p w14:paraId="6B3338EB">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25BCF5DA">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20329CE1">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035A4F6">
      <w:pPr>
        <w:spacing w:line="360" w:lineRule="auto"/>
        <w:ind w:firstLine="480" w:firstLineChars="200"/>
        <w:rPr>
          <w:rFonts w:hint="eastAsia" w:eastAsiaTheme="minorEastAsia"/>
          <w:i/>
          <w:color w:val="FF0000"/>
          <w:sz w:val="24"/>
          <w:lang w:eastAsia="zh-CN"/>
        </w:rPr>
      </w:pPr>
      <w:r>
        <w:rPr>
          <w:rFonts w:hint="eastAsia" w:eastAsiaTheme="minorEastAsia"/>
          <w:iCs/>
          <w:sz w:val="24"/>
          <w:lang w:val="en-US" w:eastAsia="zh-CN"/>
        </w:rPr>
        <w:t>成果认定执行</w:t>
      </w:r>
      <w:r>
        <w:rPr>
          <w:rFonts w:hint="eastAsia" w:eastAsiaTheme="minorEastAsia"/>
          <w:iCs/>
          <w:sz w:val="24"/>
        </w:rPr>
        <w:t>《文学院关于研究生申请学位取得创新性成果的规定》</w:t>
      </w:r>
      <w:r>
        <w:rPr>
          <w:rFonts w:hint="eastAsia" w:eastAsiaTheme="minorEastAsia"/>
          <w:iCs/>
          <w:sz w:val="24"/>
          <w:lang w:eastAsia="zh-CN"/>
        </w:rPr>
        <w:t>。</w:t>
      </w:r>
    </w:p>
    <w:p w14:paraId="4AC46257">
      <w:pPr>
        <w:spacing w:line="360" w:lineRule="auto"/>
        <w:ind w:firstLine="560" w:firstLineChars="200"/>
        <w:rPr>
          <w:rFonts w:eastAsia="黑体"/>
          <w:bCs/>
          <w:sz w:val="28"/>
          <w:szCs w:val="28"/>
        </w:rPr>
      </w:pPr>
      <w:r>
        <w:rPr>
          <w:rFonts w:eastAsia="黑体"/>
          <w:bCs/>
          <w:sz w:val="28"/>
          <w:szCs w:val="28"/>
        </w:rPr>
        <w:t>十一、学位授予</w:t>
      </w:r>
    </w:p>
    <w:p w14:paraId="17A7CC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的有关规定，达到学校学位授予标准，经学校学位评定委员会审议，授予博士学位。</w:t>
      </w:r>
    </w:p>
    <w:p w14:paraId="0455F4F8">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8BF53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sz w:val="24"/>
          <w:highlight w:val="yellow"/>
        </w:rPr>
      </w:pPr>
      <w:r>
        <w:rPr>
          <w:rFonts w:hint="eastAsia" w:asciiTheme="minorEastAsia" w:hAnsiTheme="minorEastAsia" w:eastAsiaTheme="minorEastAsia"/>
          <w:sz w:val="24"/>
        </w:rPr>
        <w:t>本学科语言学及应用语言学</w:t>
      </w:r>
      <w:r>
        <w:rPr>
          <w:rFonts w:hint="eastAsia" w:asciiTheme="minorEastAsia" w:hAnsiTheme="minorEastAsia" w:eastAsiaTheme="minorEastAsia"/>
          <w:sz w:val="24"/>
          <w:lang w:val="en-US" w:eastAsia="zh-CN"/>
        </w:rPr>
        <w:t>专业</w:t>
      </w:r>
      <w:r>
        <w:rPr>
          <w:rFonts w:eastAsiaTheme="minorEastAsia"/>
          <w:sz w:val="24"/>
        </w:rPr>
        <w:t>最低毕业学分为</w:t>
      </w:r>
      <w:r>
        <w:rPr>
          <w:rFonts w:hint="eastAsia" w:eastAsiaTheme="minorEastAsia"/>
          <w:sz w:val="24"/>
        </w:rPr>
        <w:t>22学</w:t>
      </w:r>
      <w:r>
        <w:rPr>
          <w:rFonts w:eastAsiaTheme="minorEastAsia"/>
          <w:sz w:val="24"/>
        </w:rPr>
        <w:t>分，其中学位课</w:t>
      </w:r>
      <w:r>
        <w:rPr>
          <w:rFonts w:hint="eastAsia" w:eastAsiaTheme="minorEastAsia"/>
          <w:sz w:val="24"/>
        </w:rPr>
        <w:t>11</w:t>
      </w:r>
      <w:r>
        <w:rPr>
          <w:rFonts w:eastAsiaTheme="minorEastAsia"/>
          <w:sz w:val="24"/>
        </w:rPr>
        <w:t>学分</w:t>
      </w:r>
      <w:r>
        <w:rPr>
          <w:rFonts w:hint="eastAsia" w:eastAsiaTheme="minorEastAsia"/>
          <w:sz w:val="24"/>
        </w:rPr>
        <w:t>，</w:t>
      </w:r>
      <w:r>
        <w:rPr>
          <w:rFonts w:eastAsiaTheme="minorEastAsia"/>
          <w:sz w:val="24"/>
        </w:rPr>
        <w:t>非学位课</w:t>
      </w:r>
      <w:r>
        <w:rPr>
          <w:rFonts w:hint="eastAsia" w:eastAsiaTheme="minorEastAsia"/>
          <w:sz w:val="24"/>
        </w:rPr>
        <w:t>10</w:t>
      </w:r>
      <w:r>
        <w:rPr>
          <w:rFonts w:eastAsiaTheme="minorEastAsia"/>
          <w:sz w:val="24"/>
        </w:rPr>
        <w:t>学分</w:t>
      </w:r>
      <w:r>
        <w:rPr>
          <w:rFonts w:hint="eastAsia" w:eastAsiaTheme="minorEastAsia"/>
          <w:sz w:val="24"/>
        </w:rPr>
        <w:t>，</w:t>
      </w:r>
      <w:r>
        <w:rPr>
          <w:rFonts w:eastAsiaTheme="minorEastAsia"/>
          <w:sz w:val="24"/>
        </w:rPr>
        <w:t>必修环节</w:t>
      </w:r>
      <w:r>
        <w:rPr>
          <w:rFonts w:hint="eastAsia" w:eastAsiaTheme="minorEastAsia"/>
          <w:sz w:val="24"/>
        </w:rPr>
        <w:t>1</w:t>
      </w:r>
      <w:r>
        <w:rPr>
          <w:rFonts w:eastAsiaTheme="minorEastAsia"/>
          <w:sz w:val="24"/>
        </w:rPr>
        <w:t>学分</w:t>
      </w:r>
      <w:r>
        <w:rPr>
          <w:rFonts w:hint="eastAsia" w:eastAsiaTheme="minorEastAsia"/>
          <w:sz w:val="24"/>
        </w:rPr>
        <w:t>；汉语言文字学</w:t>
      </w:r>
      <w:r>
        <w:rPr>
          <w:rFonts w:hint="eastAsia" w:asciiTheme="minorEastAsia" w:hAnsiTheme="minorEastAsia" w:eastAsiaTheme="minorEastAsia"/>
          <w:sz w:val="24"/>
          <w:lang w:val="en-US" w:eastAsia="zh-CN"/>
        </w:rPr>
        <w:t>专业</w:t>
      </w:r>
      <w:r>
        <w:rPr>
          <w:rFonts w:eastAsiaTheme="minorEastAsia"/>
          <w:sz w:val="24"/>
        </w:rPr>
        <w:t>最低毕业学分</w:t>
      </w:r>
      <w:r>
        <w:rPr>
          <w:rFonts w:hint="eastAsia" w:eastAsiaTheme="minorEastAsia"/>
          <w:sz w:val="24"/>
        </w:rPr>
        <w:t>20学分，</w:t>
      </w:r>
      <w:r>
        <w:rPr>
          <w:rFonts w:eastAsiaTheme="minorEastAsia"/>
          <w:sz w:val="24"/>
        </w:rPr>
        <w:t>其中学位课</w:t>
      </w:r>
      <w:r>
        <w:rPr>
          <w:rFonts w:hint="eastAsia" w:eastAsiaTheme="minorEastAsia"/>
          <w:sz w:val="24"/>
        </w:rPr>
        <w:t>11</w:t>
      </w:r>
      <w:r>
        <w:rPr>
          <w:rFonts w:eastAsiaTheme="minorEastAsia"/>
          <w:sz w:val="24"/>
        </w:rPr>
        <w:t>学分</w:t>
      </w:r>
      <w:r>
        <w:rPr>
          <w:rFonts w:hint="eastAsia" w:eastAsiaTheme="minorEastAsia"/>
          <w:sz w:val="24"/>
        </w:rPr>
        <w:t>，</w:t>
      </w:r>
      <w:r>
        <w:rPr>
          <w:rFonts w:eastAsiaTheme="minorEastAsia"/>
          <w:sz w:val="24"/>
        </w:rPr>
        <w:t>非学位课</w:t>
      </w:r>
      <w:r>
        <w:rPr>
          <w:rFonts w:hint="eastAsia" w:eastAsiaTheme="minorEastAsia"/>
          <w:sz w:val="24"/>
        </w:rPr>
        <w:t>8</w:t>
      </w:r>
      <w:r>
        <w:rPr>
          <w:rFonts w:eastAsiaTheme="minorEastAsia"/>
          <w:sz w:val="24"/>
        </w:rPr>
        <w:t>学分</w:t>
      </w:r>
      <w:r>
        <w:rPr>
          <w:rFonts w:hint="eastAsia" w:eastAsiaTheme="minorEastAsia"/>
          <w:sz w:val="24"/>
        </w:rPr>
        <w:t>，</w:t>
      </w:r>
      <w:r>
        <w:rPr>
          <w:rFonts w:eastAsiaTheme="minorEastAsia"/>
          <w:sz w:val="24"/>
        </w:rPr>
        <w:t>必修环节</w:t>
      </w:r>
      <w:r>
        <w:rPr>
          <w:rFonts w:hint="eastAsia" w:eastAsiaTheme="minorEastAsia"/>
          <w:sz w:val="24"/>
        </w:rPr>
        <w:t>1</w:t>
      </w:r>
      <w:r>
        <w:rPr>
          <w:rFonts w:eastAsiaTheme="minorEastAsia"/>
          <w:sz w:val="24"/>
        </w:rPr>
        <w:t>学分</w:t>
      </w:r>
      <w:r>
        <w:rPr>
          <w:rFonts w:hint="eastAsia" w:eastAsiaTheme="minorEastAsia"/>
          <w:sz w:val="24"/>
        </w:rPr>
        <w:t>；中国古典文献学</w:t>
      </w:r>
      <w:r>
        <w:rPr>
          <w:rFonts w:hint="eastAsia" w:asciiTheme="minorEastAsia" w:hAnsiTheme="minorEastAsia" w:eastAsiaTheme="minorEastAsia"/>
          <w:sz w:val="24"/>
          <w:lang w:val="en-US" w:eastAsia="zh-CN"/>
        </w:rPr>
        <w:t>专业</w:t>
      </w:r>
      <w:r>
        <w:rPr>
          <w:rFonts w:eastAsiaTheme="minorEastAsia"/>
          <w:sz w:val="24"/>
        </w:rPr>
        <w:t>最低毕业学分</w:t>
      </w:r>
      <w:r>
        <w:rPr>
          <w:rFonts w:hint="eastAsia" w:eastAsiaTheme="minorEastAsia"/>
          <w:sz w:val="24"/>
        </w:rPr>
        <w:t>20学分，</w:t>
      </w:r>
      <w:r>
        <w:rPr>
          <w:rFonts w:eastAsiaTheme="minorEastAsia"/>
          <w:sz w:val="24"/>
        </w:rPr>
        <w:t>其中学位课</w:t>
      </w:r>
      <w:r>
        <w:rPr>
          <w:rFonts w:hint="eastAsia" w:eastAsiaTheme="minorEastAsia"/>
          <w:sz w:val="24"/>
        </w:rPr>
        <w:t>11</w:t>
      </w:r>
      <w:r>
        <w:rPr>
          <w:rFonts w:eastAsiaTheme="minorEastAsia"/>
          <w:sz w:val="24"/>
        </w:rPr>
        <w:t>学分</w:t>
      </w:r>
      <w:r>
        <w:rPr>
          <w:rFonts w:hint="eastAsia" w:eastAsiaTheme="minorEastAsia"/>
          <w:sz w:val="24"/>
        </w:rPr>
        <w:t>，</w:t>
      </w:r>
      <w:r>
        <w:rPr>
          <w:rFonts w:eastAsiaTheme="minorEastAsia"/>
          <w:sz w:val="24"/>
        </w:rPr>
        <w:t>非学位课</w:t>
      </w:r>
      <w:r>
        <w:rPr>
          <w:rFonts w:hint="eastAsia" w:eastAsiaTheme="minorEastAsia"/>
          <w:sz w:val="24"/>
        </w:rPr>
        <w:t>8</w:t>
      </w:r>
      <w:r>
        <w:rPr>
          <w:rFonts w:eastAsiaTheme="minorEastAsia"/>
          <w:sz w:val="24"/>
        </w:rPr>
        <w:t>学分</w:t>
      </w:r>
      <w:r>
        <w:rPr>
          <w:rFonts w:hint="eastAsia" w:eastAsiaTheme="minorEastAsia"/>
          <w:sz w:val="24"/>
        </w:rPr>
        <w:t>，</w:t>
      </w:r>
      <w:r>
        <w:rPr>
          <w:rFonts w:eastAsiaTheme="minorEastAsia"/>
          <w:sz w:val="24"/>
        </w:rPr>
        <w:t>必修环节</w:t>
      </w:r>
      <w:r>
        <w:rPr>
          <w:rFonts w:hint="eastAsia" w:eastAsiaTheme="minorEastAsia"/>
          <w:sz w:val="24"/>
        </w:rPr>
        <w:t>1</w:t>
      </w:r>
      <w:r>
        <w:rPr>
          <w:rFonts w:eastAsiaTheme="minorEastAsia"/>
          <w:sz w:val="24"/>
        </w:rPr>
        <w:t>学分</w:t>
      </w:r>
      <w:r>
        <w:rPr>
          <w:rFonts w:hint="eastAsia" w:eastAsiaTheme="minorEastAsia"/>
          <w:sz w:val="24"/>
        </w:rPr>
        <w:t>；中国古代文学</w:t>
      </w:r>
      <w:r>
        <w:rPr>
          <w:rFonts w:hint="eastAsia" w:asciiTheme="minorEastAsia" w:hAnsiTheme="minorEastAsia" w:eastAsiaTheme="minorEastAsia"/>
          <w:sz w:val="24"/>
          <w:lang w:val="en-US" w:eastAsia="zh-CN"/>
        </w:rPr>
        <w:t>专业</w:t>
      </w:r>
      <w:r>
        <w:rPr>
          <w:rFonts w:eastAsiaTheme="minorEastAsia"/>
          <w:sz w:val="24"/>
        </w:rPr>
        <w:t>最低毕业学分</w:t>
      </w:r>
      <w:r>
        <w:rPr>
          <w:rFonts w:hint="eastAsia" w:eastAsiaTheme="minorEastAsia"/>
          <w:sz w:val="24"/>
        </w:rPr>
        <w:t>22学分，</w:t>
      </w:r>
      <w:r>
        <w:rPr>
          <w:rFonts w:eastAsiaTheme="minorEastAsia"/>
          <w:sz w:val="24"/>
        </w:rPr>
        <w:t>其中学位课</w:t>
      </w:r>
      <w:r>
        <w:rPr>
          <w:rFonts w:hint="eastAsia" w:eastAsiaTheme="minorEastAsia"/>
          <w:sz w:val="24"/>
        </w:rPr>
        <w:t>11</w:t>
      </w:r>
      <w:r>
        <w:rPr>
          <w:rFonts w:eastAsiaTheme="minorEastAsia"/>
          <w:sz w:val="24"/>
        </w:rPr>
        <w:t>学分</w:t>
      </w:r>
      <w:r>
        <w:rPr>
          <w:rFonts w:hint="eastAsia" w:eastAsiaTheme="minorEastAsia"/>
          <w:sz w:val="24"/>
        </w:rPr>
        <w:t>，</w:t>
      </w:r>
      <w:r>
        <w:rPr>
          <w:rFonts w:eastAsiaTheme="minorEastAsia"/>
          <w:sz w:val="24"/>
        </w:rPr>
        <w:t>非学位课</w:t>
      </w:r>
      <w:r>
        <w:rPr>
          <w:rFonts w:hint="eastAsia" w:eastAsiaTheme="minorEastAsia"/>
          <w:sz w:val="24"/>
        </w:rPr>
        <w:t>10</w:t>
      </w:r>
      <w:r>
        <w:rPr>
          <w:rFonts w:eastAsiaTheme="minorEastAsia"/>
          <w:sz w:val="24"/>
        </w:rPr>
        <w:t>学分</w:t>
      </w:r>
      <w:r>
        <w:rPr>
          <w:rFonts w:hint="eastAsia" w:eastAsiaTheme="minorEastAsia"/>
          <w:sz w:val="24"/>
        </w:rPr>
        <w:t>，</w:t>
      </w:r>
      <w:r>
        <w:rPr>
          <w:rFonts w:eastAsiaTheme="minorEastAsia"/>
          <w:sz w:val="24"/>
        </w:rPr>
        <w:t>必修环节</w:t>
      </w:r>
      <w:r>
        <w:rPr>
          <w:rFonts w:hint="eastAsia" w:eastAsiaTheme="minorEastAsia"/>
          <w:sz w:val="24"/>
        </w:rPr>
        <w:t>1</w:t>
      </w:r>
      <w:r>
        <w:rPr>
          <w:rFonts w:eastAsiaTheme="minorEastAsia"/>
          <w:sz w:val="24"/>
        </w:rPr>
        <w:t>学分</w:t>
      </w:r>
      <w:r>
        <w:rPr>
          <w:rFonts w:hint="eastAsia" w:eastAsiaTheme="minorEastAsia"/>
          <w:sz w:val="24"/>
        </w:rPr>
        <w:t>；中国现当代文学</w:t>
      </w:r>
      <w:r>
        <w:rPr>
          <w:rFonts w:hint="eastAsia" w:asciiTheme="minorEastAsia" w:hAnsiTheme="minorEastAsia" w:eastAsiaTheme="minorEastAsia"/>
          <w:sz w:val="24"/>
          <w:lang w:val="en-US" w:eastAsia="zh-CN"/>
        </w:rPr>
        <w:t>专业</w:t>
      </w:r>
      <w:r>
        <w:rPr>
          <w:rFonts w:eastAsiaTheme="minorEastAsia"/>
          <w:sz w:val="24"/>
        </w:rPr>
        <w:t>最低毕业学分</w:t>
      </w:r>
      <w:r>
        <w:rPr>
          <w:rFonts w:hint="eastAsia" w:eastAsiaTheme="minorEastAsia"/>
          <w:sz w:val="24"/>
        </w:rPr>
        <w:t>21学分，</w:t>
      </w:r>
      <w:r>
        <w:rPr>
          <w:rFonts w:eastAsiaTheme="minorEastAsia"/>
          <w:sz w:val="24"/>
        </w:rPr>
        <w:t>其中学位课</w:t>
      </w:r>
      <w:r>
        <w:rPr>
          <w:rFonts w:hint="eastAsia" w:eastAsiaTheme="minorEastAsia"/>
          <w:sz w:val="24"/>
        </w:rPr>
        <w:t>11</w:t>
      </w:r>
      <w:r>
        <w:rPr>
          <w:rFonts w:eastAsiaTheme="minorEastAsia"/>
          <w:sz w:val="24"/>
        </w:rPr>
        <w:t>学分</w:t>
      </w:r>
      <w:r>
        <w:rPr>
          <w:rFonts w:hint="eastAsia" w:eastAsiaTheme="minorEastAsia"/>
          <w:sz w:val="24"/>
        </w:rPr>
        <w:t>，</w:t>
      </w:r>
      <w:r>
        <w:rPr>
          <w:rFonts w:eastAsiaTheme="minorEastAsia"/>
          <w:sz w:val="24"/>
        </w:rPr>
        <w:t>非学位课</w:t>
      </w:r>
      <w:r>
        <w:rPr>
          <w:rFonts w:hint="eastAsia" w:eastAsiaTheme="minorEastAsia"/>
          <w:sz w:val="24"/>
        </w:rPr>
        <w:t>9</w:t>
      </w:r>
      <w:r>
        <w:rPr>
          <w:rFonts w:eastAsiaTheme="minorEastAsia"/>
          <w:sz w:val="24"/>
        </w:rPr>
        <w:t>学分</w:t>
      </w:r>
      <w:r>
        <w:rPr>
          <w:rFonts w:hint="eastAsia" w:eastAsiaTheme="minorEastAsia"/>
          <w:sz w:val="24"/>
        </w:rPr>
        <w:t>，</w:t>
      </w:r>
      <w:r>
        <w:rPr>
          <w:rFonts w:eastAsiaTheme="minorEastAsia"/>
          <w:sz w:val="24"/>
        </w:rPr>
        <w:t>必修环节</w:t>
      </w:r>
      <w:r>
        <w:rPr>
          <w:rFonts w:hint="eastAsia" w:eastAsiaTheme="minorEastAsia"/>
          <w:sz w:val="24"/>
        </w:rPr>
        <w:t>1</w:t>
      </w:r>
      <w:r>
        <w:rPr>
          <w:rFonts w:eastAsiaTheme="minorEastAsia"/>
          <w:sz w:val="24"/>
        </w:rPr>
        <w:t>学分</w:t>
      </w:r>
      <w:r>
        <w:rPr>
          <w:rFonts w:hint="eastAsia" w:eastAsiaTheme="minorEastAsia"/>
          <w:sz w:val="24"/>
        </w:rPr>
        <w:t>；比较文学与世界文学</w:t>
      </w:r>
      <w:r>
        <w:rPr>
          <w:rFonts w:hint="eastAsia" w:asciiTheme="minorEastAsia" w:hAnsiTheme="minorEastAsia" w:eastAsiaTheme="minorEastAsia"/>
          <w:sz w:val="24"/>
          <w:lang w:val="en-US" w:eastAsia="zh-CN"/>
        </w:rPr>
        <w:t>专业</w:t>
      </w:r>
      <w:r>
        <w:rPr>
          <w:rFonts w:eastAsiaTheme="minorEastAsia"/>
          <w:sz w:val="24"/>
        </w:rPr>
        <w:t>最低毕业学分</w:t>
      </w:r>
      <w:r>
        <w:rPr>
          <w:rFonts w:hint="eastAsia" w:eastAsiaTheme="minorEastAsia"/>
          <w:sz w:val="24"/>
        </w:rPr>
        <w:t>19学分，其中学位课1</w:t>
      </w:r>
      <w:r>
        <w:rPr>
          <w:rFonts w:eastAsiaTheme="minorEastAsia"/>
          <w:sz w:val="24"/>
        </w:rPr>
        <w:t>1</w:t>
      </w:r>
      <w:r>
        <w:rPr>
          <w:rFonts w:hint="eastAsia" w:eastAsiaTheme="minorEastAsia"/>
          <w:sz w:val="24"/>
        </w:rPr>
        <w:t>学分，非学位课7学分，</w:t>
      </w:r>
      <w:r>
        <w:rPr>
          <w:rFonts w:eastAsiaTheme="minorEastAsia"/>
          <w:sz w:val="24"/>
        </w:rPr>
        <w:t>必修环节</w:t>
      </w:r>
      <w:r>
        <w:rPr>
          <w:rFonts w:hint="eastAsia" w:eastAsiaTheme="minorEastAsia"/>
          <w:sz w:val="24"/>
        </w:rPr>
        <w:t>1</w:t>
      </w:r>
      <w:r>
        <w:rPr>
          <w:rFonts w:eastAsiaTheme="minorEastAsia"/>
          <w:sz w:val="24"/>
        </w:rPr>
        <w:t>学分</w:t>
      </w:r>
      <w:r>
        <w:rPr>
          <w:rFonts w:hint="eastAsia" w:eastAsiaTheme="minorEastAsia"/>
          <w:sz w:val="24"/>
        </w:rPr>
        <w:t>。</w:t>
      </w:r>
    </w:p>
    <w:p w14:paraId="719147D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color w:val="000000"/>
          <w:sz w:val="24"/>
        </w:rPr>
      </w:pPr>
      <w:r>
        <w:rPr>
          <w:rFonts w:eastAsiaTheme="minorEastAsia"/>
          <w:color w:val="000000"/>
          <w:sz w:val="24"/>
        </w:rPr>
        <w:t>课程考试不设补考环节，</w:t>
      </w:r>
      <w:r>
        <w:rPr>
          <w:color w:val="000000"/>
          <w:sz w:val="24"/>
        </w:rPr>
        <w:t>考试成绩低于60分的需重修。</w:t>
      </w:r>
    </w:p>
    <w:p w14:paraId="108E4189">
      <w:pPr>
        <w:spacing w:after="156" w:afterLines="50" w:line="440" w:lineRule="exact"/>
        <w:ind w:firstLine="482" w:firstLineChars="200"/>
        <w:jc w:val="center"/>
        <w:rPr>
          <w:rFonts w:eastAsiaTheme="minorEastAsia"/>
          <w:b/>
          <w:bCs/>
          <w:sz w:val="24"/>
        </w:rPr>
      </w:pPr>
      <w:r>
        <w:rPr>
          <w:rFonts w:hint="eastAsia" w:eastAsiaTheme="minorEastAsia"/>
          <w:b/>
          <w:bCs/>
          <w:sz w:val="24"/>
        </w:rPr>
        <w:t>中国语言文学</w:t>
      </w:r>
      <w:r>
        <w:rPr>
          <w:rFonts w:eastAsiaTheme="minorEastAsia"/>
          <w:b/>
          <w:bCs/>
          <w:sz w:val="24"/>
        </w:rPr>
        <w:t>学术学位博士研究生课程及培养环节设置一览表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141"/>
        <w:gridCol w:w="649"/>
        <w:gridCol w:w="709"/>
        <w:gridCol w:w="1045"/>
      </w:tblGrid>
      <w:tr w14:paraId="4643ED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AFE32E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26CAB17C">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141" w:type="dxa"/>
            <w:vAlign w:val="center"/>
          </w:tcPr>
          <w:p w14:paraId="147D971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649" w:type="dxa"/>
            <w:vAlign w:val="center"/>
          </w:tcPr>
          <w:p w14:paraId="68C10BE1">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5BC5F52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34F89B0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81A1B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0573ED7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161C155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0677504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58CA37BC">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中国马克思主义与当代</w:t>
            </w:r>
          </w:p>
        </w:tc>
        <w:tc>
          <w:tcPr>
            <w:tcW w:w="1141" w:type="dxa"/>
            <w:vAlign w:val="center"/>
          </w:tcPr>
          <w:p w14:paraId="3A67FC3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TB0000001</w:t>
            </w:r>
          </w:p>
        </w:tc>
        <w:tc>
          <w:tcPr>
            <w:tcW w:w="649" w:type="dxa"/>
            <w:vAlign w:val="center"/>
          </w:tcPr>
          <w:p w14:paraId="2B02B0A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5705AB5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65B6BF6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2F8F1F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0FE08E2C">
            <w:pPr>
              <w:jc w:val="center"/>
              <w:rPr>
                <w:b/>
                <w:color w:val="000000" w:themeColor="text1"/>
                <w:sz w:val="18"/>
                <w:szCs w:val="18"/>
                <w14:textFill>
                  <w14:solidFill>
                    <w14:schemeClr w14:val="tx1"/>
                  </w14:solidFill>
                </w14:textFill>
              </w:rPr>
            </w:pPr>
          </w:p>
        </w:tc>
        <w:tc>
          <w:tcPr>
            <w:tcW w:w="1226" w:type="dxa"/>
            <w:vMerge w:val="continue"/>
            <w:vAlign w:val="center"/>
          </w:tcPr>
          <w:p w14:paraId="3D4B617E">
            <w:pPr>
              <w:jc w:val="center"/>
              <w:rPr>
                <w:b/>
                <w:color w:val="000000" w:themeColor="text1"/>
                <w:sz w:val="18"/>
                <w:szCs w:val="18"/>
                <w14:textFill>
                  <w14:solidFill>
                    <w14:schemeClr w14:val="tx1"/>
                  </w14:solidFill>
                </w14:textFill>
              </w:rPr>
            </w:pPr>
          </w:p>
        </w:tc>
        <w:tc>
          <w:tcPr>
            <w:tcW w:w="3516" w:type="dxa"/>
            <w:vAlign w:val="center"/>
          </w:tcPr>
          <w:p w14:paraId="1B60D0CF">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学术英语阅读与写作</w:t>
            </w:r>
          </w:p>
        </w:tc>
        <w:tc>
          <w:tcPr>
            <w:tcW w:w="1141" w:type="dxa"/>
            <w:vAlign w:val="center"/>
          </w:tcPr>
          <w:p w14:paraId="52C0661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w:t>
            </w:r>
            <w:r>
              <w:rPr>
                <w:rFonts w:hint="eastAsia"/>
                <w:color w:val="000000" w:themeColor="text1"/>
                <w:sz w:val="18"/>
                <w:szCs w:val="18"/>
                <w14:textFill>
                  <w14:solidFill>
                    <w14:schemeClr w14:val="tx1"/>
                  </w14:solidFill>
                </w14:textFill>
              </w:rPr>
              <w:t>4</w:t>
            </w:r>
          </w:p>
        </w:tc>
        <w:tc>
          <w:tcPr>
            <w:tcW w:w="649" w:type="dxa"/>
            <w:vAlign w:val="center"/>
          </w:tcPr>
          <w:p w14:paraId="05B6A75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0C74B8F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2A455EF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1FAF27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5BB58E1D">
            <w:pPr>
              <w:jc w:val="center"/>
              <w:rPr>
                <w:b/>
                <w:color w:val="000000" w:themeColor="text1"/>
                <w:sz w:val="18"/>
                <w:szCs w:val="18"/>
                <w14:textFill>
                  <w14:solidFill>
                    <w14:schemeClr w14:val="tx1"/>
                  </w14:solidFill>
                </w14:textFill>
              </w:rPr>
            </w:pPr>
          </w:p>
        </w:tc>
        <w:tc>
          <w:tcPr>
            <w:tcW w:w="1226" w:type="dxa"/>
            <w:vAlign w:val="center"/>
          </w:tcPr>
          <w:p w14:paraId="38FB1CFE">
            <w:pPr>
              <w:jc w:val="center"/>
              <w:rPr>
                <w:b/>
                <w:sz w:val="18"/>
                <w:szCs w:val="18"/>
              </w:rPr>
            </w:pPr>
            <w:r>
              <w:rPr>
                <w:b/>
                <w:sz w:val="18"/>
                <w:szCs w:val="18"/>
              </w:rPr>
              <w:t>学科基础课</w:t>
            </w:r>
          </w:p>
          <w:p w14:paraId="45550F14">
            <w:pPr>
              <w:jc w:val="center"/>
              <w:rPr>
                <w:b/>
                <w:sz w:val="18"/>
                <w:szCs w:val="18"/>
              </w:rPr>
            </w:pPr>
            <w:r>
              <w:rPr>
                <w:b/>
                <w:sz w:val="18"/>
                <w:szCs w:val="18"/>
              </w:rPr>
              <w:t>（</w:t>
            </w:r>
            <w:r>
              <w:rPr>
                <w:rFonts w:hint="eastAsia"/>
                <w:b/>
                <w:sz w:val="18"/>
                <w:szCs w:val="18"/>
              </w:rPr>
              <w:t>1</w:t>
            </w:r>
            <w:r>
              <w:rPr>
                <w:b/>
                <w:sz w:val="18"/>
                <w:szCs w:val="18"/>
              </w:rPr>
              <w:t>学分）</w:t>
            </w:r>
          </w:p>
        </w:tc>
        <w:tc>
          <w:tcPr>
            <w:tcW w:w="3516" w:type="dxa"/>
            <w:vAlign w:val="center"/>
          </w:tcPr>
          <w:p w14:paraId="19FA8BEE">
            <w:pPr>
              <w:rPr>
                <w:sz w:val="18"/>
                <w:szCs w:val="18"/>
              </w:rPr>
            </w:pPr>
            <w:r>
              <w:rPr>
                <w:sz w:val="18"/>
                <w:szCs w:val="18"/>
              </w:rPr>
              <w:t>学术道德与论文写作</w:t>
            </w:r>
          </w:p>
        </w:tc>
        <w:tc>
          <w:tcPr>
            <w:tcW w:w="1141" w:type="dxa"/>
            <w:vAlign w:val="center"/>
          </w:tcPr>
          <w:p w14:paraId="285B5035">
            <w:pPr>
              <w:jc w:val="center"/>
              <w:rPr>
                <w:rFonts w:hint="eastAsia" w:eastAsia="宋体"/>
                <w:i/>
                <w:sz w:val="18"/>
                <w:szCs w:val="18"/>
                <w:lang w:eastAsia="zh-CN"/>
              </w:rPr>
            </w:pPr>
            <w:ins w:id="0" w:author="杰" w:date="2025-06-23T14:59:21Z">
              <w:r>
                <w:rPr>
                  <w:rFonts w:hint="eastAsia"/>
                  <w:sz w:val="18"/>
                  <w:szCs w:val="18"/>
                </w:rPr>
                <w:t>XB010000</w:t>
              </w:r>
            </w:ins>
            <w:ins w:id="1" w:author="杰" w:date="2025-06-23T15:14:20Z">
              <w:r>
                <w:rPr>
                  <w:rFonts w:hint="eastAsia"/>
                  <w:sz w:val="18"/>
                  <w:szCs w:val="18"/>
                  <w:lang w:val="en-US" w:eastAsia="zh-CN"/>
                </w:rPr>
                <w:t>4</w:t>
              </w:r>
            </w:ins>
          </w:p>
        </w:tc>
        <w:tc>
          <w:tcPr>
            <w:tcW w:w="649" w:type="dxa"/>
            <w:vAlign w:val="center"/>
          </w:tcPr>
          <w:p w14:paraId="4EE58577">
            <w:pPr>
              <w:jc w:val="center"/>
              <w:rPr>
                <w:iCs/>
              </w:rPr>
            </w:pPr>
            <w:r>
              <w:rPr>
                <w:rFonts w:hint="eastAsia"/>
                <w:iCs/>
                <w:sz w:val="18"/>
                <w:szCs w:val="18"/>
              </w:rPr>
              <w:t>1</w:t>
            </w:r>
          </w:p>
        </w:tc>
        <w:tc>
          <w:tcPr>
            <w:tcW w:w="709" w:type="dxa"/>
            <w:vAlign w:val="center"/>
          </w:tcPr>
          <w:p w14:paraId="425645F0">
            <w:pPr>
              <w:jc w:val="center"/>
              <w:rPr>
                <w:iCs/>
              </w:rPr>
            </w:pPr>
            <w:r>
              <w:rPr>
                <w:rFonts w:hint="eastAsia"/>
                <w:iCs/>
                <w:sz w:val="18"/>
                <w:szCs w:val="18"/>
              </w:rPr>
              <w:t>3</w:t>
            </w:r>
          </w:p>
        </w:tc>
        <w:tc>
          <w:tcPr>
            <w:tcW w:w="1045" w:type="dxa"/>
            <w:vAlign w:val="center"/>
          </w:tcPr>
          <w:p w14:paraId="6D057817">
            <w:pPr>
              <w:jc w:val="center"/>
              <w:rPr>
                <w:i/>
                <w:color w:val="FF0000"/>
                <w:sz w:val="18"/>
                <w:szCs w:val="18"/>
                <w:highlight w:val="yellow"/>
              </w:rPr>
            </w:pPr>
            <w:r>
              <w:rPr>
                <w:rFonts w:hint="eastAsia"/>
                <w:color w:val="000000" w:themeColor="text1"/>
                <w:sz w:val="18"/>
                <w:szCs w:val="18"/>
                <w14:textFill>
                  <w14:solidFill>
                    <w14:schemeClr w14:val="tx1"/>
                  </w14:solidFill>
                </w14:textFill>
              </w:rPr>
              <w:t>考查</w:t>
            </w:r>
          </w:p>
        </w:tc>
      </w:tr>
      <w:tr w14:paraId="7F4603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2BFB944">
            <w:pPr>
              <w:jc w:val="center"/>
              <w:rPr>
                <w:b/>
                <w:color w:val="000000" w:themeColor="text1"/>
                <w:sz w:val="18"/>
                <w:szCs w:val="18"/>
                <w14:textFill>
                  <w14:solidFill>
                    <w14:schemeClr w14:val="tx1"/>
                  </w14:solidFill>
                </w14:textFill>
              </w:rPr>
            </w:pPr>
          </w:p>
        </w:tc>
        <w:tc>
          <w:tcPr>
            <w:tcW w:w="1226" w:type="dxa"/>
            <w:vMerge w:val="restart"/>
            <w:vAlign w:val="center"/>
          </w:tcPr>
          <w:p w14:paraId="7767615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573D4A8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vAlign w:val="center"/>
          </w:tcPr>
          <w:p w14:paraId="008D26CF">
            <w:r>
              <w:rPr>
                <w:sz w:val="18"/>
                <w:szCs w:val="18"/>
              </w:rPr>
              <w:t>文献阅读与论文写作</w:t>
            </w:r>
          </w:p>
        </w:tc>
        <w:tc>
          <w:tcPr>
            <w:tcW w:w="1141" w:type="dxa"/>
            <w:vAlign w:val="center"/>
          </w:tcPr>
          <w:p w14:paraId="191C0257">
            <w:pPr>
              <w:jc w:val="center"/>
              <w:rPr>
                <w:color w:val="FF0000"/>
                <w:sz w:val="18"/>
                <w:szCs w:val="18"/>
              </w:rPr>
            </w:pPr>
            <w:r>
              <w:rPr>
                <w:rFonts w:hint="eastAsia"/>
                <w:sz w:val="18"/>
                <w:szCs w:val="18"/>
              </w:rPr>
              <w:t>XB0100001</w:t>
            </w:r>
          </w:p>
        </w:tc>
        <w:tc>
          <w:tcPr>
            <w:tcW w:w="649" w:type="dxa"/>
            <w:vAlign w:val="center"/>
          </w:tcPr>
          <w:p w14:paraId="45E1D6B2">
            <w:pPr>
              <w:jc w:val="center"/>
              <w:rPr>
                <w:color w:val="FF0000"/>
              </w:rPr>
            </w:pPr>
            <w:r>
              <w:rPr>
                <w:rFonts w:hint="eastAsia"/>
                <w:sz w:val="18"/>
                <w:szCs w:val="18"/>
              </w:rPr>
              <w:t>3</w:t>
            </w:r>
          </w:p>
        </w:tc>
        <w:tc>
          <w:tcPr>
            <w:tcW w:w="709" w:type="dxa"/>
            <w:vAlign w:val="center"/>
          </w:tcPr>
          <w:p w14:paraId="1034D269">
            <w:pPr>
              <w:jc w:val="center"/>
              <w:rPr>
                <w:color w:val="FF0000"/>
              </w:rPr>
            </w:pPr>
            <w:r>
              <w:rPr>
                <w:rFonts w:hint="eastAsia"/>
                <w:sz w:val="18"/>
                <w:szCs w:val="18"/>
              </w:rPr>
              <w:t>1</w:t>
            </w:r>
          </w:p>
        </w:tc>
        <w:tc>
          <w:tcPr>
            <w:tcW w:w="1045" w:type="dxa"/>
            <w:vAlign w:val="center"/>
          </w:tcPr>
          <w:p w14:paraId="682CAD10">
            <w:pPr>
              <w:jc w:val="center"/>
              <w:rPr>
                <w:color w:val="FF0000"/>
                <w:sz w:val="18"/>
                <w:szCs w:val="18"/>
              </w:rPr>
            </w:pPr>
            <w:r>
              <w:rPr>
                <w:rFonts w:hint="eastAsia"/>
                <w:sz w:val="18"/>
                <w:szCs w:val="18"/>
              </w:rPr>
              <w:t>考查</w:t>
            </w:r>
          </w:p>
        </w:tc>
      </w:tr>
      <w:tr w14:paraId="50147E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867D24B">
            <w:pPr>
              <w:jc w:val="center"/>
              <w:rPr>
                <w:b/>
                <w:color w:val="000000" w:themeColor="text1"/>
                <w:sz w:val="18"/>
                <w:szCs w:val="18"/>
                <w14:textFill>
                  <w14:solidFill>
                    <w14:schemeClr w14:val="tx1"/>
                  </w14:solidFill>
                </w14:textFill>
              </w:rPr>
            </w:pPr>
          </w:p>
        </w:tc>
        <w:tc>
          <w:tcPr>
            <w:tcW w:w="1226" w:type="dxa"/>
            <w:vMerge w:val="continue"/>
            <w:vAlign w:val="center"/>
          </w:tcPr>
          <w:p w14:paraId="1000D922">
            <w:pPr>
              <w:jc w:val="center"/>
              <w:rPr>
                <w:b/>
                <w:color w:val="000000" w:themeColor="text1"/>
                <w:sz w:val="18"/>
                <w:szCs w:val="18"/>
                <w14:textFill>
                  <w14:solidFill>
                    <w14:schemeClr w14:val="tx1"/>
                  </w14:solidFill>
                </w14:textFill>
              </w:rPr>
            </w:pPr>
          </w:p>
        </w:tc>
        <w:tc>
          <w:tcPr>
            <w:tcW w:w="3516" w:type="dxa"/>
            <w:vAlign w:val="center"/>
          </w:tcPr>
          <w:p w14:paraId="67AD4B14">
            <w:pPr>
              <w:adjustRightInd w:val="0"/>
              <w:snapToGrid w:val="0"/>
            </w:pPr>
            <w:r>
              <w:rPr>
                <w:rFonts w:hint="eastAsia"/>
                <w:sz w:val="18"/>
                <w:szCs w:val="18"/>
              </w:rPr>
              <w:t>文学研究的观念方法与史料学/语言学研究的观念方法与史料学</w:t>
            </w:r>
          </w:p>
        </w:tc>
        <w:tc>
          <w:tcPr>
            <w:tcW w:w="1141" w:type="dxa"/>
            <w:vAlign w:val="center"/>
          </w:tcPr>
          <w:p w14:paraId="5270BA7B">
            <w:pPr>
              <w:jc w:val="center"/>
              <w:rPr>
                <w:color w:val="FF0000"/>
                <w:sz w:val="18"/>
                <w:szCs w:val="18"/>
              </w:rPr>
            </w:pPr>
            <w:r>
              <w:rPr>
                <w:rFonts w:hint="eastAsia"/>
                <w:sz w:val="18"/>
                <w:szCs w:val="18"/>
              </w:rPr>
              <w:t>XB0100002</w:t>
            </w:r>
          </w:p>
        </w:tc>
        <w:tc>
          <w:tcPr>
            <w:tcW w:w="649" w:type="dxa"/>
            <w:vAlign w:val="center"/>
          </w:tcPr>
          <w:p w14:paraId="0BA72A89">
            <w:pPr>
              <w:jc w:val="center"/>
              <w:rPr>
                <w:color w:val="FF0000"/>
              </w:rPr>
            </w:pPr>
            <w:r>
              <w:rPr>
                <w:rFonts w:hint="eastAsia"/>
                <w:sz w:val="18"/>
                <w:szCs w:val="18"/>
              </w:rPr>
              <w:t>3</w:t>
            </w:r>
          </w:p>
        </w:tc>
        <w:tc>
          <w:tcPr>
            <w:tcW w:w="709" w:type="dxa"/>
            <w:vAlign w:val="center"/>
          </w:tcPr>
          <w:p w14:paraId="531B8732">
            <w:pPr>
              <w:jc w:val="center"/>
              <w:rPr>
                <w:color w:val="FF0000"/>
              </w:rPr>
            </w:pPr>
            <w:r>
              <w:rPr>
                <w:sz w:val="18"/>
                <w:szCs w:val="18"/>
              </w:rPr>
              <w:t>1</w:t>
            </w:r>
          </w:p>
        </w:tc>
        <w:tc>
          <w:tcPr>
            <w:tcW w:w="1045" w:type="dxa"/>
            <w:vAlign w:val="center"/>
          </w:tcPr>
          <w:p w14:paraId="004865A1">
            <w:pPr>
              <w:jc w:val="center"/>
              <w:rPr>
                <w:color w:val="FF0000"/>
                <w:sz w:val="18"/>
                <w:szCs w:val="18"/>
              </w:rPr>
            </w:pPr>
            <w:r>
              <w:rPr>
                <w:rFonts w:hint="eastAsia"/>
                <w:sz w:val="18"/>
                <w:szCs w:val="18"/>
              </w:rPr>
              <w:t>考查</w:t>
            </w:r>
          </w:p>
        </w:tc>
      </w:tr>
      <w:tr w14:paraId="268EDF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1CBFFDD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453144E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57EE7BB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5D68B0EE">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141" w:type="dxa"/>
            <w:vAlign w:val="center"/>
          </w:tcPr>
          <w:p w14:paraId="157EE36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649" w:type="dxa"/>
            <w:vAlign w:val="center"/>
          </w:tcPr>
          <w:p w14:paraId="31FF7E7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11E1ADE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B4C3FC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5645DB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AF4E359">
            <w:pPr>
              <w:jc w:val="center"/>
              <w:rPr>
                <w:b/>
                <w:color w:val="000000" w:themeColor="text1"/>
                <w:sz w:val="18"/>
                <w:szCs w:val="18"/>
                <w14:textFill>
                  <w14:solidFill>
                    <w14:schemeClr w14:val="tx1"/>
                  </w14:solidFill>
                </w14:textFill>
              </w:rPr>
            </w:pPr>
          </w:p>
        </w:tc>
        <w:tc>
          <w:tcPr>
            <w:tcW w:w="1226" w:type="dxa"/>
            <w:vMerge w:val="continue"/>
            <w:vAlign w:val="center"/>
          </w:tcPr>
          <w:p w14:paraId="1B61121E">
            <w:pPr>
              <w:jc w:val="center"/>
              <w:rPr>
                <w:b/>
                <w:color w:val="000000" w:themeColor="text1"/>
                <w:sz w:val="18"/>
                <w:szCs w:val="18"/>
                <w14:textFill>
                  <w14:solidFill>
                    <w14:schemeClr w14:val="tx1"/>
                  </w14:solidFill>
                </w14:textFill>
              </w:rPr>
            </w:pPr>
          </w:p>
        </w:tc>
        <w:tc>
          <w:tcPr>
            <w:tcW w:w="3516" w:type="dxa"/>
            <w:vAlign w:val="center"/>
          </w:tcPr>
          <w:p w14:paraId="3029E385">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马克思恩格斯列宁经典著作选读</w:t>
            </w:r>
          </w:p>
        </w:tc>
        <w:tc>
          <w:tcPr>
            <w:tcW w:w="1141" w:type="dxa"/>
            <w:vAlign w:val="center"/>
          </w:tcPr>
          <w:p w14:paraId="6CFF799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TB000010</w:t>
            </w:r>
            <w:r>
              <w:rPr>
                <w:rFonts w:hint="eastAsia"/>
                <w:color w:val="000000" w:themeColor="text1"/>
                <w:sz w:val="18"/>
                <w:szCs w:val="18"/>
                <w14:textFill>
                  <w14:solidFill>
                    <w14:schemeClr w14:val="tx1"/>
                  </w14:solidFill>
                </w14:textFill>
              </w:rPr>
              <w:t>3</w:t>
            </w:r>
          </w:p>
        </w:tc>
        <w:tc>
          <w:tcPr>
            <w:tcW w:w="649" w:type="dxa"/>
            <w:vAlign w:val="center"/>
          </w:tcPr>
          <w:p w14:paraId="3E50EC3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4659B04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FCF3B7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227F74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7" w:hRule="atLeast"/>
          <w:jc w:val="center"/>
        </w:trPr>
        <w:tc>
          <w:tcPr>
            <w:tcW w:w="571" w:type="dxa"/>
            <w:vMerge w:val="continue"/>
          </w:tcPr>
          <w:p w14:paraId="5E12934A">
            <w:pPr>
              <w:rPr>
                <w:b/>
                <w:color w:val="000000" w:themeColor="text1"/>
                <w:sz w:val="18"/>
                <w:szCs w:val="18"/>
                <w14:textFill>
                  <w14:solidFill>
                    <w14:schemeClr w14:val="tx1"/>
                  </w14:solidFill>
                </w14:textFill>
              </w:rPr>
            </w:pPr>
          </w:p>
        </w:tc>
        <w:tc>
          <w:tcPr>
            <w:tcW w:w="1226" w:type="dxa"/>
            <w:vMerge w:val="restart"/>
            <w:vAlign w:val="center"/>
          </w:tcPr>
          <w:p w14:paraId="21669770">
            <w:pPr>
              <w:adjustRightInd w:val="0"/>
              <w:snapToGrid w:val="0"/>
              <w:jc w:val="center"/>
              <w:rPr>
                <w:b/>
                <w:color w:val="000000" w:themeColor="text1"/>
                <w:sz w:val="18"/>
                <w:szCs w:val="18"/>
                <w14:textFill>
                  <w14:solidFill>
                    <w14:schemeClr w14:val="tx1"/>
                  </w14:solidFill>
                </w14:textFill>
              </w:rPr>
            </w:pPr>
            <w:r>
              <w:rPr>
                <w:rFonts w:hint="eastAsia"/>
                <w:b/>
                <w:sz w:val="18"/>
                <w:szCs w:val="18"/>
              </w:rPr>
              <w:t>语言学及应用语言学</w:t>
            </w:r>
            <w:r>
              <w:rPr>
                <w:rFonts w:hint="eastAsia"/>
                <w:b/>
                <w:sz w:val="18"/>
                <w:szCs w:val="18"/>
                <w:lang w:eastAsia="zh-CN"/>
              </w:rPr>
              <w:t>方向</w:t>
            </w:r>
            <w:r>
              <w:rPr>
                <w:b/>
                <w:color w:val="000000" w:themeColor="text1"/>
                <w:sz w:val="18"/>
                <w:szCs w:val="18"/>
                <w14:textFill>
                  <w14:solidFill>
                    <w14:schemeClr w14:val="tx1"/>
                  </w14:solidFill>
                </w14:textFill>
              </w:rPr>
              <w:t>选修课</w:t>
            </w:r>
            <w:r>
              <w:rPr>
                <w:rFonts w:hint="eastAsia"/>
                <w:b/>
                <w:sz w:val="18"/>
                <w:szCs w:val="18"/>
              </w:rPr>
              <w:t>（本方向研究生</w:t>
            </w:r>
            <w:r>
              <w:rPr>
                <w:rFonts w:hint="eastAsia"/>
                <w:b/>
                <w:sz w:val="18"/>
                <w:szCs w:val="18"/>
                <w:lang w:val="en-US" w:eastAsia="zh-CN"/>
              </w:rPr>
              <w:t>至少</w:t>
            </w:r>
            <w:r>
              <w:rPr>
                <w:rFonts w:hint="eastAsia"/>
                <w:b/>
                <w:sz w:val="18"/>
                <w:szCs w:val="18"/>
              </w:rPr>
              <w:t>选修8学分）</w:t>
            </w:r>
          </w:p>
        </w:tc>
        <w:tc>
          <w:tcPr>
            <w:tcW w:w="3516" w:type="dxa"/>
            <w:vAlign w:val="center"/>
          </w:tcPr>
          <w:p w14:paraId="04F37856">
            <w:pPr>
              <w:jc w:val="left"/>
              <w:rPr>
                <w:i/>
                <w:color w:val="FF0000"/>
                <w:sz w:val="18"/>
                <w:szCs w:val="18"/>
              </w:rPr>
            </w:pPr>
            <w:r>
              <w:rPr>
                <w:rFonts w:hint="eastAsia"/>
                <w:sz w:val="18"/>
                <w:szCs w:val="18"/>
              </w:rPr>
              <w:t>应用语言学专题研究</w:t>
            </w:r>
          </w:p>
        </w:tc>
        <w:tc>
          <w:tcPr>
            <w:tcW w:w="1141" w:type="dxa"/>
            <w:vAlign w:val="center"/>
          </w:tcPr>
          <w:p w14:paraId="2BCCB6D8">
            <w:pPr>
              <w:jc w:val="left"/>
              <w:rPr>
                <w:color w:val="FF0000"/>
                <w:sz w:val="18"/>
                <w:szCs w:val="18"/>
              </w:rPr>
            </w:pPr>
            <w:r>
              <w:rPr>
                <w:rFonts w:hint="eastAsia"/>
                <w:sz w:val="18"/>
                <w:szCs w:val="18"/>
              </w:rPr>
              <w:t>XB0102201</w:t>
            </w:r>
          </w:p>
        </w:tc>
        <w:tc>
          <w:tcPr>
            <w:tcW w:w="649" w:type="dxa"/>
            <w:vAlign w:val="center"/>
          </w:tcPr>
          <w:p w14:paraId="78C50652">
            <w:pPr>
              <w:jc w:val="center"/>
              <w:rPr>
                <w:color w:val="FF0000"/>
              </w:rPr>
            </w:pPr>
            <w:r>
              <w:rPr>
                <w:rFonts w:hint="eastAsia"/>
                <w:sz w:val="18"/>
                <w:szCs w:val="18"/>
              </w:rPr>
              <w:t>3</w:t>
            </w:r>
          </w:p>
        </w:tc>
        <w:tc>
          <w:tcPr>
            <w:tcW w:w="709" w:type="dxa"/>
            <w:vAlign w:val="center"/>
          </w:tcPr>
          <w:p w14:paraId="2FEEB234">
            <w:pPr>
              <w:jc w:val="center"/>
              <w:rPr>
                <w:color w:val="FF0000"/>
              </w:rPr>
            </w:pPr>
            <w:r>
              <w:rPr>
                <w:rFonts w:hint="eastAsia"/>
                <w:sz w:val="18"/>
                <w:szCs w:val="18"/>
              </w:rPr>
              <w:t>1</w:t>
            </w:r>
          </w:p>
        </w:tc>
        <w:tc>
          <w:tcPr>
            <w:tcW w:w="1045" w:type="dxa"/>
            <w:shd w:val="clear" w:color="auto" w:fill="auto"/>
            <w:vAlign w:val="center"/>
          </w:tcPr>
          <w:p w14:paraId="3A80DEA9">
            <w:pPr>
              <w:jc w:val="center"/>
              <w:rPr>
                <w:sz w:val="18"/>
                <w:szCs w:val="18"/>
              </w:rPr>
            </w:pPr>
            <w:r>
              <w:rPr>
                <w:rFonts w:hint="eastAsia"/>
                <w:sz w:val="18"/>
                <w:szCs w:val="18"/>
              </w:rPr>
              <w:t>必修/考查</w:t>
            </w:r>
          </w:p>
        </w:tc>
      </w:tr>
      <w:tr w14:paraId="492BA9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6" w:hRule="atLeast"/>
          <w:jc w:val="center"/>
        </w:trPr>
        <w:tc>
          <w:tcPr>
            <w:tcW w:w="571" w:type="dxa"/>
            <w:vMerge w:val="continue"/>
          </w:tcPr>
          <w:p w14:paraId="4BEF3556">
            <w:pPr>
              <w:rPr>
                <w:b/>
                <w:color w:val="000000" w:themeColor="text1"/>
                <w:sz w:val="18"/>
                <w:szCs w:val="18"/>
                <w14:textFill>
                  <w14:solidFill>
                    <w14:schemeClr w14:val="tx1"/>
                  </w14:solidFill>
                </w14:textFill>
              </w:rPr>
            </w:pPr>
          </w:p>
        </w:tc>
        <w:tc>
          <w:tcPr>
            <w:tcW w:w="1226" w:type="dxa"/>
            <w:vMerge w:val="continue"/>
            <w:vAlign w:val="center"/>
          </w:tcPr>
          <w:p w14:paraId="7DBFEA51">
            <w:pPr>
              <w:adjustRightInd w:val="0"/>
              <w:snapToGrid w:val="0"/>
              <w:jc w:val="center"/>
              <w:rPr>
                <w:b/>
                <w:color w:val="FF0000"/>
                <w:sz w:val="18"/>
                <w:szCs w:val="18"/>
              </w:rPr>
            </w:pPr>
          </w:p>
        </w:tc>
        <w:tc>
          <w:tcPr>
            <w:tcW w:w="3516" w:type="dxa"/>
            <w:vAlign w:val="center"/>
          </w:tcPr>
          <w:p w14:paraId="16E3F508">
            <w:pPr>
              <w:jc w:val="left"/>
              <w:rPr>
                <w:i/>
                <w:color w:val="FF0000"/>
                <w:sz w:val="18"/>
                <w:szCs w:val="18"/>
              </w:rPr>
            </w:pPr>
            <w:r>
              <w:rPr>
                <w:rFonts w:hint="eastAsia"/>
                <w:sz w:val="18"/>
                <w:szCs w:val="18"/>
              </w:rPr>
              <w:t>学术训练与学术规范</w:t>
            </w:r>
          </w:p>
        </w:tc>
        <w:tc>
          <w:tcPr>
            <w:tcW w:w="1141" w:type="dxa"/>
            <w:vAlign w:val="center"/>
          </w:tcPr>
          <w:p w14:paraId="1E2D59E2">
            <w:pPr>
              <w:jc w:val="left"/>
              <w:rPr>
                <w:color w:val="FF0000"/>
                <w:sz w:val="18"/>
                <w:szCs w:val="18"/>
              </w:rPr>
            </w:pPr>
            <w:r>
              <w:rPr>
                <w:rFonts w:hint="eastAsia"/>
                <w:sz w:val="18"/>
                <w:szCs w:val="18"/>
              </w:rPr>
              <w:t>XB0102101</w:t>
            </w:r>
          </w:p>
        </w:tc>
        <w:tc>
          <w:tcPr>
            <w:tcW w:w="649" w:type="dxa"/>
            <w:vAlign w:val="center"/>
          </w:tcPr>
          <w:p w14:paraId="59C602FD">
            <w:pPr>
              <w:jc w:val="center"/>
              <w:rPr>
                <w:color w:val="FF0000"/>
              </w:rPr>
            </w:pPr>
            <w:r>
              <w:rPr>
                <w:rFonts w:hint="eastAsia"/>
                <w:sz w:val="18"/>
                <w:szCs w:val="18"/>
              </w:rPr>
              <w:t>3</w:t>
            </w:r>
          </w:p>
        </w:tc>
        <w:tc>
          <w:tcPr>
            <w:tcW w:w="709" w:type="dxa"/>
            <w:vAlign w:val="center"/>
          </w:tcPr>
          <w:p w14:paraId="2EF254D8">
            <w:pPr>
              <w:jc w:val="center"/>
              <w:rPr>
                <w:color w:val="FF0000"/>
              </w:rPr>
            </w:pPr>
            <w:r>
              <w:rPr>
                <w:rFonts w:hint="eastAsia"/>
                <w:sz w:val="18"/>
                <w:szCs w:val="18"/>
              </w:rPr>
              <w:t>1</w:t>
            </w:r>
          </w:p>
        </w:tc>
        <w:tc>
          <w:tcPr>
            <w:tcW w:w="1045" w:type="dxa"/>
            <w:shd w:val="clear" w:color="auto" w:fill="auto"/>
            <w:vAlign w:val="center"/>
          </w:tcPr>
          <w:p w14:paraId="1BE72204">
            <w:pPr>
              <w:jc w:val="center"/>
              <w:rPr>
                <w:sz w:val="18"/>
                <w:szCs w:val="18"/>
              </w:rPr>
            </w:pPr>
            <w:r>
              <w:rPr>
                <w:rFonts w:hint="eastAsia"/>
                <w:sz w:val="18"/>
                <w:szCs w:val="18"/>
              </w:rPr>
              <w:t>必修/考查</w:t>
            </w:r>
          </w:p>
        </w:tc>
      </w:tr>
      <w:tr w14:paraId="0BACD7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394051B">
            <w:pPr>
              <w:rPr>
                <w:b/>
                <w:color w:val="000000" w:themeColor="text1"/>
                <w:sz w:val="18"/>
                <w:szCs w:val="18"/>
                <w14:textFill>
                  <w14:solidFill>
                    <w14:schemeClr w14:val="tx1"/>
                  </w14:solidFill>
                </w14:textFill>
              </w:rPr>
            </w:pPr>
          </w:p>
        </w:tc>
        <w:tc>
          <w:tcPr>
            <w:tcW w:w="1226" w:type="dxa"/>
            <w:vMerge w:val="continue"/>
            <w:vAlign w:val="center"/>
          </w:tcPr>
          <w:p w14:paraId="615BB895">
            <w:pPr>
              <w:jc w:val="center"/>
              <w:rPr>
                <w:b/>
                <w:color w:val="000000" w:themeColor="text1"/>
                <w:sz w:val="18"/>
                <w:szCs w:val="18"/>
                <w14:textFill>
                  <w14:solidFill>
                    <w14:schemeClr w14:val="tx1"/>
                  </w14:solidFill>
                </w14:textFill>
              </w:rPr>
            </w:pPr>
          </w:p>
        </w:tc>
        <w:tc>
          <w:tcPr>
            <w:tcW w:w="3516" w:type="dxa"/>
            <w:vAlign w:val="center"/>
          </w:tcPr>
          <w:p w14:paraId="194376C2">
            <w:pPr>
              <w:jc w:val="left"/>
              <w:rPr>
                <w:i/>
                <w:color w:val="FF0000"/>
                <w:sz w:val="18"/>
                <w:szCs w:val="18"/>
              </w:rPr>
            </w:pPr>
            <w:r>
              <w:rPr>
                <w:rFonts w:hint="eastAsia"/>
                <w:sz w:val="18"/>
                <w:szCs w:val="18"/>
              </w:rPr>
              <w:t>语言文字信息处理</w:t>
            </w:r>
          </w:p>
        </w:tc>
        <w:tc>
          <w:tcPr>
            <w:tcW w:w="1141" w:type="dxa"/>
            <w:vAlign w:val="center"/>
          </w:tcPr>
          <w:p w14:paraId="71A6FBA4">
            <w:pPr>
              <w:jc w:val="left"/>
              <w:rPr>
                <w:color w:val="FF0000"/>
                <w:sz w:val="18"/>
                <w:szCs w:val="18"/>
              </w:rPr>
            </w:pPr>
            <w:r>
              <w:rPr>
                <w:rFonts w:hint="eastAsia"/>
                <w:color w:val="000000" w:themeColor="text1"/>
                <w:sz w:val="18"/>
                <w:szCs w:val="18"/>
                <w14:textFill>
                  <w14:solidFill>
                    <w14:schemeClr w14:val="tx1"/>
                  </w14:solidFill>
                </w14:textFill>
              </w:rPr>
              <w:t>XB0102102</w:t>
            </w:r>
          </w:p>
        </w:tc>
        <w:tc>
          <w:tcPr>
            <w:tcW w:w="649" w:type="dxa"/>
            <w:vAlign w:val="center"/>
          </w:tcPr>
          <w:p w14:paraId="0839E5E6">
            <w:pPr>
              <w:jc w:val="center"/>
              <w:rPr>
                <w:color w:val="FF0000"/>
                <w:sz w:val="18"/>
                <w:szCs w:val="18"/>
              </w:rPr>
            </w:pPr>
            <w:r>
              <w:rPr>
                <w:rFonts w:hint="eastAsia"/>
                <w:sz w:val="18"/>
                <w:szCs w:val="18"/>
              </w:rPr>
              <w:t>2</w:t>
            </w:r>
          </w:p>
        </w:tc>
        <w:tc>
          <w:tcPr>
            <w:tcW w:w="709" w:type="dxa"/>
            <w:vAlign w:val="center"/>
          </w:tcPr>
          <w:p w14:paraId="05ECA806">
            <w:pPr>
              <w:jc w:val="center"/>
              <w:rPr>
                <w:i/>
                <w:color w:val="FF0000"/>
                <w:sz w:val="18"/>
                <w:szCs w:val="18"/>
              </w:rPr>
            </w:pPr>
            <w:r>
              <w:rPr>
                <w:rFonts w:hint="eastAsia"/>
                <w:sz w:val="18"/>
                <w:szCs w:val="18"/>
              </w:rPr>
              <w:t>1</w:t>
            </w:r>
          </w:p>
        </w:tc>
        <w:tc>
          <w:tcPr>
            <w:tcW w:w="1045" w:type="dxa"/>
            <w:shd w:val="clear" w:color="auto" w:fill="auto"/>
            <w:vAlign w:val="center"/>
          </w:tcPr>
          <w:p w14:paraId="0BAA0C06">
            <w:pPr>
              <w:jc w:val="center"/>
              <w:rPr>
                <w:sz w:val="18"/>
                <w:szCs w:val="18"/>
              </w:rPr>
            </w:pPr>
            <w:r>
              <w:rPr>
                <w:rFonts w:hint="eastAsia"/>
                <w:sz w:val="18"/>
                <w:szCs w:val="18"/>
              </w:rPr>
              <w:t>选修/考查</w:t>
            </w:r>
          </w:p>
        </w:tc>
      </w:tr>
      <w:tr w14:paraId="180418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397C177">
            <w:pPr>
              <w:rPr>
                <w:b/>
                <w:color w:val="000000" w:themeColor="text1"/>
                <w:sz w:val="18"/>
                <w:szCs w:val="18"/>
                <w14:textFill>
                  <w14:solidFill>
                    <w14:schemeClr w14:val="tx1"/>
                  </w14:solidFill>
                </w14:textFill>
              </w:rPr>
            </w:pPr>
          </w:p>
        </w:tc>
        <w:tc>
          <w:tcPr>
            <w:tcW w:w="1226" w:type="dxa"/>
            <w:vMerge w:val="restart"/>
            <w:vAlign w:val="center"/>
          </w:tcPr>
          <w:p w14:paraId="03B1C71A">
            <w:pPr>
              <w:adjustRightInd w:val="0"/>
              <w:snapToGrid w:val="0"/>
              <w:jc w:val="center"/>
              <w:rPr>
                <w:b/>
                <w:color w:val="FF0000"/>
                <w:sz w:val="18"/>
                <w:szCs w:val="18"/>
              </w:rPr>
            </w:pPr>
            <w:r>
              <w:rPr>
                <w:rFonts w:hint="eastAsia"/>
                <w:b/>
                <w:sz w:val="18"/>
                <w:szCs w:val="18"/>
              </w:rPr>
              <w:t>汉语言文字学方向选修课（本方向研究生</w:t>
            </w:r>
            <w:r>
              <w:rPr>
                <w:rFonts w:hint="eastAsia"/>
                <w:b/>
                <w:sz w:val="18"/>
                <w:szCs w:val="18"/>
                <w:lang w:val="en-US" w:eastAsia="zh-CN"/>
              </w:rPr>
              <w:t>至少</w:t>
            </w:r>
            <w:r>
              <w:rPr>
                <w:rFonts w:hint="eastAsia"/>
                <w:b/>
                <w:sz w:val="18"/>
                <w:szCs w:val="18"/>
              </w:rPr>
              <w:t>选修</w:t>
            </w:r>
            <w:r>
              <w:rPr>
                <w:rFonts w:hint="eastAsia"/>
                <w:b/>
                <w:sz w:val="18"/>
                <w:szCs w:val="18"/>
                <w:lang w:val="en-US" w:eastAsia="zh-CN"/>
              </w:rPr>
              <w:t>6</w:t>
            </w:r>
            <w:r>
              <w:rPr>
                <w:rFonts w:hint="eastAsia"/>
                <w:b/>
                <w:sz w:val="18"/>
                <w:szCs w:val="18"/>
              </w:rPr>
              <w:t>学分）</w:t>
            </w:r>
          </w:p>
        </w:tc>
        <w:tc>
          <w:tcPr>
            <w:tcW w:w="3516" w:type="dxa"/>
            <w:vAlign w:val="center"/>
          </w:tcPr>
          <w:p w14:paraId="4BBFBC77">
            <w:pPr>
              <w:jc w:val="left"/>
              <w:rPr>
                <w:i/>
                <w:color w:val="FF0000"/>
                <w:sz w:val="18"/>
                <w:szCs w:val="18"/>
              </w:rPr>
            </w:pPr>
            <w:r>
              <w:rPr>
                <w:rFonts w:hint="eastAsia"/>
                <w:sz w:val="18"/>
                <w:szCs w:val="18"/>
              </w:rPr>
              <w:t>音韵学前沿研究</w:t>
            </w:r>
          </w:p>
        </w:tc>
        <w:tc>
          <w:tcPr>
            <w:tcW w:w="1141" w:type="dxa"/>
            <w:vAlign w:val="center"/>
          </w:tcPr>
          <w:p w14:paraId="578804B0">
            <w:pPr>
              <w:jc w:val="center"/>
              <w:rPr>
                <w:color w:val="FF0000"/>
                <w:sz w:val="18"/>
                <w:szCs w:val="18"/>
              </w:rPr>
            </w:pPr>
            <w:r>
              <w:rPr>
                <w:rFonts w:hint="eastAsia"/>
                <w:sz w:val="18"/>
                <w:szCs w:val="18"/>
              </w:rPr>
              <w:t>XB0103101</w:t>
            </w:r>
          </w:p>
        </w:tc>
        <w:tc>
          <w:tcPr>
            <w:tcW w:w="649" w:type="dxa"/>
            <w:vAlign w:val="center"/>
          </w:tcPr>
          <w:p w14:paraId="146805E5">
            <w:pPr>
              <w:jc w:val="center"/>
              <w:rPr>
                <w:color w:val="FF0000"/>
              </w:rPr>
            </w:pPr>
            <w:r>
              <w:rPr>
                <w:rFonts w:hint="eastAsia"/>
                <w:sz w:val="18"/>
                <w:szCs w:val="18"/>
              </w:rPr>
              <w:t>2</w:t>
            </w:r>
          </w:p>
        </w:tc>
        <w:tc>
          <w:tcPr>
            <w:tcW w:w="709" w:type="dxa"/>
            <w:vAlign w:val="center"/>
          </w:tcPr>
          <w:p w14:paraId="6D6F72F7">
            <w:pPr>
              <w:jc w:val="center"/>
              <w:rPr>
                <w:color w:val="FF0000"/>
              </w:rPr>
            </w:pPr>
            <w:r>
              <w:rPr>
                <w:rFonts w:hint="eastAsia"/>
                <w:sz w:val="18"/>
                <w:szCs w:val="18"/>
              </w:rPr>
              <w:t>1</w:t>
            </w:r>
          </w:p>
        </w:tc>
        <w:tc>
          <w:tcPr>
            <w:tcW w:w="1045" w:type="dxa"/>
            <w:vAlign w:val="center"/>
          </w:tcPr>
          <w:p w14:paraId="5CADD69B">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4C02BA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5DA34AD">
            <w:pPr>
              <w:rPr>
                <w:b/>
                <w:color w:val="000000" w:themeColor="text1"/>
                <w:sz w:val="18"/>
                <w:szCs w:val="18"/>
                <w14:textFill>
                  <w14:solidFill>
                    <w14:schemeClr w14:val="tx1"/>
                  </w14:solidFill>
                </w14:textFill>
              </w:rPr>
            </w:pPr>
          </w:p>
        </w:tc>
        <w:tc>
          <w:tcPr>
            <w:tcW w:w="1226" w:type="dxa"/>
            <w:vMerge w:val="continue"/>
            <w:vAlign w:val="center"/>
          </w:tcPr>
          <w:p w14:paraId="53CE0A99">
            <w:pPr>
              <w:adjustRightInd w:val="0"/>
              <w:snapToGrid w:val="0"/>
              <w:jc w:val="center"/>
              <w:rPr>
                <w:b/>
                <w:color w:val="FF0000"/>
                <w:sz w:val="18"/>
                <w:szCs w:val="18"/>
              </w:rPr>
            </w:pPr>
          </w:p>
        </w:tc>
        <w:tc>
          <w:tcPr>
            <w:tcW w:w="3516" w:type="dxa"/>
            <w:vAlign w:val="center"/>
          </w:tcPr>
          <w:p w14:paraId="7EEFD323">
            <w:pPr>
              <w:jc w:val="left"/>
              <w:rPr>
                <w:i/>
                <w:color w:val="FF0000"/>
                <w:sz w:val="18"/>
                <w:szCs w:val="18"/>
              </w:rPr>
            </w:pPr>
            <w:r>
              <w:rPr>
                <w:rFonts w:hint="eastAsia"/>
                <w:sz w:val="18"/>
                <w:szCs w:val="18"/>
              </w:rPr>
              <w:t>文字学前沿研究</w:t>
            </w:r>
          </w:p>
        </w:tc>
        <w:tc>
          <w:tcPr>
            <w:tcW w:w="1141" w:type="dxa"/>
            <w:vAlign w:val="center"/>
          </w:tcPr>
          <w:p w14:paraId="291293FF">
            <w:pPr>
              <w:adjustRightInd w:val="0"/>
              <w:snapToGrid w:val="0"/>
              <w:jc w:val="center"/>
              <w:rPr>
                <w:color w:val="FF0000"/>
                <w:sz w:val="18"/>
                <w:szCs w:val="18"/>
              </w:rPr>
            </w:pPr>
            <w:r>
              <w:rPr>
                <w:rFonts w:hint="eastAsia"/>
                <w:sz w:val="18"/>
                <w:szCs w:val="18"/>
              </w:rPr>
              <w:t>XB0103102</w:t>
            </w:r>
          </w:p>
        </w:tc>
        <w:tc>
          <w:tcPr>
            <w:tcW w:w="649" w:type="dxa"/>
            <w:vAlign w:val="center"/>
          </w:tcPr>
          <w:p w14:paraId="6164DD1D">
            <w:pPr>
              <w:jc w:val="center"/>
              <w:rPr>
                <w:color w:val="FF0000"/>
              </w:rPr>
            </w:pPr>
            <w:r>
              <w:rPr>
                <w:rFonts w:hint="eastAsia"/>
                <w:sz w:val="18"/>
                <w:szCs w:val="18"/>
              </w:rPr>
              <w:t>2</w:t>
            </w:r>
          </w:p>
        </w:tc>
        <w:tc>
          <w:tcPr>
            <w:tcW w:w="709" w:type="dxa"/>
            <w:vAlign w:val="center"/>
          </w:tcPr>
          <w:p w14:paraId="406C2C2D">
            <w:pPr>
              <w:jc w:val="center"/>
              <w:rPr>
                <w:color w:val="FF0000"/>
              </w:rPr>
            </w:pPr>
            <w:r>
              <w:rPr>
                <w:rFonts w:hint="eastAsia"/>
                <w:sz w:val="18"/>
                <w:szCs w:val="18"/>
              </w:rPr>
              <w:t>1</w:t>
            </w:r>
          </w:p>
        </w:tc>
        <w:tc>
          <w:tcPr>
            <w:tcW w:w="1045" w:type="dxa"/>
            <w:vAlign w:val="center"/>
          </w:tcPr>
          <w:p w14:paraId="08AC610B">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0D27C0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FF296F5">
            <w:pPr>
              <w:rPr>
                <w:b/>
                <w:color w:val="000000" w:themeColor="text1"/>
                <w:sz w:val="18"/>
                <w:szCs w:val="18"/>
                <w14:textFill>
                  <w14:solidFill>
                    <w14:schemeClr w14:val="tx1"/>
                  </w14:solidFill>
                </w14:textFill>
              </w:rPr>
            </w:pPr>
          </w:p>
        </w:tc>
        <w:tc>
          <w:tcPr>
            <w:tcW w:w="1226" w:type="dxa"/>
            <w:vMerge w:val="continue"/>
          </w:tcPr>
          <w:p w14:paraId="3712E375">
            <w:pPr>
              <w:jc w:val="center"/>
              <w:rPr>
                <w:b/>
                <w:color w:val="000000" w:themeColor="text1"/>
                <w:sz w:val="18"/>
                <w:szCs w:val="18"/>
                <w14:textFill>
                  <w14:solidFill>
                    <w14:schemeClr w14:val="tx1"/>
                  </w14:solidFill>
                </w14:textFill>
              </w:rPr>
            </w:pPr>
          </w:p>
        </w:tc>
        <w:tc>
          <w:tcPr>
            <w:tcW w:w="3516" w:type="dxa"/>
            <w:vAlign w:val="center"/>
          </w:tcPr>
          <w:p w14:paraId="4D3399AE">
            <w:pPr>
              <w:jc w:val="left"/>
              <w:rPr>
                <w:i/>
                <w:color w:val="FF0000"/>
                <w:sz w:val="18"/>
                <w:szCs w:val="18"/>
              </w:rPr>
            </w:pPr>
            <w:r>
              <w:rPr>
                <w:rFonts w:hint="eastAsia"/>
                <w:sz w:val="18"/>
                <w:szCs w:val="18"/>
              </w:rPr>
              <w:t>训诂学前沿研究</w:t>
            </w:r>
          </w:p>
        </w:tc>
        <w:tc>
          <w:tcPr>
            <w:tcW w:w="1141" w:type="dxa"/>
            <w:vAlign w:val="center"/>
          </w:tcPr>
          <w:p w14:paraId="0DFB9187">
            <w:pPr>
              <w:adjustRightInd w:val="0"/>
              <w:snapToGrid w:val="0"/>
              <w:jc w:val="center"/>
              <w:rPr>
                <w:color w:val="FF0000"/>
                <w:sz w:val="18"/>
                <w:szCs w:val="18"/>
              </w:rPr>
            </w:pPr>
            <w:r>
              <w:rPr>
                <w:rFonts w:hint="eastAsia"/>
                <w:sz w:val="18"/>
                <w:szCs w:val="18"/>
              </w:rPr>
              <w:t>XB0103103</w:t>
            </w:r>
          </w:p>
        </w:tc>
        <w:tc>
          <w:tcPr>
            <w:tcW w:w="649" w:type="dxa"/>
            <w:vAlign w:val="center"/>
          </w:tcPr>
          <w:p w14:paraId="47EE85DE">
            <w:pPr>
              <w:jc w:val="center"/>
              <w:rPr>
                <w:color w:val="FF0000"/>
                <w:sz w:val="18"/>
                <w:szCs w:val="18"/>
              </w:rPr>
            </w:pPr>
            <w:r>
              <w:rPr>
                <w:rFonts w:hint="eastAsia"/>
                <w:sz w:val="18"/>
                <w:szCs w:val="18"/>
              </w:rPr>
              <w:t>2</w:t>
            </w:r>
          </w:p>
        </w:tc>
        <w:tc>
          <w:tcPr>
            <w:tcW w:w="709" w:type="dxa"/>
            <w:vAlign w:val="center"/>
          </w:tcPr>
          <w:p w14:paraId="220AFE5F">
            <w:pPr>
              <w:jc w:val="center"/>
              <w:rPr>
                <w:color w:val="FF0000"/>
                <w:sz w:val="18"/>
                <w:szCs w:val="18"/>
              </w:rPr>
            </w:pPr>
            <w:r>
              <w:rPr>
                <w:rFonts w:hint="eastAsia"/>
                <w:sz w:val="18"/>
                <w:szCs w:val="18"/>
              </w:rPr>
              <w:t>1</w:t>
            </w:r>
          </w:p>
        </w:tc>
        <w:tc>
          <w:tcPr>
            <w:tcW w:w="1045" w:type="dxa"/>
            <w:vAlign w:val="center"/>
          </w:tcPr>
          <w:p w14:paraId="3747230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1B70F1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0717D4E">
            <w:pPr>
              <w:rPr>
                <w:b/>
                <w:color w:val="000000" w:themeColor="text1"/>
                <w:sz w:val="18"/>
                <w:szCs w:val="18"/>
                <w14:textFill>
                  <w14:solidFill>
                    <w14:schemeClr w14:val="tx1"/>
                  </w14:solidFill>
                </w14:textFill>
              </w:rPr>
            </w:pPr>
          </w:p>
        </w:tc>
        <w:tc>
          <w:tcPr>
            <w:tcW w:w="1226" w:type="dxa"/>
            <w:vMerge w:val="continue"/>
          </w:tcPr>
          <w:p w14:paraId="7725BA70">
            <w:pPr>
              <w:jc w:val="center"/>
              <w:rPr>
                <w:b/>
                <w:color w:val="000000" w:themeColor="text1"/>
                <w:sz w:val="18"/>
                <w:szCs w:val="18"/>
                <w14:textFill>
                  <w14:solidFill>
                    <w14:schemeClr w14:val="tx1"/>
                  </w14:solidFill>
                </w14:textFill>
              </w:rPr>
            </w:pPr>
          </w:p>
        </w:tc>
        <w:tc>
          <w:tcPr>
            <w:tcW w:w="3516" w:type="dxa"/>
            <w:vAlign w:val="center"/>
          </w:tcPr>
          <w:p w14:paraId="510526EA">
            <w:pPr>
              <w:jc w:val="left"/>
              <w:rPr>
                <w:i/>
                <w:color w:val="FF0000"/>
                <w:sz w:val="18"/>
                <w:szCs w:val="18"/>
              </w:rPr>
            </w:pPr>
            <w:r>
              <w:rPr>
                <w:rFonts w:hint="eastAsia"/>
                <w:sz w:val="18"/>
                <w:szCs w:val="18"/>
              </w:rPr>
              <w:t>词汇学前沿研究</w:t>
            </w:r>
          </w:p>
        </w:tc>
        <w:tc>
          <w:tcPr>
            <w:tcW w:w="1141" w:type="dxa"/>
            <w:vAlign w:val="center"/>
          </w:tcPr>
          <w:p w14:paraId="1140ED0A">
            <w:pPr>
              <w:adjustRightInd w:val="0"/>
              <w:snapToGrid w:val="0"/>
              <w:jc w:val="center"/>
              <w:rPr>
                <w:i/>
                <w:color w:val="FF0000"/>
                <w:sz w:val="18"/>
                <w:szCs w:val="18"/>
              </w:rPr>
            </w:pPr>
            <w:r>
              <w:rPr>
                <w:rFonts w:hint="eastAsia"/>
                <w:sz w:val="18"/>
                <w:szCs w:val="18"/>
              </w:rPr>
              <w:t>XB0103104</w:t>
            </w:r>
          </w:p>
        </w:tc>
        <w:tc>
          <w:tcPr>
            <w:tcW w:w="649" w:type="dxa"/>
            <w:vAlign w:val="center"/>
          </w:tcPr>
          <w:p w14:paraId="5C561636">
            <w:pPr>
              <w:jc w:val="center"/>
              <w:rPr>
                <w:i/>
                <w:color w:val="FF0000"/>
                <w:sz w:val="18"/>
                <w:szCs w:val="18"/>
              </w:rPr>
            </w:pPr>
            <w:r>
              <w:rPr>
                <w:rFonts w:hint="eastAsia"/>
                <w:sz w:val="18"/>
                <w:szCs w:val="18"/>
              </w:rPr>
              <w:t>2</w:t>
            </w:r>
          </w:p>
        </w:tc>
        <w:tc>
          <w:tcPr>
            <w:tcW w:w="709" w:type="dxa"/>
            <w:vAlign w:val="center"/>
          </w:tcPr>
          <w:p w14:paraId="44DDC60F">
            <w:pPr>
              <w:jc w:val="center"/>
              <w:rPr>
                <w:i/>
                <w:color w:val="FF0000"/>
                <w:sz w:val="18"/>
                <w:szCs w:val="18"/>
              </w:rPr>
            </w:pPr>
            <w:r>
              <w:rPr>
                <w:rFonts w:hint="eastAsia"/>
                <w:sz w:val="18"/>
                <w:szCs w:val="18"/>
              </w:rPr>
              <w:t>1</w:t>
            </w:r>
          </w:p>
        </w:tc>
        <w:tc>
          <w:tcPr>
            <w:tcW w:w="1045" w:type="dxa"/>
            <w:vAlign w:val="center"/>
          </w:tcPr>
          <w:p w14:paraId="0EDD88B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3F2799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F7CF889">
            <w:pPr>
              <w:rPr>
                <w:b/>
                <w:color w:val="000000" w:themeColor="text1"/>
                <w:sz w:val="18"/>
                <w:szCs w:val="18"/>
                <w14:textFill>
                  <w14:solidFill>
                    <w14:schemeClr w14:val="tx1"/>
                  </w14:solidFill>
                </w14:textFill>
              </w:rPr>
            </w:pPr>
          </w:p>
        </w:tc>
        <w:tc>
          <w:tcPr>
            <w:tcW w:w="1226" w:type="dxa"/>
            <w:vMerge w:val="continue"/>
          </w:tcPr>
          <w:p w14:paraId="7A7508D4">
            <w:pPr>
              <w:jc w:val="center"/>
              <w:rPr>
                <w:b/>
                <w:color w:val="000000" w:themeColor="text1"/>
                <w:sz w:val="18"/>
                <w:szCs w:val="18"/>
                <w14:textFill>
                  <w14:solidFill>
                    <w14:schemeClr w14:val="tx1"/>
                  </w14:solidFill>
                </w14:textFill>
              </w:rPr>
            </w:pPr>
          </w:p>
        </w:tc>
        <w:tc>
          <w:tcPr>
            <w:tcW w:w="3516" w:type="dxa"/>
            <w:vAlign w:val="center"/>
          </w:tcPr>
          <w:p w14:paraId="178ABFC3">
            <w:pPr>
              <w:jc w:val="left"/>
              <w:rPr>
                <w:i/>
                <w:color w:val="FF0000"/>
                <w:sz w:val="18"/>
                <w:szCs w:val="18"/>
              </w:rPr>
            </w:pPr>
            <w:r>
              <w:rPr>
                <w:rFonts w:hint="eastAsia"/>
                <w:sz w:val="18"/>
                <w:szCs w:val="18"/>
              </w:rPr>
              <w:t>语法学前沿研究</w:t>
            </w:r>
          </w:p>
        </w:tc>
        <w:tc>
          <w:tcPr>
            <w:tcW w:w="1141" w:type="dxa"/>
            <w:vAlign w:val="center"/>
          </w:tcPr>
          <w:p w14:paraId="33FC3FD8">
            <w:pPr>
              <w:adjustRightInd w:val="0"/>
              <w:snapToGrid w:val="0"/>
              <w:jc w:val="center"/>
              <w:rPr>
                <w:i/>
                <w:color w:val="FF0000"/>
                <w:sz w:val="18"/>
                <w:szCs w:val="18"/>
              </w:rPr>
            </w:pPr>
            <w:r>
              <w:rPr>
                <w:rFonts w:hint="eastAsia"/>
                <w:sz w:val="18"/>
                <w:szCs w:val="18"/>
              </w:rPr>
              <w:t>XB0103105</w:t>
            </w:r>
          </w:p>
        </w:tc>
        <w:tc>
          <w:tcPr>
            <w:tcW w:w="649" w:type="dxa"/>
            <w:vAlign w:val="center"/>
          </w:tcPr>
          <w:p w14:paraId="2E1B41BA">
            <w:pPr>
              <w:jc w:val="center"/>
              <w:rPr>
                <w:i/>
                <w:color w:val="FF0000"/>
                <w:sz w:val="18"/>
                <w:szCs w:val="18"/>
              </w:rPr>
            </w:pPr>
            <w:r>
              <w:rPr>
                <w:rFonts w:hint="eastAsia"/>
                <w:sz w:val="18"/>
                <w:szCs w:val="18"/>
              </w:rPr>
              <w:t>2</w:t>
            </w:r>
          </w:p>
        </w:tc>
        <w:tc>
          <w:tcPr>
            <w:tcW w:w="709" w:type="dxa"/>
            <w:vAlign w:val="center"/>
          </w:tcPr>
          <w:p w14:paraId="69721EC1">
            <w:pPr>
              <w:jc w:val="center"/>
              <w:rPr>
                <w:i/>
                <w:color w:val="FF0000"/>
                <w:sz w:val="18"/>
                <w:szCs w:val="18"/>
              </w:rPr>
            </w:pPr>
            <w:r>
              <w:rPr>
                <w:rFonts w:hint="eastAsia"/>
                <w:sz w:val="18"/>
                <w:szCs w:val="18"/>
              </w:rPr>
              <w:t>1</w:t>
            </w:r>
          </w:p>
        </w:tc>
        <w:tc>
          <w:tcPr>
            <w:tcW w:w="1045" w:type="dxa"/>
            <w:vAlign w:val="center"/>
          </w:tcPr>
          <w:p w14:paraId="689A14E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06936F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9EF9DA6">
            <w:pPr>
              <w:rPr>
                <w:b/>
                <w:color w:val="000000" w:themeColor="text1"/>
                <w:sz w:val="18"/>
                <w:szCs w:val="18"/>
                <w14:textFill>
                  <w14:solidFill>
                    <w14:schemeClr w14:val="tx1"/>
                  </w14:solidFill>
                </w14:textFill>
              </w:rPr>
            </w:pPr>
          </w:p>
        </w:tc>
        <w:tc>
          <w:tcPr>
            <w:tcW w:w="1226" w:type="dxa"/>
            <w:vMerge w:val="continue"/>
          </w:tcPr>
          <w:p w14:paraId="5EE52D93">
            <w:pPr>
              <w:jc w:val="center"/>
              <w:rPr>
                <w:b/>
                <w:color w:val="000000" w:themeColor="text1"/>
                <w:sz w:val="18"/>
                <w:szCs w:val="18"/>
                <w14:textFill>
                  <w14:solidFill>
                    <w14:schemeClr w14:val="tx1"/>
                  </w14:solidFill>
                </w14:textFill>
              </w:rPr>
            </w:pPr>
          </w:p>
        </w:tc>
        <w:tc>
          <w:tcPr>
            <w:tcW w:w="3516" w:type="dxa"/>
            <w:vAlign w:val="center"/>
          </w:tcPr>
          <w:p w14:paraId="1A53624E">
            <w:pPr>
              <w:jc w:val="left"/>
              <w:rPr>
                <w:i/>
                <w:color w:val="FF0000"/>
                <w:sz w:val="18"/>
                <w:szCs w:val="18"/>
              </w:rPr>
            </w:pPr>
            <w:r>
              <w:rPr>
                <w:rFonts w:hint="eastAsia"/>
                <w:sz w:val="18"/>
                <w:szCs w:val="18"/>
              </w:rPr>
              <w:t>训诂学专题研究</w:t>
            </w:r>
          </w:p>
        </w:tc>
        <w:tc>
          <w:tcPr>
            <w:tcW w:w="1141" w:type="dxa"/>
            <w:vAlign w:val="center"/>
          </w:tcPr>
          <w:p w14:paraId="52FC8846">
            <w:pPr>
              <w:adjustRightInd w:val="0"/>
              <w:snapToGrid w:val="0"/>
              <w:jc w:val="center"/>
              <w:rPr>
                <w:i/>
                <w:color w:val="FF0000"/>
                <w:sz w:val="18"/>
                <w:szCs w:val="18"/>
              </w:rPr>
            </w:pPr>
            <w:r>
              <w:rPr>
                <w:rFonts w:hint="eastAsia"/>
                <w:sz w:val="18"/>
                <w:szCs w:val="18"/>
              </w:rPr>
              <w:t>XB0103201</w:t>
            </w:r>
          </w:p>
        </w:tc>
        <w:tc>
          <w:tcPr>
            <w:tcW w:w="649" w:type="dxa"/>
            <w:vAlign w:val="center"/>
          </w:tcPr>
          <w:p w14:paraId="60A9655B">
            <w:pPr>
              <w:jc w:val="center"/>
              <w:rPr>
                <w:i/>
                <w:color w:val="FF0000"/>
                <w:sz w:val="18"/>
                <w:szCs w:val="18"/>
              </w:rPr>
            </w:pPr>
            <w:r>
              <w:rPr>
                <w:rFonts w:hint="eastAsia"/>
                <w:sz w:val="18"/>
                <w:szCs w:val="18"/>
              </w:rPr>
              <w:t>2</w:t>
            </w:r>
          </w:p>
        </w:tc>
        <w:tc>
          <w:tcPr>
            <w:tcW w:w="709" w:type="dxa"/>
            <w:vAlign w:val="center"/>
          </w:tcPr>
          <w:p w14:paraId="5EBEE192">
            <w:pPr>
              <w:jc w:val="center"/>
              <w:rPr>
                <w:i/>
                <w:color w:val="FF0000"/>
                <w:sz w:val="18"/>
                <w:szCs w:val="18"/>
              </w:rPr>
            </w:pPr>
            <w:r>
              <w:rPr>
                <w:rFonts w:hint="eastAsia"/>
                <w:sz w:val="18"/>
                <w:szCs w:val="18"/>
              </w:rPr>
              <w:t>1</w:t>
            </w:r>
          </w:p>
        </w:tc>
        <w:tc>
          <w:tcPr>
            <w:tcW w:w="1045" w:type="dxa"/>
            <w:vAlign w:val="center"/>
          </w:tcPr>
          <w:p w14:paraId="3B92C37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575BEF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1269DA7">
            <w:pPr>
              <w:rPr>
                <w:b/>
                <w:color w:val="000000" w:themeColor="text1"/>
                <w:sz w:val="18"/>
                <w:szCs w:val="18"/>
                <w14:textFill>
                  <w14:solidFill>
                    <w14:schemeClr w14:val="tx1"/>
                  </w14:solidFill>
                </w14:textFill>
              </w:rPr>
            </w:pPr>
          </w:p>
        </w:tc>
        <w:tc>
          <w:tcPr>
            <w:tcW w:w="1226" w:type="dxa"/>
            <w:vMerge w:val="continue"/>
          </w:tcPr>
          <w:p w14:paraId="26AB578D">
            <w:pPr>
              <w:jc w:val="center"/>
              <w:rPr>
                <w:b/>
                <w:color w:val="000000" w:themeColor="text1"/>
                <w:sz w:val="18"/>
                <w:szCs w:val="18"/>
                <w14:textFill>
                  <w14:solidFill>
                    <w14:schemeClr w14:val="tx1"/>
                  </w14:solidFill>
                </w14:textFill>
              </w:rPr>
            </w:pPr>
          </w:p>
        </w:tc>
        <w:tc>
          <w:tcPr>
            <w:tcW w:w="3516" w:type="dxa"/>
            <w:vAlign w:val="center"/>
          </w:tcPr>
          <w:p w14:paraId="60E0E306">
            <w:pPr>
              <w:jc w:val="left"/>
              <w:rPr>
                <w:i/>
                <w:color w:val="FF0000"/>
                <w:sz w:val="18"/>
                <w:szCs w:val="18"/>
              </w:rPr>
            </w:pPr>
            <w:r>
              <w:rPr>
                <w:rFonts w:hint="eastAsia"/>
                <w:color w:val="000000" w:themeColor="text1"/>
                <w:sz w:val="18"/>
                <w:szCs w:val="18"/>
                <w14:textFill>
                  <w14:solidFill>
                    <w14:schemeClr w14:val="tx1"/>
                  </w14:solidFill>
                </w14:textFill>
              </w:rPr>
              <w:t>近代汉字专题研究</w:t>
            </w:r>
          </w:p>
        </w:tc>
        <w:tc>
          <w:tcPr>
            <w:tcW w:w="1141" w:type="dxa"/>
            <w:vAlign w:val="center"/>
          </w:tcPr>
          <w:p w14:paraId="1DC72AAC">
            <w:pPr>
              <w:adjustRightInd w:val="0"/>
              <w:snapToGrid w:val="0"/>
              <w:jc w:val="center"/>
              <w:rPr>
                <w:i/>
                <w:color w:val="FF0000"/>
                <w:sz w:val="18"/>
                <w:szCs w:val="18"/>
              </w:rPr>
            </w:pPr>
            <w:r>
              <w:rPr>
                <w:rFonts w:hint="eastAsia"/>
                <w:sz w:val="18"/>
                <w:szCs w:val="18"/>
              </w:rPr>
              <w:t>XB0103202</w:t>
            </w:r>
          </w:p>
        </w:tc>
        <w:tc>
          <w:tcPr>
            <w:tcW w:w="649" w:type="dxa"/>
            <w:vAlign w:val="center"/>
          </w:tcPr>
          <w:p w14:paraId="34C08AEC">
            <w:pPr>
              <w:jc w:val="center"/>
              <w:rPr>
                <w:i/>
                <w:color w:val="FF0000"/>
                <w:sz w:val="18"/>
                <w:szCs w:val="18"/>
              </w:rPr>
            </w:pPr>
            <w:r>
              <w:rPr>
                <w:rFonts w:hint="eastAsia"/>
                <w:color w:val="000000" w:themeColor="text1"/>
                <w:sz w:val="18"/>
                <w:szCs w:val="18"/>
                <w14:textFill>
                  <w14:solidFill>
                    <w14:schemeClr w14:val="tx1"/>
                  </w14:solidFill>
                </w14:textFill>
              </w:rPr>
              <w:t>2</w:t>
            </w:r>
          </w:p>
        </w:tc>
        <w:tc>
          <w:tcPr>
            <w:tcW w:w="709" w:type="dxa"/>
            <w:vAlign w:val="center"/>
          </w:tcPr>
          <w:p w14:paraId="4C0334BC">
            <w:pPr>
              <w:jc w:val="center"/>
              <w:rPr>
                <w:i/>
                <w:color w:val="FF0000"/>
                <w:sz w:val="18"/>
                <w:szCs w:val="18"/>
              </w:rPr>
            </w:pPr>
            <w:r>
              <w:rPr>
                <w:rFonts w:hint="eastAsia"/>
                <w:color w:val="000000" w:themeColor="text1"/>
                <w:sz w:val="18"/>
                <w:szCs w:val="18"/>
                <w14:textFill>
                  <w14:solidFill>
                    <w14:schemeClr w14:val="tx1"/>
                  </w14:solidFill>
                </w14:textFill>
              </w:rPr>
              <w:t>1</w:t>
            </w:r>
          </w:p>
        </w:tc>
        <w:tc>
          <w:tcPr>
            <w:tcW w:w="1045" w:type="dxa"/>
            <w:vAlign w:val="center"/>
          </w:tcPr>
          <w:p w14:paraId="58BDEFF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58EB78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E8B37F">
            <w:pPr>
              <w:rPr>
                <w:b/>
                <w:color w:val="000000" w:themeColor="text1"/>
                <w:sz w:val="18"/>
                <w:szCs w:val="18"/>
                <w14:textFill>
                  <w14:solidFill>
                    <w14:schemeClr w14:val="tx1"/>
                  </w14:solidFill>
                </w14:textFill>
              </w:rPr>
            </w:pPr>
          </w:p>
        </w:tc>
        <w:tc>
          <w:tcPr>
            <w:tcW w:w="1226" w:type="dxa"/>
            <w:vMerge w:val="continue"/>
          </w:tcPr>
          <w:p w14:paraId="00A32BC1">
            <w:pPr>
              <w:jc w:val="center"/>
              <w:rPr>
                <w:b/>
                <w:color w:val="000000" w:themeColor="text1"/>
                <w:sz w:val="18"/>
                <w:szCs w:val="18"/>
                <w14:textFill>
                  <w14:solidFill>
                    <w14:schemeClr w14:val="tx1"/>
                  </w14:solidFill>
                </w14:textFill>
              </w:rPr>
            </w:pPr>
          </w:p>
        </w:tc>
        <w:tc>
          <w:tcPr>
            <w:tcW w:w="3516" w:type="dxa"/>
            <w:vAlign w:val="center"/>
          </w:tcPr>
          <w:p w14:paraId="6378BF75">
            <w:pPr>
              <w:jc w:val="left"/>
              <w:rPr>
                <w:i/>
                <w:color w:val="FF0000"/>
                <w:sz w:val="18"/>
                <w:szCs w:val="18"/>
              </w:rPr>
            </w:pPr>
            <w:r>
              <w:rPr>
                <w:rFonts w:hint="eastAsia"/>
                <w:color w:val="000000" w:themeColor="text1"/>
                <w:sz w:val="18"/>
                <w:szCs w:val="18"/>
                <w14:textFill>
                  <w14:solidFill>
                    <w14:schemeClr w14:val="tx1"/>
                  </w14:solidFill>
                </w14:textFill>
              </w:rPr>
              <w:t>古文字材料专题研究</w:t>
            </w:r>
          </w:p>
        </w:tc>
        <w:tc>
          <w:tcPr>
            <w:tcW w:w="1141" w:type="dxa"/>
            <w:vAlign w:val="center"/>
          </w:tcPr>
          <w:p w14:paraId="7CA9AEED">
            <w:pPr>
              <w:adjustRightInd w:val="0"/>
              <w:snapToGrid w:val="0"/>
              <w:jc w:val="center"/>
              <w:rPr>
                <w:i/>
                <w:color w:val="FF0000"/>
                <w:sz w:val="18"/>
                <w:szCs w:val="18"/>
              </w:rPr>
            </w:pPr>
            <w:r>
              <w:rPr>
                <w:rFonts w:hint="eastAsia"/>
                <w:sz w:val="18"/>
                <w:szCs w:val="18"/>
              </w:rPr>
              <w:t>XB0103203</w:t>
            </w:r>
          </w:p>
        </w:tc>
        <w:tc>
          <w:tcPr>
            <w:tcW w:w="649" w:type="dxa"/>
            <w:vAlign w:val="center"/>
          </w:tcPr>
          <w:p w14:paraId="074C01C4">
            <w:pPr>
              <w:jc w:val="center"/>
              <w:rPr>
                <w:i/>
                <w:color w:val="FF0000"/>
                <w:sz w:val="18"/>
                <w:szCs w:val="18"/>
              </w:rPr>
            </w:pPr>
            <w:r>
              <w:rPr>
                <w:rFonts w:hint="eastAsia"/>
                <w:color w:val="000000" w:themeColor="text1"/>
                <w:sz w:val="18"/>
                <w:szCs w:val="18"/>
                <w14:textFill>
                  <w14:solidFill>
                    <w14:schemeClr w14:val="tx1"/>
                  </w14:solidFill>
                </w14:textFill>
              </w:rPr>
              <w:t>2</w:t>
            </w:r>
          </w:p>
        </w:tc>
        <w:tc>
          <w:tcPr>
            <w:tcW w:w="709" w:type="dxa"/>
            <w:vAlign w:val="center"/>
          </w:tcPr>
          <w:p w14:paraId="63AD69ED">
            <w:pPr>
              <w:jc w:val="center"/>
              <w:rPr>
                <w:i/>
                <w:color w:val="FF0000"/>
                <w:sz w:val="18"/>
                <w:szCs w:val="18"/>
              </w:rPr>
            </w:pPr>
            <w:r>
              <w:rPr>
                <w:rFonts w:hint="eastAsia"/>
                <w:color w:val="000000" w:themeColor="text1"/>
                <w:sz w:val="18"/>
                <w:szCs w:val="18"/>
                <w14:textFill>
                  <w14:solidFill>
                    <w14:schemeClr w14:val="tx1"/>
                  </w14:solidFill>
                </w14:textFill>
              </w:rPr>
              <w:t>1</w:t>
            </w:r>
          </w:p>
        </w:tc>
        <w:tc>
          <w:tcPr>
            <w:tcW w:w="1045" w:type="dxa"/>
            <w:vAlign w:val="center"/>
          </w:tcPr>
          <w:p w14:paraId="7F7FD8A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725586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4755208">
            <w:pPr>
              <w:rPr>
                <w:b/>
                <w:color w:val="000000" w:themeColor="text1"/>
                <w:sz w:val="18"/>
                <w:szCs w:val="18"/>
                <w14:textFill>
                  <w14:solidFill>
                    <w14:schemeClr w14:val="tx1"/>
                  </w14:solidFill>
                </w14:textFill>
              </w:rPr>
            </w:pPr>
          </w:p>
        </w:tc>
        <w:tc>
          <w:tcPr>
            <w:tcW w:w="1226" w:type="dxa"/>
            <w:vMerge w:val="continue"/>
          </w:tcPr>
          <w:p w14:paraId="6F16E1A4">
            <w:pPr>
              <w:jc w:val="center"/>
              <w:rPr>
                <w:b/>
                <w:color w:val="000000" w:themeColor="text1"/>
                <w:sz w:val="18"/>
                <w:szCs w:val="18"/>
                <w14:textFill>
                  <w14:solidFill>
                    <w14:schemeClr w14:val="tx1"/>
                  </w14:solidFill>
                </w14:textFill>
              </w:rPr>
            </w:pPr>
          </w:p>
        </w:tc>
        <w:tc>
          <w:tcPr>
            <w:tcW w:w="3516" w:type="dxa"/>
            <w:vAlign w:val="center"/>
          </w:tcPr>
          <w:p w14:paraId="620D55BD">
            <w:pPr>
              <w:jc w:val="left"/>
              <w:rPr>
                <w:i/>
                <w:color w:val="FF0000"/>
                <w:sz w:val="18"/>
                <w:szCs w:val="18"/>
              </w:rPr>
            </w:pPr>
            <w:r>
              <w:rPr>
                <w:rFonts w:hint="eastAsia"/>
                <w:color w:val="000000" w:themeColor="text1"/>
                <w:sz w:val="18"/>
                <w:szCs w:val="18"/>
                <w14:textFill>
                  <w14:solidFill>
                    <w14:schemeClr w14:val="tx1"/>
                  </w14:solidFill>
                </w14:textFill>
              </w:rPr>
              <w:t>汉语语法学专题研究</w:t>
            </w:r>
          </w:p>
        </w:tc>
        <w:tc>
          <w:tcPr>
            <w:tcW w:w="1141" w:type="dxa"/>
            <w:vAlign w:val="center"/>
          </w:tcPr>
          <w:p w14:paraId="025685D9">
            <w:pPr>
              <w:adjustRightInd w:val="0"/>
              <w:snapToGrid w:val="0"/>
              <w:jc w:val="center"/>
              <w:rPr>
                <w:i/>
                <w:color w:val="FF0000"/>
                <w:sz w:val="18"/>
                <w:szCs w:val="18"/>
              </w:rPr>
            </w:pPr>
            <w:r>
              <w:rPr>
                <w:rFonts w:hint="eastAsia"/>
                <w:sz w:val="18"/>
                <w:szCs w:val="18"/>
              </w:rPr>
              <w:t>XB0103204</w:t>
            </w:r>
          </w:p>
        </w:tc>
        <w:tc>
          <w:tcPr>
            <w:tcW w:w="649" w:type="dxa"/>
            <w:vAlign w:val="center"/>
          </w:tcPr>
          <w:p w14:paraId="7B56CCB1">
            <w:pPr>
              <w:jc w:val="center"/>
              <w:rPr>
                <w:i/>
                <w:color w:val="FF0000"/>
                <w:sz w:val="18"/>
                <w:szCs w:val="18"/>
              </w:rPr>
            </w:pPr>
            <w:r>
              <w:rPr>
                <w:rFonts w:hint="eastAsia"/>
                <w:color w:val="000000" w:themeColor="text1"/>
                <w:sz w:val="18"/>
                <w:szCs w:val="18"/>
                <w14:textFill>
                  <w14:solidFill>
                    <w14:schemeClr w14:val="tx1"/>
                  </w14:solidFill>
                </w14:textFill>
              </w:rPr>
              <w:t>2</w:t>
            </w:r>
          </w:p>
        </w:tc>
        <w:tc>
          <w:tcPr>
            <w:tcW w:w="709" w:type="dxa"/>
            <w:vAlign w:val="center"/>
          </w:tcPr>
          <w:p w14:paraId="045D6E4A">
            <w:pPr>
              <w:jc w:val="center"/>
              <w:rPr>
                <w:i/>
                <w:color w:val="FF0000"/>
                <w:sz w:val="18"/>
                <w:szCs w:val="18"/>
              </w:rPr>
            </w:pPr>
            <w:r>
              <w:rPr>
                <w:rFonts w:hint="eastAsia"/>
                <w:color w:val="000000" w:themeColor="text1"/>
                <w:sz w:val="18"/>
                <w:szCs w:val="18"/>
                <w14:textFill>
                  <w14:solidFill>
                    <w14:schemeClr w14:val="tx1"/>
                  </w14:solidFill>
                </w14:textFill>
              </w:rPr>
              <w:t>1</w:t>
            </w:r>
          </w:p>
        </w:tc>
        <w:tc>
          <w:tcPr>
            <w:tcW w:w="1045" w:type="dxa"/>
            <w:vAlign w:val="center"/>
          </w:tcPr>
          <w:p w14:paraId="0088430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13BA04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jc w:val="center"/>
        </w:trPr>
        <w:tc>
          <w:tcPr>
            <w:tcW w:w="571" w:type="dxa"/>
            <w:vMerge w:val="continue"/>
          </w:tcPr>
          <w:p w14:paraId="1CBC18C5">
            <w:pPr>
              <w:rPr>
                <w:b/>
                <w:color w:val="000000" w:themeColor="text1"/>
                <w:sz w:val="18"/>
                <w:szCs w:val="18"/>
                <w14:textFill>
                  <w14:solidFill>
                    <w14:schemeClr w14:val="tx1"/>
                  </w14:solidFill>
                </w14:textFill>
              </w:rPr>
            </w:pPr>
          </w:p>
        </w:tc>
        <w:tc>
          <w:tcPr>
            <w:tcW w:w="1226" w:type="dxa"/>
            <w:vMerge w:val="restart"/>
            <w:shd w:val="clear" w:color="auto" w:fill="auto"/>
            <w:vAlign w:val="center"/>
          </w:tcPr>
          <w:p w14:paraId="7C86321A">
            <w:pPr>
              <w:adjustRightInd w:val="0"/>
              <w:snapToGrid w:val="0"/>
              <w:jc w:val="center"/>
              <w:rPr>
                <w:b/>
                <w:color w:val="000000" w:themeColor="text1"/>
                <w:sz w:val="18"/>
                <w:szCs w:val="18"/>
                <w14:textFill>
                  <w14:solidFill>
                    <w14:schemeClr w14:val="tx1"/>
                  </w14:solidFill>
                </w14:textFill>
              </w:rPr>
            </w:pPr>
            <w:r>
              <w:rPr>
                <w:rFonts w:hint="eastAsia"/>
                <w:b/>
                <w:sz w:val="18"/>
                <w:szCs w:val="18"/>
              </w:rPr>
              <w:t>中国古典文献学方向选修课</w:t>
            </w:r>
            <w:r>
              <w:rPr>
                <w:rFonts w:hint="eastAsia"/>
                <w:b/>
                <w:sz w:val="18"/>
                <w:szCs w:val="18"/>
                <w:lang w:eastAsia="zh-CN"/>
              </w:rPr>
              <w:t>（</w:t>
            </w:r>
            <w:r>
              <w:rPr>
                <w:rFonts w:hint="eastAsia"/>
                <w:b/>
                <w:sz w:val="18"/>
                <w:szCs w:val="18"/>
              </w:rPr>
              <w:t>本方向研究生至少选修6学分</w:t>
            </w:r>
            <w:r>
              <w:rPr>
                <w:rFonts w:hint="eastAsia"/>
                <w:b/>
                <w:sz w:val="18"/>
                <w:szCs w:val="18"/>
                <w:lang w:eastAsia="zh-CN"/>
              </w:rPr>
              <w:t>）</w:t>
            </w:r>
          </w:p>
        </w:tc>
        <w:tc>
          <w:tcPr>
            <w:tcW w:w="3516" w:type="dxa"/>
            <w:shd w:val="clear" w:color="auto" w:fill="auto"/>
            <w:vAlign w:val="center"/>
          </w:tcPr>
          <w:p w14:paraId="00328723">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区域文化研究</w:t>
            </w:r>
          </w:p>
        </w:tc>
        <w:tc>
          <w:tcPr>
            <w:tcW w:w="1141" w:type="dxa"/>
            <w:shd w:val="clear" w:color="auto" w:fill="auto"/>
            <w:vAlign w:val="center"/>
          </w:tcPr>
          <w:p w14:paraId="745E73E0">
            <w:pPr>
              <w:jc w:val="center"/>
              <w:rPr>
                <w:sz w:val="18"/>
                <w:szCs w:val="18"/>
              </w:rPr>
            </w:pPr>
            <w:r>
              <w:rPr>
                <w:rFonts w:hint="eastAsia"/>
                <w:sz w:val="18"/>
                <w:szCs w:val="18"/>
              </w:rPr>
              <w:t>XB0104201</w:t>
            </w:r>
          </w:p>
        </w:tc>
        <w:tc>
          <w:tcPr>
            <w:tcW w:w="649" w:type="dxa"/>
            <w:shd w:val="clear" w:color="auto" w:fill="auto"/>
            <w:vAlign w:val="center"/>
          </w:tcPr>
          <w:p w14:paraId="543E6F1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709" w:type="dxa"/>
            <w:shd w:val="clear" w:color="auto" w:fill="auto"/>
            <w:vAlign w:val="center"/>
          </w:tcPr>
          <w:p w14:paraId="5F2643D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5BC900F1">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6E14EB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4" w:hRule="atLeast"/>
          <w:jc w:val="center"/>
        </w:trPr>
        <w:tc>
          <w:tcPr>
            <w:tcW w:w="571" w:type="dxa"/>
            <w:vMerge w:val="continue"/>
          </w:tcPr>
          <w:p w14:paraId="0860972F">
            <w:pPr>
              <w:rPr>
                <w:b/>
                <w:color w:val="000000" w:themeColor="text1"/>
                <w:sz w:val="18"/>
                <w:szCs w:val="18"/>
                <w14:textFill>
                  <w14:solidFill>
                    <w14:schemeClr w14:val="tx1"/>
                  </w14:solidFill>
                </w14:textFill>
              </w:rPr>
            </w:pPr>
          </w:p>
        </w:tc>
        <w:tc>
          <w:tcPr>
            <w:tcW w:w="1226" w:type="dxa"/>
            <w:vMerge w:val="continue"/>
          </w:tcPr>
          <w:p w14:paraId="357F9049">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768727DA">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中国古文献学史</w:t>
            </w:r>
          </w:p>
        </w:tc>
        <w:tc>
          <w:tcPr>
            <w:tcW w:w="1141" w:type="dxa"/>
            <w:shd w:val="clear" w:color="auto" w:fill="auto"/>
            <w:vAlign w:val="center"/>
          </w:tcPr>
          <w:p w14:paraId="23789371">
            <w:pPr>
              <w:jc w:val="center"/>
              <w:rPr>
                <w:sz w:val="18"/>
                <w:szCs w:val="18"/>
              </w:rPr>
            </w:pPr>
            <w:r>
              <w:rPr>
                <w:rFonts w:hint="eastAsia"/>
                <w:sz w:val="18"/>
                <w:szCs w:val="18"/>
              </w:rPr>
              <w:t>XB0104101</w:t>
            </w:r>
          </w:p>
        </w:tc>
        <w:tc>
          <w:tcPr>
            <w:tcW w:w="649" w:type="dxa"/>
            <w:shd w:val="clear" w:color="auto" w:fill="auto"/>
            <w:vAlign w:val="center"/>
          </w:tcPr>
          <w:p w14:paraId="40100DF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709" w:type="dxa"/>
            <w:shd w:val="clear" w:color="auto" w:fill="auto"/>
            <w:vAlign w:val="center"/>
          </w:tcPr>
          <w:p w14:paraId="0BF56A4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6CDECC2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4981E4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2A1A0A6">
            <w:pPr>
              <w:rPr>
                <w:b/>
                <w:color w:val="000000" w:themeColor="text1"/>
                <w:sz w:val="18"/>
                <w:szCs w:val="18"/>
                <w14:textFill>
                  <w14:solidFill>
                    <w14:schemeClr w14:val="tx1"/>
                  </w14:solidFill>
                </w14:textFill>
              </w:rPr>
            </w:pPr>
          </w:p>
        </w:tc>
        <w:tc>
          <w:tcPr>
            <w:tcW w:w="1226" w:type="dxa"/>
            <w:vMerge w:val="continue"/>
          </w:tcPr>
          <w:p w14:paraId="7069CF4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64FD60B">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小学基础</w:t>
            </w:r>
          </w:p>
        </w:tc>
        <w:tc>
          <w:tcPr>
            <w:tcW w:w="1141" w:type="dxa"/>
            <w:shd w:val="clear" w:color="auto" w:fill="auto"/>
            <w:vAlign w:val="center"/>
          </w:tcPr>
          <w:p w14:paraId="307CD3C3">
            <w:pPr>
              <w:jc w:val="center"/>
              <w:rPr>
                <w:sz w:val="18"/>
                <w:szCs w:val="18"/>
              </w:rPr>
            </w:pPr>
            <w:r>
              <w:rPr>
                <w:rFonts w:hint="eastAsia"/>
                <w:sz w:val="18"/>
                <w:szCs w:val="18"/>
              </w:rPr>
              <w:t>XB0104102</w:t>
            </w:r>
          </w:p>
        </w:tc>
        <w:tc>
          <w:tcPr>
            <w:tcW w:w="649" w:type="dxa"/>
            <w:shd w:val="clear" w:color="auto" w:fill="auto"/>
            <w:vAlign w:val="center"/>
          </w:tcPr>
          <w:p w14:paraId="7590FD0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709" w:type="dxa"/>
            <w:shd w:val="clear" w:color="auto" w:fill="auto"/>
            <w:vAlign w:val="center"/>
          </w:tcPr>
          <w:p w14:paraId="6DFC252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33C2ABF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4C6347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03650E4">
            <w:pPr>
              <w:rPr>
                <w:b/>
                <w:color w:val="000000" w:themeColor="text1"/>
                <w:sz w:val="18"/>
                <w:szCs w:val="18"/>
                <w14:textFill>
                  <w14:solidFill>
                    <w14:schemeClr w14:val="tx1"/>
                  </w14:solidFill>
                </w14:textFill>
              </w:rPr>
            </w:pPr>
          </w:p>
        </w:tc>
        <w:tc>
          <w:tcPr>
            <w:tcW w:w="1226" w:type="dxa"/>
            <w:vMerge w:val="restart"/>
            <w:vAlign w:val="center"/>
          </w:tcPr>
          <w:p w14:paraId="5D0324FE">
            <w:pPr>
              <w:adjustRightInd w:val="0"/>
              <w:snapToGrid w:val="0"/>
              <w:jc w:val="center"/>
              <w:rPr>
                <w:b/>
                <w:color w:val="000000" w:themeColor="text1"/>
                <w:sz w:val="18"/>
                <w:szCs w:val="18"/>
                <w14:textFill>
                  <w14:solidFill>
                    <w14:schemeClr w14:val="tx1"/>
                  </w14:solidFill>
                </w14:textFill>
              </w:rPr>
              <w:pPrChange w:id="2" w:author="杰" w:date="2025-06-24T11:25:08Z">
                <w:pPr>
                  <w:adjustRightInd w:val="0"/>
                  <w:snapToGrid w:val="0"/>
                  <w:jc w:val="center"/>
                </w:pPr>
              </w:pPrChange>
            </w:pPr>
            <w:r>
              <w:rPr>
                <w:rFonts w:hint="eastAsia"/>
                <w:b/>
                <w:color w:val="000000" w:themeColor="text1"/>
                <w:sz w:val="18"/>
                <w:szCs w:val="18"/>
                <w14:textFill>
                  <w14:solidFill>
                    <w14:schemeClr w14:val="tx1"/>
                  </w14:solidFill>
                </w14:textFill>
              </w:rPr>
              <w:t>中</w:t>
            </w:r>
            <w:r>
              <w:rPr>
                <w:rFonts w:hint="eastAsia"/>
                <w:b/>
                <w:sz w:val="18"/>
                <w:szCs w:val="18"/>
              </w:rPr>
              <w:t>国古代文学方向选修课</w:t>
            </w:r>
            <w:r>
              <w:rPr>
                <w:rFonts w:hint="eastAsia"/>
                <w:b/>
                <w:sz w:val="18"/>
                <w:szCs w:val="18"/>
                <w:lang w:eastAsia="zh-CN"/>
              </w:rPr>
              <w:t>（</w:t>
            </w:r>
            <w:r>
              <w:rPr>
                <w:rFonts w:hint="eastAsia"/>
                <w:b/>
                <w:sz w:val="18"/>
                <w:szCs w:val="18"/>
              </w:rPr>
              <w:t>本方向研究生至少选修8学分</w:t>
            </w:r>
            <w:r>
              <w:rPr>
                <w:rFonts w:hint="eastAsia"/>
                <w:b/>
                <w:sz w:val="18"/>
                <w:szCs w:val="18"/>
                <w:lang w:eastAsia="zh-CN"/>
              </w:rPr>
              <w:t>）</w:t>
            </w:r>
          </w:p>
        </w:tc>
        <w:tc>
          <w:tcPr>
            <w:tcW w:w="3516" w:type="dxa"/>
            <w:shd w:val="clear" w:color="auto" w:fill="auto"/>
            <w:vAlign w:val="center"/>
          </w:tcPr>
          <w:p w14:paraId="10DDCB3A">
            <w:pPr>
              <w:jc w:val="left"/>
              <w:rPr>
                <w:i/>
                <w:sz w:val="18"/>
                <w:szCs w:val="18"/>
              </w:rPr>
            </w:pPr>
            <w:r>
              <w:rPr>
                <w:rFonts w:hint="eastAsia"/>
                <w:sz w:val="18"/>
                <w:szCs w:val="18"/>
              </w:rPr>
              <w:t>《楚辞》研究</w:t>
            </w:r>
          </w:p>
        </w:tc>
        <w:tc>
          <w:tcPr>
            <w:tcW w:w="1141" w:type="dxa"/>
            <w:shd w:val="clear" w:color="auto" w:fill="auto"/>
            <w:vAlign w:val="center"/>
          </w:tcPr>
          <w:p w14:paraId="7C8ACC60">
            <w:pPr>
              <w:jc w:val="center"/>
              <w:rPr>
                <w:sz w:val="18"/>
                <w:szCs w:val="18"/>
              </w:rPr>
            </w:pPr>
            <w:r>
              <w:rPr>
                <w:rFonts w:hint="eastAsia"/>
                <w:sz w:val="18"/>
                <w:szCs w:val="18"/>
              </w:rPr>
              <w:t>XB0105101</w:t>
            </w:r>
          </w:p>
        </w:tc>
        <w:tc>
          <w:tcPr>
            <w:tcW w:w="649" w:type="dxa"/>
            <w:shd w:val="clear" w:color="auto" w:fill="auto"/>
            <w:vAlign w:val="center"/>
          </w:tcPr>
          <w:p w14:paraId="4A4AC0A7">
            <w:pPr>
              <w:jc w:val="center"/>
            </w:pPr>
            <w:r>
              <w:rPr>
                <w:rFonts w:hint="eastAsia"/>
                <w:sz w:val="18"/>
                <w:szCs w:val="18"/>
              </w:rPr>
              <w:t>2</w:t>
            </w:r>
          </w:p>
        </w:tc>
        <w:tc>
          <w:tcPr>
            <w:tcW w:w="709" w:type="dxa"/>
            <w:shd w:val="clear" w:color="auto" w:fill="auto"/>
            <w:vAlign w:val="center"/>
          </w:tcPr>
          <w:p w14:paraId="0CE286A7">
            <w:pPr>
              <w:jc w:val="center"/>
            </w:pPr>
            <w:r>
              <w:rPr>
                <w:rFonts w:hint="eastAsia"/>
                <w:sz w:val="18"/>
                <w:szCs w:val="18"/>
              </w:rPr>
              <w:t>1</w:t>
            </w:r>
          </w:p>
        </w:tc>
        <w:tc>
          <w:tcPr>
            <w:tcW w:w="1045" w:type="dxa"/>
            <w:vAlign w:val="center"/>
          </w:tcPr>
          <w:p w14:paraId="69E6051B">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67690B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2E5C19E">
            <w:pPr>
              <w:rPr>
                <w:b/>
                <w:color w:val="000000" w:themeColor="text1"/>
                <w:sz w:val="18"/>
                <w:szCs w:val="18"/>
                <w14:textFill>
                  <w14:solidFill>
                    <w14:schemeClr w14:val="tx1"/>
                  </w14:solidFill>
                </w14:textFill>
              </w:rPr>
            </w:pPr>
          </w:p>
        </w:tc>
        <w:tc>
          <w:tcPr>
            <w:tcW w:w="1226" w:type="dxa"/>
            <w:vMerge w:val="continue"/>
          </w:tcPr>
          <w:p w14:paraId="3013D7C6">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E737FEF">
            <w:pPr>
              <w:jc w:val="left"/>
              <w:rPr>
                <w:rFonts w:ascii="Times New Roman" w:hAnsi="Times New Roman" w:eastAsia="宋体" w:cs="Times New Roman"/>
                <w:i/>
                <w:kern w:val="2"/>
                <w:sz w:val="18"/>
                <w:szCs w:val="18"/>
                <w:lang w:val="en-US" w:eastAsia="zh-CN" w:bidi="ar-SA"/>
              </w:rPr>
            </w:pPr>
            <w:r>
              <w:rPr>
                <w:rFonts w:hint="eastAsia"/>
                <w:sz w:val="18"/>
                <w:szCs w:val="18"/>
              </w:rPr>
              <w:t>唐诗文献学</w:t>
            </w:r>
          </w:p>
        </w:tc>
        <w:tc>
          <w:tcPr>
            <w:tcW w:w="1141" w:type="dxa"/>
            <w:shd w:val="clear" w:color="auto" w:fill="auto"/>
            <w:vAlign w:val="center"/>
          </w:tcPr>
          <w:p w14:paraId="483F9E6F">
            <w:pPr>
              <w:jc w:val="center"/>
              <w:rPr>
                <w:rFonts w:ascii="Times New Roman" w:hAnsi="Times New Roman" w:eastAsia="宋体" w:cs="Times New Roman"/>
                <w:i/>
                <w:kern w:val="2"/>
                <w:sz w:val="18"/>
                <w:szCs w:val="18"/>
                <w:lang w:val="en-US" w:eastAsia="zh-CN" w:bidi="ar-SA"/>
              </w:rPr>
            </w:pPr>
            <w:r>
              <w:rPr>
                <w:rFonts w:hint="eastAsia"/>
                <w:sz w:val="18"/>
                <w:szCs w:val="18"/>
              </w:rPr>
              <w:t>XB0105103</w:t>
            </w:r>
          </w:p>
        </w:tc>
        <w:tc>
          <w:tcPr>
            <w:tcW w:w="649" w:type="dxa"/>
            <w:shd w:val="clear" w:color="auto" w:fill="auto"/>
            <w:vAlign w:val="center"/>
          </w:tcPr>
          <w:p w14:paraId="48819733">
            <w:pPr>
              <w:jc w:val="center"/>
              <w:rPr>
                <w:rFonts w:ascii="Times New Roman" w:hAnsi="Times New Roman" w:eastAsia="宋体" w:cs="Times New Roman"/>
                <w:i/>
                <w:kern w:val="2"/>
                <w:sz w:val="18"/>
                <w:szCs w:val="18"/>
                <w:lang w:val="en-US" w:eastAsia="zh-CN" w:bidi="ar-SA"/>
              </w:rPr>
            </w:pPr>
            <w:r>
              <w:rPr>
                <w:rFonts w:hint="eastAsia"/>
                <w:sz w:val="18"/>
                <w:szCs w:val="18"/>
              </w:rPr>
              <w:t>2</w:t>
            </w:r>
          </w:p>
        </w:tc>
        <w:tc>
          <w:tcPr>
            <w:tcW w:w="709" w:type="dxa"/>
            <w:shd w:val="clear" w:color="auto" w:fill="auto"/>
            <w:vAlign w:val="center"/>
          </w:tcPr>
          <w:p w14:paraId="1748DA06">
            <w:pPr>
              <w:jc w:val="center"/>
              <w:rPr>
                <w:rFonts w:ascii="Times New Roman" w:hAnsi="Times New Roman" w:eastAsia="宋体" w:cs="Times New Roman"/>
                <w:i/>
                <w:kern w:val="2"/>
                <w:sz w:val="18"/>
                <w:szCs w:val="18"/>
                <w:lang w:val="en-US" w:eastAsia="zh-CN" w:bidi="ar-SA"/>
              </w:rPr>
            </w:pPr>
            <w:r>
              <w:rPr>
                <w:rFonts w:hint="eastAsia"/>
                <w:sz w:val="18"/>
                <w:szCs w:val="18"/>
              </w:rPr>
              <w:t>1</w:t>
            </w:r>
          </w:p>
        </w:tc>
        <w:tc>
          <w:tcPr>
            <w:tcW w:w="1045" w:type="dxa"/>
            <w:shd w:val="clear" w:color="auto" w:fill="auto"/>
            <w:vAlign w:val="center"/>
          </w:tcPr>
          <w:p w14:paraId="07AF60F3">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594153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1BC9CA4">
            <w:pPr>
              <w:rPr>
                <w:b/>
                <w:color w:val="000000" w:themeColor="text1"/>
                <w:sz w:val="18"/>
                <w:szCs w:val="18"/>
                <w14:textFill>
                  <w14:solidFill>
                    <w14:schemeClr w14:val="tx1"/>
                  </w14:solidFill>
                </w14:textFill>
              </w:rPr>
            </w:pPr>
          </w:p>
        </w:tc>
        <w:tc>
          <w:tcPr>
            <w:tcW w:w="1226" w:type="dxa"/>
            <w:vMerge w:val="continue"/>
          </w:tcPr>
          <w:p w14:paraId="09C4390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7E2FA67F">
            <w:pPr>
              <w:jc w:val="left"/>
              <w:rPr>
                <w:rFonts w:ascii="Times New Roman" w:hAnsi="Times New Roman" w:eastAsia="宋体" w:cs="Times New Roman"/>
                <w:i/>
                <w:kern w:val="2"/>
                <w:sz w:val="18"/>
                <w:szCs w:val="18"/>
                <w:lang w:val="en-US" w:eastAsia="zh-CN" w:bidi="ar-SA"/>
              </w:rPr>
            </w:pPr>
            <w:r>
              <w:rPr>
                <w:rFonts w:hint="eastAsia"/>
                <w:sz w:val="18"/>
                <w:szCs w:val="18"/>
              </w:rPr>
              <w:t>词调词谱学</w:t>
            </w:r>
          </w:p>
        </w:tc>
        <w:tc>
          <w:tcPr>
            <w:tcW w:w="1141" w:type="dxa"/>
            <w:shd w:val="clear" w:color="auto" w:fill="auto"/>
            <w:vAlign w:val="center"/>
          </w:tcPr>
          <w:p w14:paraId="4F0DD4F5">
            <w:pPr>
              <w:jc w:val="center"/>
              <w:rPr>
                <w:rFonts w:ascii="Times New Roman" w:hAnsi="Times New Roman" w:eastAsia="宋体" w:cs="Times New Roman"/>
                <w:i/>
                <w:kern w:val="2"/>
                <w:sz w:val="18"/>
                <w:szCs w:val="18"/>
                <w:lang w:val="en-US" w:eastAsia="zh-CN" w:bidi="ar-SA"/>
              </w:rPr>
            </w:pPr>
            <w:r>
              <w:rPr>
                <w:rFonts w:hint="eastAsia"/>
                <w:sz w:val="18"/>
                <w:szCs w:val="18"/>
              </w:rPr>
              <w:t>XB0105104</w:t>
            </w:r>
          </w:p>
        </w:tc>
        <w:tc>
          <w:tcPr>
            <w:tcW w:w="649" w:type="dxa"/>
            <w:shd w:val="clear" w:color="auto" w:fill="auto"/>
            <w:vAlign w:val="center"/>
          </w:tcPr>
          <w:p w14:paraId="06449ECD">
            <w:pPr>
              <w:jc w:val="center"/>
              <w:rPr>
                <w:rFonts w:ascii="Times New Roman" w:hAnsi="Times New Roman" w:eastAsia="宋体" w:cs="Times New Roman"/>
                <w:i/>
                <w:kern w:val="2"/>
                <w:sz w:val="18"/>
                <w:szCs w:val="18"/>
                <w:lang w:val="en-US" w:eastAsia="zh-CN" w:bidi="ar-SA"/>
              </w:rPr>
            </w:pPr>
            <w:r>
              <w:rPr>
                <w:rFonts w:hint="eastAsia"/>
                <w:sz w:val="18"/>
                <w:szCs w:val="18"/>
              </w:rPr>
              <w:t>2</w:t>
            </w:r>
          </w:p>
        </w:tc>
        <w:tc>
          <w:tcPr>
            <w:tcW w:w="709" w:type="dxa"/>
            <w:shd w:val="clear" w:color="auto" w:fill="auto"/>
            <w:vAlign w:val="center"/>
          </w:tcPr>
          <w:p w14:paraId="4EB38814">
            <w:pPr>
              <w:jc w:val="center"/>
              <w:rPr>
                <w:rFonts w:ascii="Times New Roman" w:hAnsi="Times New Roman" w:eastAsia="宋体" w:cs="Times New Roman"/>
                <w:i/>
                <w:kern w:val="2"/>
                <w:sz w:val="18"/>
                <w:szCs w:val="18"/>
                <w:lang w:val="en-US" w:eastAsia="zh-CN" w:bidi="ar-SA"/>
              </w:rPr>
            </w:pPr>
            <w:r>
              <w:rPr>
                <w:rFonts w:hint="eastAsia"/>
                <w:sz w:val="18"/>
                <w:szCs w:val="18"/>
              </w:rPr>
              <w:t>1</w:t>
            </w:r>
          </w:p>
        </w:tc>
        <w:tc>
          <w:tcPr>
            <w:tcW w:w="1045" w:type="dxa"/>
            <w:shd w:val="clear" w:color="auto" w:fill="auto"/>
            <w:vAlign w:val="center"/>
          </w:tcPr>
          <w:p w14:paraId="01330FB6">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3D932F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D8C55A8">
            <w:pPr>
              <w:rPr>
                <w:b/>
                <w:color w:val="000000" w:themeColor="text1"/>
                <w:sz w:val="18"/>
                <w:szCs w:val="18"/>
                <w14:textFill>
                  <w14:solidFill>
                    <w14:schemeClr w14:val="tx1"/>
                  </w14:solidFill>
                </w14:textFill>
              </w:rPr>
            </w:pPr>
          </w:p>
        </w:tc>
        <w:tc>
          <w:tcPr>
            <w:tcW w:w="1226" w:type="dxa"/>
            <w:vMerge w:val="continue"/>
          </w:tcPr>
          <w:p w14:paraId="15B46307">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AED4650">
            <w:pPr>
              <w:jc w:val="left"/>
              <w:rPr>
                <w:rFonts w:ascii="Times New Roman" w:hAnsi="Times New Roman" w:eastAsia="宋体" w:cs="Times New Roman"/>
                <w:i/>
                <w:kern w:val="2"/>
                <w:sz w:val="18"/>
                <w:szCs w:val="18"/>
                <w:lang w:val="en-US" w:eastAsia="zh-CN" w:bidi="ar-SA"/>
              </w:rPr>
            </w:pPr>
            <w:r>
              <w:rPr>
                <w:rFonts w:hint="eastAsia"/>
                <w:sz w:val="18"/>
                <w:szCs w:val="18"/>
              </w:rPr>
              <w:t>中国古代文学批评</w:t>
            </w:r>
          </w:p>
        </w:tc>
        <w:tc>
          <w:tcPr>
            <w:tcW w:w="1141" w:type="dxa"/>
            <w:shd w:val="clear" w:color="auto" w:fill="auto"/>
            <w:vAlign w:val="center"/>
          </w:tcPr>
          <w:p w14:paraId="7EA3B488">
            <w:pPr>
              <w:jc w:val="center"/>
              <w:rPr>
                <w:rFonts w:ascii="Times New Roman" w:hAnsi="Times New Roman" w:eastAsia="宋体" w:cs="Times New Roman"/>
                <w:i/>
                <w:kern w:val="2"/>
                <w:sz w:val="18"/>
                <w:szCs w:val="18"/>
                <w:lang w:val="en-US" w:eastAsia="zh-CN" w:bidi="ar-SA"/>
              </w:rPr>
            </w:pPr>
            <w:r>
              <w:rPr>
                <w:rFonts w:hint="eastAsia"/>
                <w:sz w:val="18"/>
                <w:szCs w:val="18"/>
              </w:rPr>
              <w:t>XB0105105</w:t>
            </w:r>
          </w:p>
        </w:tc>
        <w:tc>
          <w:tcPr>
            <w:tcW w:w="649" w:type="dxa"/>
            <w:shd w:val="clear" w:color="auto" w:fill="auto"/>
            <w:vAlign w:val="center"/>
          </w:tcPr>
          <w:p w14:paraId="1960CE56">
            <w:pPr>
              <w:jc w:val="center"/>
              <w:rPr>
                <w:rFonts w:ascii="Times New Roman" w:hAnsi="Times New Roman" w:eastAsia="宋体" w:cs="Times New Roman"/>
                <w:i/>
                <w:kern w:val="2"/>
                <w:sz w:val="18"/>
                <w:szCs w:val="18"/>
                <w:lang w:val="en-US" w:eastAsia="zh-CN" w:bidi="ar-SA"/>
              </w:rPr>
            </w:pPr>
            <w:r>
              <w:rPr>
                <w:rFonts w:hint="eastAsia"/>
                <w:sz w:val="18"/>
                <w:szCs w:val="18"/>
              </w:rPr>
              <w:t>2</w:t>
            </w:r>
          </w:p>
        </w:tc>
        <w:tc>
          <w:tcPr>
            <w:tcW w:w="709" w:type="dxa"/>
            <w:shd w:val="clear" w:color="auto" w:fill="auto"/>
            <w:vAlign w:val="center"/>
          </w:tcPr>
          <w:p w14:paraId="2D9E34D7">
            <w:pPr>
              <w:jc w:val="center"/>
              <w:rPr>
                <w:rFonts w:ascii="Times New Roman" w:hAnsi="Times New Roman" w:eastAsia="宋体" w:cs="Times New Roman"/>
                <w:i/>
                <w:kern w:val="2"/>
                <w:sz w:val="18"/>
                <w:szCs w:val="18"/>
                <w:lang w:val="en-US" w:eastAsia="zh-CN" w:bidi="ar-SA"/>
              </w:rPr>
            </w:pPr>
            <w:r>
              <w:rPr>
                <w:rFonts w:hint="eastAsia"/>
                <w:sz w:val="18"/>
                <w:szCs w:val="18"/>
              </w:rPr>
              <w:t>1</w:t>
            </w:r>
          </w:p>
        </w:tc>
        <w:tc>
          <w:tcPr>
            <w:tcW w:w="1045" w:type="dxa"/>
            <w:shd w:val="clear" w:color="auto" w:fill="auto"/>
            <w:vAlign w:val="center"/>
          </w:tcPr>
          <w:p w14:paraId="594EBD97">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7FCAEC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52DF6A">
            <w:pPr>
              <w:rPr>
                <w:b/>
                <w:color w:val="000000" w:themeColor="text1"/>
                <w:sz w:val="18"/>
                <w:szCs w:val="18"/>
                <w14:textFill>
                  <w14:solidFill>
                    <w14:schemeClr w14:val="tx1"/>
                  </w14:solidFill>
                </w14:textFill>
              </w:rPr>
            </w:pPr>
          </w:p>
        </w:tc>
        <w:tc>
          <w:tcPr>
            <w:tcW w:w="1226" w:type="dxa"/>
            <w:vMerge w:val="continue"/>
          </w:tcPr>
          <w:p w14:paraId="552C7EE6">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40F1341">
            <w:pPr>
              <w:jc w:val="left"/>
              <w:rPr>
                <w:rFonts w:ascii="Times New Roman" w:hAnsi="Times New Roman" w:eastAsia="宋体" w:cs="Times New Roman"/>
                <w:i/>
                <w:kern w:val="2"/>
                <w:sz w:val="18"/>
                <w:szCs w:val="18"/>
                <w:lang w:val="en-US" w:eastAsia="zh-CN" w:bidi="ar-SA"/>
              </w:rPr>
            </w:pPr>
            <w:r>
              <w:rPr>
                <w:rFonts w:hint="eastAsia"/>
                <w:sz w:val="18"/>
                <w:szCs w:val="18"/>
                <w:lang w:eastAsia="zh-Hans"/>
              </w:rPr>
              <w:t>中古文体</w:t>
            </w:r>
            <w:r>
              <w:rPr>
                <w:rFonts w:hint="eastAsia"/>
                <w:sz w:val="18"/>
                <w:szCs w:val="18"/>
              </w:rPr>
              <w:t>研究</w:t>
            </w:r>
          </w:p>
        </w:tc>
        <w:tc>
          <w:tcPr>
            <w:tcW w:w="1141" w:type="dxa"/>
            <w:shd w:val="clear" w:color="auto" w:fill="auto"/>
            <w:vAlign w:val="center"/>
          </w:tcPr>
          <w:p w14:paraId="67FE64D9">
            <w:pPr>
              <w:jc w:val="center"/>
              <w:rPr>
                <w:rFonts w:ascii="Times New Roman" w:hAnsi="Times New Roman" w:eastAsia="宋体" w:cs="Times New Roman"/>
                <w:i/>
                <w:kern w:val="2"/>
                <w:sz w:val="18"/>
                <w:szCs w:val="18"/>
                <w:lang w:val="en-US" w:eastAsia="zh-CN" w:bidi="ar-SA"/>
              </w:rPr>
            </w:pPr>
            <w:r>
              <w:rPr>
                <w:rFonts w:hint="eastAsia"/>
                <w:sz w:val="18"/>
                <w:szCs w:val="18"/>
              </w:rPr>
              <w:t>XB0105106</w:t>
            </w:r>
          </w:p>
        </w:tc>
        <w:tc>
          <w:tcPr>
            <w:tcW w:w="649" w:type="dxa"/>
            <w:shd w:val="clear" w:color="auto" w:fill="auto"/>
            <w:vAlign w:val="center"/>
          </w:tcPr>
          <w:p w14:paraId="3802781A">
            <w:pPr>
              <w:jc w:val="center"/>
              <w:rPr>
                <w:rFonts w:ascii="Times New Roman" w:hAnsi="Times New Roman" w:eastAsia="宋体" w:cs="Times New Roman"/>
                <w:i/>
                <w:kern w:val="2"/>
                <w:sz w:val="18"/>
                <w:szCs w:val="18"/>
                <w:lang w:val="en-US" w:eastAsia="zh-CN" w:bidi="ar-SA"/>
              </w:rPr>
            </w:pPr>
            <w:r>
              <w:rPr>
                <w:rFonts w:hint="eastAsia"/>
                <w:sz w:val="18"/>
                <w:szCs w:val="18"/>
              </w:rPr>
              <w:t>2</w:t>
            </w:r>
          </w:p>
        </w:tc>
        <w:tc>
          <w:tcPr>
            <w:tcW w:w="709" w:type="dxa"/>
            <w:shd w:val="clear" w:color="auto" w:fill="auto"/>
            <w:vAlign w:val="center"/>
          </w:tcPr>
          <w:p w14:paraId="42A6DB43">
            <w:pPr>
              <w:jc w:val="center"/>
              <w:rPr>
                <w:rFonts w:ascii="Times New Roman" w:hAnsi="Times New Roman" w:eastAsia="宋体" w:cs="Times New Roman"/>
                <w:i/>
                <w:kern w:val="2"/>
                <w:sz w:val="18"/>
                <w:szCs w:val="18"/>
                <w:lang w:val="en-US" w:eastAsia="zh-CN" w:bidi="ar-SA"/>
              </w:rPr>
            </w:pPr>
            <w:r>
              <w:rPr>
                <w:rFonts w:hint="eastAsia"/>
                <w:sz w:val="18"/>
                <w:szCs w:val="18"/>
              </w:rPr>
              <w:t>1</w:t>
            </w:r>
          </w:p>
        </w:tc>
        <w:tc>
          <w:tcPr>
            <w:tcW w:w="1045" w:type="dxa"/>
            <w:shd w:val="clear" w:color="auto" w:fill="auto"/>
            <w:vAlign w:val="center"/>
          </w:tcPr>
          <w:p w14:paraId="704EB7D2">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234013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B9ED6BC">
            <w:pPr>
              <w:rPr>
                <w:b/>
                <w:color w:val="000000" w:themeColor="text1"/>
                <w:sz w:val="18"/>
                <w:szCs w:val="18"/>
                <w14:textFill>
                  <w14:solidFill>
                    <w14:schemeClr w14:val="tx1"/>
                  </w14:solidFill>
                </w14:textFill>
              </w:rPr>
            </w:pPr>
          </w:p>
        </w:tc>
        <w:tc>
          <w:tcPr>
            <w:tcW w:w="1226" w:type="dxa"/>
            <w:vMerge w:val="continue"/>
          </w:tcPr>
          <w:p w14:paraId="0D2CB531">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88A0E84">
            <w:pPr>
              <w:jc w:val="left"/>
              <w:rPr>
                <w:rFonts w:hint="eastAsia" w:ascii="Times New Roman" w:hAnsi="Times New Roman" w:eastAsia="宋体" w:cs="Times New Roman"/>
                <w:i/>
                <w:kern w:val="2"/>
                <w:sz w:val="18"/>
                <w:szCs w:val="18"/>
                <w:lang w:val="en-US" w:eastAsia="zh-CN" w:bidi="ar-SA"/>
              </w:rPr>
            </w:pPr>
            <w:r>
              <w:rPr>
                <w:rFonts w:hint="eastAsia"/>
                <w:sz w:val="18"/>
                <w:szCs w:val="18"/>
              </w:rPr>
              <w:t>《文心雕龙》研究</w:t>
            </w:r>
          </w:p>
        </w:tc>
        <w:tc>
          <w:tcPr>
            <w:tcW w:w="1141" w:type="dxa"/>
            <w:shd w:val="clear" w:color="auto" w:fill="auto"/>
            <w:vAlign w:val="center"/>
          </w:tcPr>
          <w:p w14:paraId="25E7CD5F">
            <w:pPr>
              <w:jc w:val="center"/>
              <w:rPr>
                <w:rFonts w:hint="eastAsia" w:ascii="Times New Roman" w:hAnsi="Times New Roman" w:eastAsia="宋体" w:cs="Times New Roman"/>
                <w:kern w:val="2"/>
                <w:sz w:val="18"/>
                <w:szCs w:val="18"/>
                <w:lang w:val="en-US" w:eastAsia="zh-CN" w:bidi="ar-SA"/>
              </w:rPr>
            </w:pPr>
            <w:r>
              <w:rPr>
                <w:rFonts w:hint="eastAsia"/>
                <w:sz w:val="18"/>
                <w:szCs w:val="18"/>
              </w:rPr>
              <w:t>XB010510</w:t>
            </w:r>
            <w:ins w:id="3" w:author="杰" w:date="2025-06-23T15:12:50Z">
              <w:r>
                <w:rPr>
                  <w:rFonts w:hint="eastAsia"/>
                  <w:sz w:val="18"/>
                  <w:szCs w:val="18"/>
                  <w:lang w:val="en-US" w:eastAsia="zh-CN"/>
                </w:rPr>
                <w:t>8</w:t>
              </w:r>
            </w:ins>
          </w:p>
        </w:tc>
        <w:tc>
          <w:tcPr>
            <w:tcW w:w="649" w:type="dxa"/>
            <w:shd w:val="clear" w:color="auto" w:fill="auto"/>
            <w:vAlign w:val="center"/>
          </w:tcPr>
          <w:p w14:paraId="652C1DF6">
            <w:pPr>
              <w:jc w:val="center"/>
              <w:rPr>
                <w:rFonts w:hint="eastAsia" w:ascii="Times New Roman" w:hAnsi="Times New Roman" w:eastAsia="宋体" w:cs="Times New Roman"/>
                <w:kern w:val="2"/>
                <w:sz w:val="21"/>
                <w:szCs w:val="24"/>
                <w:lang w:val="en-US" w:eastAsia="zh-CN" w:bidi="ar-SA"/>
              </w:rPr>
            </w:pPr>
            <w:r>
              <w:rPr>
                <w:rFonts w:hint="eastAsia"/>
                <w:sz w:val="18"/>
                <w:szCs w:val="18"/>
              </w:rPr>
              <w:t>2</w:t>
            </w:r>
          </w:p>
        </w:tc>
        <w:tc>
          <w:tcPr>
            <w:tcW w:w="709" w:type="dxa"/>
            <w:shd w:val="clear" w:color="auto" w:fill="auto"/>
            <w:vAlign w:val="center"/>
          </w:tcPr>
          <w:p w14:paraId="47EA2480">
            <w:pPr>
              <w:jc w:val="center"/>
              <w:rPr>
                <w:rFonts w:hint="eastAsia" w:ascii="Times New Roman" w:hAnsi="Times New Roman" w:eastAsia="宋体" w:cs="Times New Roman"/>
                <w:kern w:val="2"/>
                <w:sz w:val="21"/>
                <w:szCs w:val="24"/>
                <w:lang w:val="en-US" w:eastAsia="zh-CN" w:bidi="ar-SA"/>
              </w:rPr>
            </w:pPr>
            <w:r>
              <w:rPr>
                <w:rFonts w:hint="eastAsia"/>
                <w:sz w:val="18"/>
                <w:szCs w:val="18"/>
              </w:rPr>
              <w:t>1</w:t>
            </w:r>
          </w:p>
        </w:tc>
        <w:tc>
          <w:tcPr>
            <w:tcW w:w="1045" w:type="dxa"/>
            <w:shd w:val="clear" w:color="auto" w:fill="auto"/>
            <w:vAlign w:val="center"/>
          </w:tcPr>
          <w:p w14:paraId="3CBAC8D0">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3C8848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ins w:id="4" w:author="杰" w:date="2025-06-23T15:11:39Z"/>
        </w:trPr>
        <w:tc>
          <w:tcPr>
            <w:tcW w:w="571" w:type="dxa"/>
            <w:vMerge w:val="continue"/>
          </w:tcPr>
          <w:p w14:paraId="287C2756">
            <w:pPr>
              <w:rPr>
                <w:ins w:id="5" w:author="杰" w:date="2025-06-23T15:11:39Z"/>
                <w:b/>
                <w:color w:val="000000" w:themeColor="text1"/>
                <w:sz w:val="18"/>
                <w:szCs w:val="18"/>
                <w14:textFill>
                  <w14:solidFill>
                    <w14:schemeClr w14:val="tx1"/>
                  </w14:solidFill>
                </w14:textFill>
              </w:rPr>
            </w:pPr>
          </w:p>
        </w:tc>
        <w:tc>
          <w:tcPr>
            <w:tcW w:w="1226" w:type="dxa"/>
            <w:vMerge w:val="continue"/>
          </w:tcPr>
          <w:p w14:paraId="47FFE060">
            <w:pPr>
              <w:jc w:val="center"/>
              <w:rPr>
                <w:ins w:id="6" w:author="杰" w:date="2025-06-23T15:11:39Z"/>
                <w:b/>
                <w:color w:val="000000" w:themeColor="text1"/>
                <w:sz w:val="18"/>
                <w:szCs w:val="18"/>
                <w14:textFill>
                  <w14:solidFill>
                    <w14:schemeClr w14:val="tx1"/>
                  </w14:solidFill>
                </w14:textFill>
              </w:rPr>
            </w:pPr>
          </w:p>
        </w:tc>
        <w:tc>
          <w:tcPr>
            <w:tcW w:w="3516" w:type="dxa"/>
            <w:shd w:val="clear" w:color="auto" w:fill="auto"/>
            <w:vAlign w:val="center"/>
          </w:tcPr>
          <w:p w14:paraId="2AEF9F6B">
            <w:pPr>
              <w:jc w:val="left"/>
              <w:rPr>
                <w:ins w:id="7" w:author="杰" w:date="2025-06-23T15:11:39Z"/>
                <w:rFonts w:hint="eastAsia" w:ascii="Times New Roman" w:hAnsi="Times New Roman" w:eastAsia="宋体" w:cs="Times New Roman"/>
                <w:i/>
                <w:kern w:val="2"/>
                <w:sz w:val="18"/>
                <w:szCs w:val="18"/>
                <w:lang w:val="en-US" w:eastAsia="zh-CN" w:bidi="ar-SA"/>
              </w:rPr>
            </w:pPr>
            <w:r>
              <w:rPr>
                <w:rFonts w:hint="eastAsia"/>
                <w:sz w:val="18"/>
                <w:szCs w:val="18"/>
              </w:rPr>
              <w:t>《四库全书总目》与清代文论</w:t>
            </w:r>
          </w:p>
        </w:tc>
        <w:tc>
          <w:tcPr>
            <w:tcW w:w="1141" w:type="dxa"/>
            <w:shd w:val="clear" w:color="auto" w:fill="auto"/>
            <w:vAlign w:val="center"/>
          </w:tcPr>
          <w:p w14:paraId="747CB515">
            <w:pPr>
              <w:jc w:val="center"/>
              <w:rPr>
                <w:ins w:id="8" w:author="杰" w:date="2025-06-23T15:11:39Z"/>
                <w:rFonts w:hint="eastAsia" w:ascii="Times New Roman" w:hAnsi="Times New Roman" w:eastAsia="宋体" w:cs="Times New Roman"/>
                <w:i/>
                <w:kern w:val="2"/>
                <w:sz w:val="18"/>
                <w:szCs w:val="18"/>
                <w:lang w:val="en-US" w:eastAsia="zh-CN" w:bidi="ar-SA"/>
              </w:rPr>
            </w:pPr>
            <w:r>
              <w:rPr>
                <w:rFonts w:hint="eastAsia"/>
                <w:sz w:val="18"/>
                <w:szCs w:val="18"/>
              </w:rPr>
              <w:t>XB010510</w:t>
            </w:r>
            <w:ins w:id="9" w:author="杰" w:date="2025-06-23T15:12:53Z">
              <w:r>
                <w:rPr>
                  <w:rFonts w:hint="eastAsia"/>
                  <w:sz w:val="18"/>
                  <w:szCs w:val="18"/>
                  <w:lang w:val="en-US" w:eastAsia="zh-CN"/>
                </w:rPr>
                <w:t>9</w:t>
              </w:r>
            </w:ins>
          </w:p>
        </w:tc>
        <w:tc>
          <w:tcPr>
            <w:tcW w:w="649" w:type="dxa"/>
            <w:shd w:val="clear" w:color="auto" w:fill="auto"/>
            <w:vAlign w:val="center"/>
          </w:tcPr>
          <w:p w14:paraId="12E54D07">
            <w:pPr>
              <w:jc w:val="center"/>
              <w:rPr>
                <w:ins w:id="10" w:author="杰" w:date="2025-06-23T15:11:39Z"/>
                <w:rFonts w:hint="eastAsia" w:ascii="Times New Roman" w:hAnsi="Times New Roman" w:eastAsia="宋体" w:cs="Times New Roman"/>
                <w:i/>
                <w:kern w:val="2"/>
                <w:sz w:val="18"/>
                <w:szCs w:val="18"/>
                <w:lang w:val="en-US" w:eastAsia="zh-CN" w:bidi="ar-SA"/>
              </w:rPr>
            </w:pPr>
            <w:r>
              <w:rPr>
                <w:rFonts w:hint="eastAsia"/>
                <w:sz w:val="18"/>
                <w:szCs w:val="18"/>
              </w:rPr>
              <w:t>2</w:t>
            </w:r>
          </w:p>
        </w:tc>
        <w:tc>
          <w:tcPr>
            <w:tcW w:w="709" w:type="dxa"/>
            <w:shd w:val="clear" w:color="auto" w:fill="auto"/>
            <w:vAlign w:val="center"/>
          </w:tcPr>
          <w:p w14:paraId="7542A6DD">
            <w:pPr>
              <w:jc w:val="center"/>
              <w:rPr>
                <w:ins w:id="11" w:author="杰" w:date="2025-06-23T15:11:39Z"/>
                <w:rFonts w:hint="eastAsia" w:ascii="Times New Roman" w:hAnsi="Times New Roman" w:eastAsia="宋体" w:cs="Times New Roman"/>
                <w:i/>
                <w:kern w:val="2"/>
                <w:sz w:val="18"/>
                <w:szCs w:val="18"/>
                <w:lang w:val="en-US" w:eastAsia="zh-CN" w:bidi="ar-SA"/>
              </w:rPr>
            </w:pPr>
            <w:r>
              <w:rPr>
                <w:rFonts w:hint="eastAsia"/>
                <w:sz w:val="18"/>
                <w:szCs w:val="18"/>
              </w:rPr>
              <w:t>1</w:t>
            </w:r>
          </w:p>
        </w:tc>
        <w:tc>
          <w:tcPr>
            <w:tcW w:w="1045" w:type="dxa"/>
            <w:shd w:val="clear" w:color="auto" w:fill="auto"/>
            <w:vAlign w:val="center"/>
          </w:tcPr>
          <w:p w14:paraId="62E8F72A">
            <w:pPr>
              <w:jc w:val="center"/>
              <w:rPr>
                <w:ins w:id="12" w:author="杰" w:date="2025-06-23T15:11:39Z"/>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选修/考查</w:t>
            </w:r>
          </w:p>
        </w:tc>
      </w:tr>
      <w:tr w14:paraId="140429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64135F9">
            <w:pPr>
              <w:rPr>
                <w:b/>
                <w:color w:val="000000" w:themeColor="text1"/>
                <w:sz w:val="18"/>
                <w:szCs w:val="18"/>
                <w14:textFill>
                  <w14:solidFill>
                    <w14:schemeClr w14:val="tx1"/>
                  </w14:solidFill>
                </w14:textFill>
              </w:rPr>
            </w:pPr>
          </w:p>
        </w:tc>
        <w:tc>
          <w:tcPr>
            <w:tcW w:w="1226" w:type="dxa"/>
            <w:vMerge w:val="restart"/>
            <w:vAlign w:val="center"/>
          </w:tcPr>
          <w:p w14:paraId="777E3710">
            <w:pPr>
              <w:adjustRightInd w:val="0"/>
              <w:snapToGrid w:val="0"/>
              <w:jc w:val="left"/>
              <w:rPr>
                <w:b/>
                <w:sz w:val="18"/>
                <w:szCs w:val="18"/>
              </w:rPr>
            </w:pPr>
            <w:r>
              <w:rPr>
                <w:rFonts w:hint="eastAsia"/>
                <w:b/>
                <w:color w:val="000000" w:themeColor="text1"/>
                <w:sz w:val="18"/>
                <w:szCs w:val="18"/>
                <w14:textFill>
                  <w14:solidFill>
                    <w14:schemeClr w14:val="tx1"/>
                  </w14:solidFill>
                </w14:textFill>
              </w:rPr>
              <w:t>中国现当代文学</w:t>
            </w:r>
            <w:r>
              <w:rPr>
                <w:b/>
                <w:color w:val="000000" w:themeColor="text1"/>
                <w:sz w:val="18"/>
                <w:szCs w:val="18"/>
                <w14:textFill>
                  <w14:solidFill>
                    <w14:schemeClr w14:val="tx1"/>
                  </w14:solidFill>
                </w14:textFill>
              </w:rPr>
              <w:t>方向选修课</w:t>
            </w:r>
            <w:r>
              <w:rPr>
                <w:rFonts w:hint="eastAsia"/>
                <w:b/>
                <w:color w:val="000000" w:themeColor="text1"/>
                <w:sz w:val="18"/>
                <w:szCs w:val="18"/>
                <w14:textFill>
                  <w14:solidFill>
                    <w14:schemeClr w14:val="tx1"/>
                  </w14:solidFill>
                </w14:textFill>
              </w:rPr>
              <w:t>(本方向研究生至少选修7学分)</w:t>
            </w:r>
          </w:p>
          <w:p w14:paraId="5DDD0115">
            <w:pPr>
              <w:jc w:val="left"/>
            </w:pPr>
          </w:p>
        </w:tc>
        <w:tc>
          <w:tcPr>
            <w:tcW w:w="3516" w:type="dxa"/>
            <w:shd w:val="clear" w:color="auto" w:fill="auto"/>
            <w:vAlign w:val="center"/>
          </w:tcPr>
          <w:p w14:paraId="1B007187">
            <w:pPr>
              <w:rPr>
                <w:iCs/>
                <w:sz w:val="18"/>
                <w:szCs w:val="18"/>
              </w:rPr>
            </w:pPr>
            <w:r>
              <w:rPr>
                <w:rFonts w:hint="eastAsia"/>
                <w:iCs/>
                <w:sz w:val="18"/>
                <w:szCs w:val="18"/>
              </w:rPr>
              <w:t>中国现当代文艺思潮</w:t>
            </w:r>
          </w:p>
        </w:tc>
        <w:tc>
          <w:tcPr>
            <w:tcW w:w="1141" w:type="dxa"/>
            <w:shd w:val="clear" w:color="auto" w:fill="auto"/>
            <w:vAlign w:val="center"/>
          </w:tcPr>
          <w:p w14:paraId="17EEC398">
            <w:pPr>
              <w:jc w:val="center"/>
              <w:rPr>
                <w:iCs/>
                <w:sz w:val="18"/>
                <w:szCs w:val="18"/>
              </w:rPr>
            </w:pPr>
            <w:r>
              <w:rPr>
                <w:rFonts w:hint="eastAsia"/>
                <w:iCs/>
                <w:sz w:val="18"/>
                <w:szCs w:val="18"/>
              </w:rPr>
              <w:t>XB0106101</w:t>
            </w:r>
          </w:p>
        </w:tc>
        <w:tc>
          <w:tcPr>
            <w:tcW w:w="649" w:type="dxa"/>
            <w:shd w:val="clear" w:color="auto" w:fill="auto"/>
            <w:vAlign w:val="center"/>
          </w:tcPr>
          <w:p w14:paraId="04FF00BC">
            <w:pPr>
              <w:jc w:val="center"/>
              <w:rPr>
                <w:iCs/>
              </w:rPr>
            </w:pPr>
            <w:r>
              <w:rPr>
                <w:rFonts w:hint="eastAsia"/>
                <w:iCs/>
              </w:rPr>
              <w:t>3</w:t>
            </w:r>
          </w:p>
        </w:tc>
        <w:tc>
          <w:tcPr>
            <w:tcW w:w="709" w:type="dxa"/>
            <w:shd w:val="clear" w:color="auto" w:fill="auto"/>
            <w:vAlign w:val="center"/>
          </w:tcPr>
          <w:p w14:paraId="50C34BB3">
            <w:pPr>
              <w:jc w:val="center"/>
              <w:rPr>
                <w:iCs/>
              </w:rPr>
            </w:pPr>
            <w:r>
              <w:rPr>
                <w:rFonts w:hint="eastAsia"/>
                <w:iCs/>
              </w:rPr>
              <w:t>1</w:t>
            </w:r>
          </w:p>
        </w:tc>
        <w:tc>
          <w:tcPr>
            <w:tcW w:w="1045" w:type="dxa"/>
            <w:shd w:val="clear" w:color="auto" w:fill="auto"/>
            <w:vAlign w:val="center"/>
          </w:tcPr>
          <w:p w14:paraId="676139FE">
            <w:pPr>
              <w:adjustRightInd w:val="0"/>
              <w:snapToGrid w:val="0"/>
              <w:jc w:val="center"/>
              <w:rPr>
                <w:iCs/>
                <w:sz w:val="18"/>
                <w:szCs w:val="18"/>
              </w:rPr>
            </w:pPr>
            <w:r>
              <w:rPr>
                <w:rFonts w:hint="eastAsia"/>
                <w:iCs/>
                <w:sz w:val="18"/>
                <w:szCs w:val="18"/>
              </w:rPr>
              <w:t>必修/</w:t>
            </w:r>
            <w:r>
              <w:rPr>
                <w:rFonts w:hint="eastAsia"/>
                <w:iCs/>
                <w:sz w:val="18"/>
                <w:szCs w:val="18"/>
                <w:lang w:bidi="ar"/>
              </w:rPr>
              <w:t>考查</w:t>
            </w:r>
          </w:p>
        </w:tc>
      </w:tr>
      <w:tr w14:paraId="2418DA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E89ADBB">
            <w:pPr>
              <w:rPr>
                <w:b/>
                <w:color w:val="000000" w:themeColor="text1"/>
                <w:sz w:val="18"/>
                <w:szCs w:val="18"/>
                <w14:textFill>
                  <w14:solidFill>
                    <w14:schemeClr w14:val="tx1"/>
                  </w14:solidFill>
                </w14:textFill>
              </w:rPr>
            </w:pPr>
          </w:p>
        </w:tc>
        <w:tc>
          <w:tcPr>
            <w:tcW w:w="1226" w:type="dxa"/>
            <w:vMerge w:val="continue"/>
          </w:tcPr>
          <w:p w14:paraId="10A0F8B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E3C9ED1">
            <w:pPr>
              <w:rPr>
                <w:iCs/>
                <w:sz w:val="18"/>
                <w:szCs w:val="18"/>
              </w:rPr>
            </w:pPr>
            <w:r>
              <w:rPr>
                <w:rFonts w:hint="eastAsia"/>
                <w:iCs/>
                <w:sz w:val="18"/>
                <w:szCs w:val="18"/>
                <w:lang w:bidi="ar"/>
              </w:rPr>
              <w:t>当代文学研究方法论</w:t>
            </w:r>
          </w:p>
        </w:tc>
        <w:tc>
          <w:tcPr>
            <w:tcW w:w="1141" w:type="dxa"/>
            <w:shd w:val="clear" w:color="auto" w:fill="auto"/>
            <w:vAlign w:val="center"/>
          </w:tcPr>
          <w:p w14:paraId="06CEFB6A">
            <w:pPr>
              <w:jc w:val="center"/>
              <w:rPr>
                <w:iCs/>
                <w:sz w:val="18"/>
                <w:szCs w:val="18"/>
              </w:rPr>
            </w:pPr>
            <w:r>
              <w:rPr>
                <w:iCs/>
                <w:sz w:val="18"/>
                <w:szCs w:val="18"/>
                <w:lang w:bidi="ar"/>
              </w:rPr>
              <w:t>XB0106102</w:t>
            </w:r>
          </w:p>
        </w:tc>
        <w:tc>
          <w:tcPr>
            <w:tcW w:w="649" w:type="dxa"/>
            <w:shd w:val="clear" w:color="auto" w:fill="auto"/>
            <w:vAlign w:val="center"/>
          </w:tcPr>
          <w:p w14:paraId="05CF0B44">
            <w:pPr>
              <w:jc w:val="center"/>
              <w:rPr>
                <w:iCs/>
              </w:rPr>
            </w:pPr>
            <w:r>
              <w:rPr>
                <w:rFonts w:hint="eastAsia"/>
                <w:iCs/>
              </w:rPr>
              <w:t>2</w:t>
            </w:r>
          </w:p>
        </w:tc>
        <w:tc>
          <w:tcPr>
            <w:tcW w:w="709" w:type="dxa"/>
            <w:shd w:val="clear" w:color="auto" w:fill="auto"/>
            <w:vAlign w:val="center"/>
          </w:tcPr>
          <w:p w14:paraId="44A36E32">
            <w:pPr>
              <w:jc w:val="center"/>
              <w:rPr>
                <w:iCs/>
              </w:rPr>
            </w:pPr>
            <w:r>
              <w:rPr>
                <w:rFonts w:hint="eastAsia"/>
                <w:iCs/>
              </w:rPr>
              <w:t>1</w:t>
            </w:r>
          </w:p>
        </w:tc>
        <w:tc>
          <w:tcPr>
            <w:tcW w:w="1045" w:type="dxa"/>
            <w:shd w:val="clear" w:color="auto" w:fill="auto"/>
            <w:vAlign w:val="center"/>
          </w:tcPr>
          <w:p w14:paraId="55ED08E1">
            <w:pPr>
              <w:adjustRightInd w:val="0"/>
              <w:snapToGrid w:val="0"/>
              <w:jc w:val="center"/>
              <w:rPr>
                <w:iCs/>
                <w:sz w:val="18"/>
                <w:szCs w:val="18"/>
              </w:rPr>
            </w:pPr>
            <w:r>
              <w:rPr>
                <w:rFonts w:hint="eastAsia"/>
                <w:iCs/>
                <w:sz w:val="18"/>
                <w:szCs w:val="18"/>
              </w:rPr>
              <w:t>选修/</w:t>
            </w:r>
            <w:r>
              <w:rPr>
                <w:rFonts w:hint="eastAsia"/>
                <w:iCs/>
                <w:sz w:val="18"/>
                <w:szCs w:val="18"/>
                <w:lang w:bidi="ar"/>
              </w:rPr>
              <w:t>考查</w:t>
            </w:r>
          </w:p>
        </w:tc>
      </w:tr>
      <w:tr w14:paraId="6BB431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7E731CB">
            <w:pPr>
              <w:rPr>
                <w:b/>
                <w:color w:val="000000" w:themeColor="text1"/>
                <w:sz w:val="18"/>
                <w:szCs w:val="18"/>
                <w14:textFill>
                  <w14:solidFill>
                    <w14:schemeClr w14:val="tx1"/>
                  </w14:solidFill>
                </w14:textFill>
              </w:rPr>
            </w:pPr>
          </w:p>
        </w:tc>
        <w:tc>
          <w:tcPr>
            <w:tcW w:w="1226" w:type="dxa"/>
            <w:vMerge w:val="continue"/>
          </w:tcPr>
          <w:p w14:paraId="67BE39D1">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1196AE7">
            <w:pPr>
              <w:adjustRightInd w:val="0"/>
              <w:snapToGrid w:val="0"/>
              <w:rPr>
                <w:iCs/>
                <w:sz w:val="18"/>
                <w:szCs w:val="18"/>
              </w:rPr>
            </w:pPr>
            <w:r>
              <w:rPr>
                <w:rFonts w:hint="eastAsia"/>
                <w:iCs/>
                <w:sz w:val="18"/>
                <w:szCs w:val="18"/>
                <w:lang w:bidi="ar"/>
              </w:rPr>
              <w:t>中国现代小说研究</w:t>
            </w:r>
          </w:p>
        </w:tc>
        <w:tc>
          <w:tcPr>
            <w:tcW w:w="1141" w:type="dxa"/>
            <w:shd w:val="clear" w:color="auto" w:fill="auto"/>
            <w:vAlign w:val="center"/>
          </w:tcPr>
          <w:p w14:paraId="06106540">
            <w:pPr>
              <w:jc w:val="center"/>
              <w:rPr>
                <w:iCs/>
                <w:sz w:val="18"/>
                <w:szCs w:val="18"/>
              </w:rPr>
            </w:pPr>
            <w:r>
              <w:rPr>
                <w:iCs/>
                <w:sz w:val="18"/>
                <w:szCs w:val="18"/>
                <w:lang w:bidi="ar"/>
              </w:rPr>
              <w:t>XB0106201</w:t>
            </w:r>
          </w:p>
        </w:tc>
        <w:tc>
          <w:tcPr>
            <w:tcW w:w="649" w:type="dxa"/>
            <w:shd w:val="clear" w:color="auto" w:fill="auto"/>
            <w:vAlign w:val="center"/>
          </w:tcPr>
          <w:p w14:paraId="1B5720B6">
            <w:pPr>
              <w:jc w:val="center"/>
              <w:rPr>
                <w:iCs/>
                <w:sz w:val="18"/>
                <w:szCs w:val="18"/>
              </w:rPr>
            </w:pPr>
            <w:r>
              <w:rPr>
                <w:rFonts w:hint="eastAsia"/>
                <w:iCs/>
                <w:sz w:val="18"/>
                <w:szCs w:val="18"/>
              </w:rPr>
              <w:t>2</w:t>
            </w:r>
          </w:p>
        </w:tc>
        <w:tc>
          <w:tcPr>
            <w:tcW w:w="709" w:type="dxa"/>
            <w:shd w:val="clear" w:color="auto" w:fill="auto"/>
            <w:vAlign w:val="center"/>
          </w:tcPr>
          <w:p w14:paraId="2346CE16">
            <w:pPr>
              <w:jc w:val="center"/>
              <w:rPr>
                <w:iCs/>
                <w:sz w:val="18"/>
                <w:szCs w:val="18"/>
              </w:rPr>
            </w:pPr>
            <w:r>
              <w:rPr>
                <w:rFonts w:hint="eastAsia"/>
                <w:iCs/>
                <w:sz w:val="18"/>
                <w:szCs w:val="18"/>
              </w:rPr>
              <w:t>1</w:t>
            </w:r>
          </w:p>
        </w:tc>
        <w:tc>
          <w:tcPr>
            <w:tcW w:w="1045" w:type="dxa"/>
            <w:shd w:val="clear" w:color="auto" w:fill="auto"/>
            <w:vAlign w:val="center"/>
          </w:tcPr>
          <w:p w14:paraId="46812E1D">
            <w:pPr>
              <w:jc w:val="center"/>
              <w:rPr>
                <w:iCs/>
                <w:sz w:val="18"/>
                <w:szCs w:val="18"/>
              </w:rPr>
            </w:pPr>
            <w:r>
              <w:rPr>
                <w:rFonts w:hint="eastAsia"/>
                <w:iCs/>
                <w:sz w:val="18"/>
                <w:szCs w:val="18"/>
                <w:lang w:bidi="ar"/>
              </w:rPr>
              <w:t>选修</w:t>
            </w:r>
            <w:r>
              <w:rPr>
                <w:iCs/>
                <w:sz w:val="18"/>
                <w:szCs w:val="18"/>
                <w:lang w:bidi="ar"/>
              </w:rPr>
              <w:t>/</w:t>
            </w:r>
            <w:r>
              <w:rPr>
                <w:rFonts w:hint="eastAsia"/>
                <w:iCs/>
                <w:sz w:val="18"/>
                <w:szCs w:val="18"/>
                <w:lang w:bidi="ar"/>
              </w:rPr>
              <w:t>考查</w:t>
            </w:r>
          </w:p>
        </w:tc>
      </w:tr>
      <w:tr w14:paraId="7837E5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7B23F0">
            <w:pPr>
              <w:rPr>
                <w:b/>
                <w:color w:val="000000" w:themeColor="text1"/>
                <w:sz w:val="18"/>
                <w:szCs w:val="18"/>
                <w14:textFill>
                  <w14:solidFill>
                    <w14:schemeClr w14:val="tx1"/>
                  </w14:solidFill>
                </w14:textFill>
              </w:rPr>
            </w:pPr>
          </w:p>
        </w:tc>
        <w:tc>
          <w:tcPr>
            <w:tcW w:w="1226" w:type="dxa"/>
            <w:vMerge w:val="continue"/>
          </w:tcPr>
          <w:p w14:paraId="3638F66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0077D73">
            <w:pPr>
              <w:adjustRightInd w:val="0"/>
              <w:snapToGrid w:val="0"/>
              <w:rPr>
                <w:iCs/>
                <w:sz w:val="18"/>
                <w:szCs w:val="18"/>
                <w:lang w:bidi="ar"/>
              </w:rPr>
            </w:pPr>
            <w:r>
              <w:rPr>
                <w:rFonts w:hint="eastAsia"/>
                <w:iCs/>
                <w:sz w:val="18"/>
                <w:szCs w:val="18"/>
                <w:lang w:bidi="ar"/>
              </w:rPr>
              <w:t>当代文学前沿问题研究</w:t>
            </w:r>
          </w:p>
        </w:tc>
        <w:tc>
          <w:tcPr>
            <w:tcW w:w="1141" w:type="dxa"/>
            <w:shd w:val="clear" w:color="auto" w:fill="auto"/>
            <w:vAlign w:val="center"/>
          </w:tcPr>
          <w:p w14:paraId="43486625">
            <w:pPr>
              <w:jc w:val="center"/>
              <w:rPr>
                <w:iCs/>
                <w:sz w:val="18"/>
                <w:szCs w:val="18"/>
                <w:lang w:bidi="ar"/>
              </w:rPr>
            </w:pPr>
            <w:r>
              <w:rPr>
                <w:iCs/>
                <w:sz w:val="18"/>
                <w:szCs w:val="18"/>
                <w:lang w:bidi="ar"/>
              </w:rPr>
              <w:t>XB0106202</w:t>
            </w:r>
          </w:p>
        </w:tc>
        <w:tc>
          <w:tcPr>
            <w:tcW w:w="649" w:type="dxa"/>
            <w:shd w:val="clear" w:color="auto" w:fill="auto"/>
            <w:vAlign w:val="center"/>
          </w:tcPr>
          <w:p w14:paraId="1F9235BA">
            <w:pPr>
              <w:jc w:val="center"/>
              <w:rPr>
                <w:iCs/>
                <w:sz w:val="18"/>
                <w:szCs w:val="18"/>
              </w:rPr>
            </w:pPr>
            <w:r>
              <w:rPr>
                <w:rFonts w:hint="eastAsia"/>
                <w:iCs/>
                <w:sz w:val="18"/>
                <w:szCs w:val="18"/>
              </w:rPr>
              <w:t>2</w:t>
            </w:r>
          </w:p>
        </w:tc>
        <w:tc>
          <w:tcPr>
            <w:tcW w:w="709" w:type="dxa"/>
            <w:shd w:val="clear" w:color="auto" w:fill="auto"/>
            <w:vAlign w:val="center"/>
          </w:tcPr>
          <w:p w14:paraId="5E924862">
            <w:pPr>
              <w:jc w:val="center"/>
              <w:rPr>
                <w:iCs/>
                <w:sz w:val="18"/>
                <w:szCs w:val="18"/>
              </w:rPr>
            </w:pPr>
            <w:r>
              <w:rPr>
                <w:rFonts w:hint="eastAsia"/>
                <w:iCs/>
                <w:sz w:val="18"/>
                <w:szCs w:val="18"/>
              </w:rPr>
              <w:t>1</w:t>
            </w:r>
          </w:p>
        </w:tc>
        <w:tc>
          <w:tcPr>
            <w:tcW w:w="1045" w:type="dxa"/>
            <w:shd w:val="clear" w:color="auto" w:fill="auto"/>
            <w:vAlign w:val="center"/>
          </w:tcPr>
          <w:p w14:paraId="4FB608DD">
            <w:pPr>
              <w:jc w:val="center"/>
              <w:rPr>
                <w:iCs/>
                <w:sz w:val="18"/>
                <w:szCs w:val="18"/>
                <w:lang w:bidi="ar"/>
              </w:rPr>
            </w:pPr>
            <w:r>
              <w:rPr>
                <w:rFonts w:hint="eastAsia"/>
                <w:iCs/>
                <w:sz w:val="18"/>
                <w:szCs w:val="18"/>
                <w:lang w:bidi="ar"/>
              </w:rPr>
              <w:t>选修</w:t>
            </w:r>
            <w:r>
              <w:rPr>
                <w:iCs/>
                <w:sz w:val="18"/>
                <w:szCs w:val="18"/>
                <w:lang w:bidi="ar"/>
              </w:rPr>
              <w:t>/</w:t>
            </w:r>
            <w:r>
              <w:rPr>
                <w:rFonts w:hint="eastAsia"/>
                <w:iCs/>
                <w:sz w:val="18"/>
                <w:szCs w:val="18"/>
                <w:lang w:bidi="ar"/>
              </w:rPr>
              <w:t>考查</w:t>
            </w:r>
          </w:p>
        </w:tc>
      </w:tr>
      <w:tr w14:paraId="6C2C9F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627F3C2">
            <w:pPr>
              <w:rPr>
                <w:b/>
                <w:color w:val="000000" w:themeColor="text1"/>
                <w:sz w:val="18"/>
                <w:szCs w:val="18"/>
                <w14:textFill>
                  <w14:solidFill>
                    <w14:schemeClr w14:val="tx1"/>
                  </w14:solidFill>
                </w14:textFill>
              </w:rPr>
            </w:pPr>
          </w:p>
        </w:tc>
        <w:tc>
          <w:tcPr>
            <w:tcW w:w="1226" w:type="dxa"/>
            <w:vMerge w:val="continue"/>
          </w:tcPr>
          <w:p w14:paraId="475F8ABC">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CE9FEB3">
            <w:pPr>
              <w:adjustRightInd w:val="0"/>
              <w:snapToGrid w:val="0"/>
              <w:rPr>
                <w:iCs/>
                <w:sz w:val="18"/>
                <w:szCs w:val="18"/>
                <w:lang w:bidi="ar"/>
              </w:rPr>
            </w:pPr>
            <w:r>
              <w:rPr>
                <w:rFonts w:hint="eastAsia"/>
                <w:iCs/>
                <w:sz w:val="18"/>
                <w:szCs w:val="18"/>
                <w:lang w:bidi="ar"/>
              </w:rPr>
              <w:t>鲁迅研究</w:t>
            </w:r>
          </w:p>
        </w:tc>
        <w:tc>
          <w:tcPr>
            <w:tcW w:w="1141" w:type="dxa"/>
            <w:shd w:val="clear" w:color="auto" w:fill="auto"/>
            <w:vAlign w:val="center"/>
          </w:tcPr>
          <w:p w14:paraId="3AA53D03">
            <w:pPr>
              <w:jc w:val="center"/>
              <w:rPr>
                <w:rFonts w:hint="eastAsia" w:eastAsia="宋体"/>
                <w:iCs/>
                <w:sz w:val="18"/>
                <w:szCs w:val="18"/>
                <w:lang w:val="en-US" w:eastAsia="zh-CN" w:bidi="ar"/>
              </w:rPr>
            </w:pPr>
            <w:r>
              <w:rPr>
                <w:iCs/>
                <w:sz w:val="18"/>
                <w:szCs w:val="18"/>
                <w:lang w:bidi="ar"/>
              </w:rPr>
              <w:t>XB010620</w:t>
            </w:r>
            <w:ins w:id="13" w:author="杰" w:date="2025-06-23T15:24:41Z">
              <w:r>
                <w:rPr>
                  <w:rFonts w:hint="eastAsia"/>
                  <w:iCs/>
                  <w:sz w:val="18"/>
                  <w:szCs w:val="18"/>
                  <w:lang w:val="en-US" w:eastAsia="zh-CN" w:bidi="ar"/>
                </w:rPr>
                <w:t>5</w:t>
              </w:r>
            </w:ins>
          </w:p>
        </w:tc>
        <w:tc>
          <w:tcPr>
            <w:tcW w:w="649" w:type="dxa"/>
            <w:shd w:val="clear" w:color="auto" w:fill="auto"/>
            <w:vAlign w:val="center"/>
          </w:tcPr>
          <w:p w14:paraId="5DC82C8A">
            <w:pPr>
              <w:jc w:val="center"/>
              <w:rPr>
                <w:iCs/>
                <w:sz w:val="18"/>
                <w:szCs w:val="18"/>
              </w:rPr>
            </w:pPr>
            <w:r>
              <w:rPr>
                <w:rFonts w:hint="eastAsia"/>
                <w:iCs/>
                <w:sz w:val="18"/>
                <w:szCs w:val="18"/>
              </w:rPr>
              <w:t>2</w:t>
            </w:r>
          </w:p>
        </w:tc>
        <w:tc>
          <w:tcPr>
            <w:tcW w:w="709" w:type="dxa"/>
            <w:shd w:val="clear" w:color="auto" w:fill="auto"/>
            <w:vAlign w:val="center"/>
          </w:tcPr>
          <w:p w14:paraId="0A368530">
            <w:pPr>
              <w:jc w:val="center"/>
              <w:rPr>
                <w:iCs/>
                <w:sz w:val="18"/>
                <w:szCs w:val="18"/>
              </w:rPr>
            </w:pPr>
            <w:r>
              <w:rPr>
                <w:rFonts w:hint="eastAsia"/>
                <w:iCs/>
                <w:sz w:val="18"/>
                <w:szCs w:val="18"/>
              </w:rPr>
              <w:t>1</w:t>
            </w:r>
          </w:p>
        </w:tc>
        <w:tc>
          <w:tcPr>
            <w:tcW w:w="1045" w:type="dxa"/>
            <w:shd w:val="clear" w:color="auto" w:fill="auto"/>
            <w:vAlign w:val="center"/>
          </w:tcPr>
          <w:p w14:paraId="00A3360F">
            <w:pPr>
              <w:jc w:val="center"/>
              <w:rPr>
                <w:iCs/>
                <w:sz w:val="18"/>
                <w:szCs w:val="18"/>
                <w:lang w:bidi="ar"/>
              </w:rPr>
            </w:pPr>
            <w:r>
              <w:rPr>
                <w:rFonts w:hint="eastAsia"/>
                <w:iCs/>
                <w:sz w:val="18"/>
                <w:szCs w:val="18"/>
                <w:lang w:bidi="ar"/>
              </w:rPr>
              <w:t>选修</w:t>
            </w:r>
            <w:r>
              <w:rPr>
                <w:iCs/>
                <w:sz w:val="18"/>
                <w:szCs w:val="18"/>
                <w:lang w:bidi="ar"/>
              </w:rPr>
              <w:t>/</w:t>
            </w:r>
            <w:r>
              <w:rPr>
                <w:rFonts w:hint="eastAsia"/>
                <w:iCs/>
                <w:sz w:val="18"/>
                <w:szCs w:val="18"/>
                <w:lang w:bidi="ar"/>
              </w:rPr>
              <w:t>考查</w:t>
            </w:r>
          </w:p>
        </w:tc>
      </w:tr>
      <w:tr w14:paraId="51668A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2153768">
            <w:pPr>
              <w:rPr>
                <w:b/>
                <w:color w:val="000000" w:themeColor="text1"/>
                <w:sz w:val="18"/>
                <w:szCs w:val="18"/>
                <w14:textFill>
                  <w14:solidFill>
                    <w14:schemeClr w14:val="tx1"/>
                  </w14:solidFill>
                </w14:textFill>
              </w:rPr>
            </w:pPr>
          </w:p>
        </w:tc>
        <w:tc>
          <w:tcPr>
            <w:tcW w:w="1226" w:type="dxa"/>
            <w:vMerge w:val="continue"/>
          </w:tcPr>
          <w:p w14:paraId="626B2ED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736C670">
            <w:pPr>
              <w:adjustRightInd w:val="0"/>
              <w:snapToGrid w:val="0"/>
              <w:rPr>
                <w:iCs/>
                <w:sz w:val="18"/>
                <w:szCs w:val="18"/>
                <w:lang w:bidi="ar"/>
              </w:rPr>
            </w:pPr>
            <w:r>
              <w:rPr>
                <w:rFonts w:hint="eastAsia"/>
                <w:iCs/>
                <w:sz w:val="18"/>
                <w:szCs w:val="18"/>
                <w:lang w:bidi="ar"/>
              </w:rPr>
              <w:t>区域文化专题研究（刘勇）</w:t>
            </w:r>
          </w:p>
        </w:tc>
        <w:tc>
          <w:tcPr>
            <w:tcW w:w="1141" w:type="dxa"/>
            <w:shd w:val="clear" w:color="auto" w:fill="auto"/>
            <w:vAlign w:val="center"/>
          </w:tcPr>
          <w:p w14:paraId="7586AA96">
            <w:pPr>
              <w:jc w:val="center"/>
              <w:rPr>
                <w:iCs/>
                <w:sz w:val="18"/>
                <w:szCs w:val="18"/>
                <w:lang w:bidi="ar"/>
              </w:rPr>
            </w:pPr>
            <w:r>
              <w:rPr>
                <w:iCs/>
                <w:sz w:val="18"/>
                <w:szCs w:val="18"/>
                <w:lang w:bidi="ar"/>
              </w:rPr>
              <w:t>XB010620</w:t>
            </w:r>
            <w:ins w:id="14" w:author="杰" w:date="2025-06-23T15:21:14Z">
              <w:r>
                <w:rPr>
                  <w:rFonts w:hint="eastAsia"/>
                  <w:iCs/>
                  <w:sz w:val="18"/>
                  <w:szCs w:val="18"/>
                  <w:lang w:val="en-US" w:eastAsia="zh-CN" w:bidi="ar"/>
                </w:rPr>
                <w:t>3</w:t>
              </w:r>
            </w:ins>
          </w:p>
        </w:tc>
        <w:tc>
          <w:tcPr>
            <w:tcW w:w="649" w:type="dxa"/>
            <w:shd w:val="clear" w:color="auto" w:fill="auto"/>
            <w:vAlign w:val="center"/>
          </w:tcPr>
          <w:p w14:paraId="5B13E36C">
            <w:pPr>
              <w:jc w:val="center"/>
              <w:rPr>
                <w:iCs/>
                <w:sz w:val="18"/>
                <w:szCs w:val="18"/>
              </w:rPr>
            </w:pPr>
            <w:r>
              <w:rPr>
                <w:rFonts w:hint="eastAsia"/>
                <w:iCs/>
                <w:sz w:val="18"/>
                <w:szCs w:val="18"/>
              </w:rPr>
              <w:t>0</w:t>
            </w:r>
          </w:p>
        </w:tc>
        <w:tc>
          <w:tcPr>
            <w:tcW w:w="709" w:type="dxa"/>
            <w:shd w:val="clear" w:color="auto" w:fill="auto"/>
            <w:vAlign w:val="center"/>
          </w:tcPr>
          <w:p w14:paraId="297DE8D2">
            <w:pPr>
              <w:jc w:val="center"/>
              <w:rPr>
                <w:iCs/>
                <w:sz w:val="18"/>
                <w:szCs w:val="18"/>
              </w:rPr>
            </w:pPr>
            <w:r>
              <w:rPr>
                <w:rFonts w:hint="eastAsia"/>
                <w:iCs/>
                <w:sz w:val="18"/>
                <w:szCs w:val="18"/>
              </w:rPr>
              <w:t>2</w:t>
            </w:r>
          </w:p>
        </w:tc>
        <w:tc>
          <w:tcPr>
            <w:tcW w:w="1045" w:type="dxa"/>
            <w:shd w:val="clear" w:color="auto" w:fill="auto"/>
            <w:vAlign w:val="center"/>
          </w:tcPr>
          <w:p w14:paraId="614FC47E">
            <w:pPr>
              <w:jc w:val="center"/>
              <w:rPr>
                <w:iCs/>
                <w:sz w:val="18"/>
                <w:szCs w:val="18"/>
                <w:lang w:bidi="ar"/>
              </w:rPr>
            </w:pPr>
            <w:r>
              <w:rPr>
                <w:rFonts w:hint="eastAsia"/>
                <w:iCs/>
                <w:sz w:val="18"/>
                <w:szCs w:val="18"/>
                <w:lang w:bidi="ar"/>
              </w:rPr>
              <w:t>选修/考查</w:t>
            </w:r>
          </w:p>
        </w:tc>
      </w:tr>
      <w:tr w14:paraId="5A9315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571" w:type="dxa"/>
            <w:vMerge w:val="continue"/>
          </w:tcPr>
          <w:p w14:paraId="69544FF7">
            <w:pPr>
              <w:rPr>
                <w:b/>
                <w:color w:val="000000" w:themeColor="text1"/>
                <w:sz w:val="18"/>
                <w:szCs w:val="18"/>
                <w14:textFill>
                  <w14:solidFill>
                    <w14:schemeClr w14:val="tx1"/>
                  </w14:solidFill>
                </w14:textFill>
              </w:rPr>
            </w:pPr>
          </w:p>
        </w:tc>
        <w:tc>
          <w:tcPr>
            <w:tcW w:w="1226" w:type="dxa"/>
            <w:vMerge w:val="restart"/>
            <w:vAlign w:val="center"/>
          </w:tcPr>
          <w:p w14:paraId="5AF2BB01">
            <w:pPr>
              <w:adjustRightInd w:val="0"/>
              <w:snapToGrid w:val="0"/>
              <w:jc w:val="left"/>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比较文学与世界文学方向选修课</w:t>
            </w: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14:textFill>
                  <w14:solidFill>
                    <w14:schemeClr w14:val="tx1"/>
                  </w14:solidFill>
                </w14:textFill>
              </w:rPr>
              <w:t>本方向研究生至少选修5</w:t>
            </w:r>
            <w:bookmarkStart w:id="1" w:name="_GoBack"/>
            <w:bookmarkEnd w:id="1"/>
            <w:r>
              <w:rPr>
                <w:rFonts w:hint="eastAsia"/>
                <w:b/>
                <w:color w:val="000000" w:themeColor="text1"/>
                <w:sz w:val="18"/>
                <w:szCs w:val="18"/>
                <w14:textFill>
                  <w14:solidFill>
                    <w14:schemeClr w14:val="tx1"/>
                  </w14:solidFill>
                </w14:textFill>
              </w:rPr>
              <w:t>学分</w:t>
            </w:r>
            <w:r>
              <w:rPr>
                <w:rFonts w:hint="eastAsia"/>
                <w:b/>
                <w:color w:val="000000" w:themeColor="text1"/>
                <w:sz w:val="18"/>
                <w:szCs w:val="18"/>
                <w:lang w:eastAsia="zh-CN"/>
                <w14:textFill>
                  <w14:solidFill>
                    <w14:schemeClr w14:val="tx1"/>
                  </w14:solidFill>
                </w14:textFill>
              </w:rPr>
              <w:t>）</w:t>
            </w:r>
          </w:p>
        </w:tc>
        <w:tc>
          <w:tcPr>
            <w:tcW w:w="3516" w:type="dxa"/>
            <w:shd w:val="clear" w:color="auto" w:fill="auto"/>
            <w:vAlign w:val="center"/>
          </w:tcPr>
          <w:p w14:paraId="4442A037">
            <w:pPr>
              <w:jc w:val="left"/>
              <w:rPr>
                <w:i/>
                <w:color w:val="FF0000"/>
                <w:sz w:val="18"/>
                <w:szCs w:val="18"/>
              </w:rPr>
            </w:pPr>
            <w:r>
              <w:rPr>
                <w:rFonts w:hint="eastAsia"/>
                <w:sz w:val="18"/>
                <w:szCs w:val="18"/>
              </w:rPr>
              <w:t>文学跨界研究专题</w:t>
            </w:r>
          </w:p>
        </w:tc>
        <w:tc>
          <w:tcPr>
            <w:tcW w:w="1141" w:type="dxa"/>
            <w:shd w:val="clear" w:color="auto" w:fill="auto"/>
            <w:vAlign w:val="center"/>
          </w:tcPr>
          <w:p w14:paraId="7FC5BA6C">
            <w:pPr>
              <w:jc w:val="center"/>
              <w:rPr>
                <w:color w:val="FF0000"/>
                <w:sz w:val="18"/>
                <w:szCs w:val="18"/>
              </w:rPr>
            </w:pPr>
            <w:r>
              <w:rPr>
                <w:rFonts w:hint="eastAsia"/>
                <w:sz w:val="18"/>
                <w:szCs w:val="18"/>
              </w:rPr>
              <w:t>XB0108101</w:t>
            </w:r>
          </w:p>
        </w:tc>
        <w:tc>
          <w:tcPr>
            <w:tcW w:w="649" w:type="dxa"/>
            <w:shd w:val="clear" w:color="auto" w:fill="auto"/>
            <w:vAlign w:val="center"/>
          </w:tcPr>
          <w:p w14:paraId="3B90D667">
            <w:pPr>
              <w:jc w:val="center"/>
              <w:rPr>
                <w:color w:val="FF0000"/>
              </w:rPr>
            </w:pPr>
            <w:r>
              <w:rPr>
                <w:rFonts w:hint="eastAsia"/>
                <w:sz w:val="18"/>
                <w:szCs w:val="18"/>
              </w:rPr>
              <w:t>3</w:t>
            </w:r>
          </w:p>
        </w:tc>
        <w:tc>
          <w:tcPr>
            <w:tcW w:w="709" w:type="dxa"/>
            <w:shd w:val="clear" w:color="auto" w:fill="auto"/>
            <w:vAlign w:val="center"/>
          </w:tcPr>
          <w:p w14:paraId="15D6956C">
            <w:pPr>
              <w:jc w:val="center"/>
              <w:rPr>
                <w:color w:val="FF0000"/>
              </w:rPr>
            </w:pPr>
            <w:r>
              <w:rPr>
                <w:rFonts w:hint="eastAsia"/>
                <w:sz w:val="18"/>
                <w:szCs w:val="18"/>
              </w:rPr>
              <w:t>1</w:t>
            </w:r>
          </w:p>
        </w:tc>
        <w:tc>
          <w:tcPr>
            <w:tcW w:w="1045" w:type="dxa"/>
            <w:vAlign w:val="center"/>
          </w:tcPr>
          <w:p w14:paraId="4F250A93">
            <w:pPr>
              <w:adjustRightInd w:val="0"/>
              <w:snapToGrid w:val="0"/>
              <w:jc w:val="center"/>
              <w:rPr>
                <w:color w:val="000000" w:themeColor="text1"/>
                <w:sz w:val="18"/>
                <w:szCs w:val="18"/>
                <w14:textFill>
                  <w14:solidFill>
                    <w14:schemeClr w14:val="tx1"/>
                  </w14:solidFill>
                </w14:textFill>
              </w:rPr>
            </w:pPr>
            <w:r>
              <w:rPr>
                <w:rFonts w:hint="eastAsia"/>
                <w:iCs/>
                <w:sz w:val="18"/>
                <w:szCs w:val="18"/>
                <w:lang w:bidi="ar"/>
              </w:rPr>
              <w:t>选修/考查</w:t>
            </w:r>
          </w:p>
        </w:tc>
      </w:tr>
      <w:tr w14:paraId="4BDD17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571" w:type="dxa"/>
            <w:vMerge w:val="continue"/>
          </w:tcPr>
          <w:p w14:paraId="17D4E249">
            <w:pPr>
              <w:rPr>
                <w:b/>
                <w:color w:val="000000" w:themeColor="text1"/>
                <w:sz w:val="18"/>
                <w:szCs w:val="18"/>
                <w14:textFill>
                  <w14:solidFill>
                    <w14:schemeClr w14:val="tx1"/>
                  </w14:solidFill>
                </w14:textFill>
              </w:rPr>
            </w:pPr>
          </w:p>
        </w:tc>
        <w:tc>
          <w:tcPr>
            <w:tcW w:w="1226" w:type="dxa"/>
            <w:vMerge w:val="continue"/>
          </w:tcPr>
          <w:p w14:paraId="434F595C">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7FFE2162">
            <w:pPr>
              <w:jc w:val="left"/>
              <w:rPr>
                <w:i/>
                <w:color w:val="FF0000"/>
                <w:sz w:val="18"/>
                <w:szCs w:val="18"/>
              </w:rPr>
            </w:pPr>
            <w:r>
              <w:rPr>
                <w:rFonts w:hint="eastAsia"/>
                <w:sz w:val="18"/>
                <w:szCs w:val="18"/>
              </w:rPr>
              <w:t>外国诗歌研究专题</w:t>
            </w:r>
          </w:p>
        </w:tc>
        <w:tc>
          <w:tcPr>
            <w:tcW w:w="1141" w:type="dxa"/>
            <w:shd w:val="clear" w:color="auto" w:fill="auto"/>
            <w:vAlign w:val="center"/>
          </w:tcPr>
          <w:p w14:paraId="6F5C4F58">
            <w:pPr>
              <w:jc w:val="center"/>
              <w:rPr>
                <w:color w:val="FF0000"/>
                <w:sz w:val="18"/>
                <w:szCs w:val="18"/>
              </w:rPr>
            </w:pPr>
            <w:r>
              <w:rPr>
                <w:rFonts w:hint="eastAsia"/>
                <w:sz w:val="18"/>
                <w:szCs w:val="18"/>
              </w:rPr>
              <w:t>XB0108102</w:t>
            </w:r>
          </w:p>
        </w:tc>
        <w:tc>
          <w:tcPr>
            <w:tcW w:w="649" w:type="dxa"/>
            <w:shd w:val="clear" w:color="auto" w:fill="auto"/>
            <w:vAlign w:val="center"/>
          </w:tcPr>
          <w:p w14:paraId="23499181">
            <w:pPr>
              <w:jc w:val="center"/>
              <w:rPr>
                <w:color w:val="FF0000"/>
              </w:rPr>
            </w:pPr>
            <w:r>
              <w:rPr>
                <w:sz w:val="18"/>
                <w:szCs w:val="18"/>
              </w:rPr>
              <w:t>2</w:t>
            </w:r>
          </w:p>
        </w:tc>
        <w:tc>
          <w:tcPr>
            <w:tcW w:w="709" w:type="dxa"/>
            <w:shd w:val="clear" w:color="auto" w:fill="auto"/>
            <w:vAlign w:val="center"/>
          </w:tcPr>
          <w:p w14:paraId="6847705F">
            <w:pPr>
              <w:jc w:val="center"/>
              <w:rPr>
                <w:color w:val="FF0000"/>
              </w:rPr>
            </w:pPr>
            <w:r>
              <w:rPr>
                <w:rFonts w:hint="eastAsia"/>
                <w:sz w:val="18"/>
                <w:szCs w:val="18"/>
              </w:rPr>
              <w:t>1</w:t>
            </w:r>
          </w:p>
        </w:tc>
        <w:tc>
          <w:tcPr>
            <w:tcW w:w="1045" w:type="dxa"/>
            <w:vAlign w:val="center"/>
          </w:tcPr>
          <w:p w14:paraId="5371A13A">
            <w:pPr>
              <w:jc w:val="center"/>
              <w:rPr>
                <w:color w:val="000000" w:themeColor="text1"/>
                <w:sz w:val="18"/>
                <w:szCs w:val="18"/>
                <w14:textFill>
                  <w14:solidFill>
                    <w14:schemeClr w14:val="tx1"/>
                  </w14:solidFill>
                </w14:textFill>
              </w:rPr>
            </w:pPr>
            <w:r>
              <w:rPr>
                <w:rFonts w:hint="eastAsia"/>
                <w:iCs/>
                <w:sz w:val="18"/>
                <w:szCs w:val="18"/>
                <w:lang w:bidi="ar"/>
              </w:rPr>
              <w:t>选修/考查</w:t>
            </w:r>
          </w:p>
        </w:tc>
      </w:tr>
      <w:tr w14:paraId="063577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jc w:val="center"/>
        </w:trPr>
        <w:tc>
          <w:tcPr>
            <w:tcW w:w="571" w:type="dxa"/>
            <w:vMerge w:val="continue"/>
          </w:tcPr>
          <w:p w14:paraId="0131D174">
            <w:pPr>
              <w:rPr>
                <w:b/>
                <w:color w:val="000000" w:themeColor="text1"/>
                <w:sz w:val="18"/>
                <w:szCs w:val="18"/>
                <w14:textFill>
                  <w14:solidFill>
                    <w14:schemeClr w14:val="tx1"/>
                  </w14:solidFill>
                </w14:textFill>
              </w:rPr>
            </w:pPr>
          </w:p>
        </w:tc>
        <w:tc>
          <w:tcPr>
            <w:tcW w:w="1226" w:type="dxa"/>
            <w:vMerge w:val="continue"/>
          </w:tcPr>
          <w:p w14:paraId="3029A566">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D62E981">
            <w:pPr>
              <w:jc w:val="left"/>
              <w:rPr>
                <w:i/>
                <w:color w:val="FF0000"/>
                <w:sz w:val="18"/>
                <w:szCs w:val="18"/>
              </w:rPr>
            </w:pPr>
            <w:r>
              <w:rPr>
                <w:rFonts w:hint="eastAsia"/>
                <w:sz w:val="18"/>
                <w:szCs w:val="18"/>
              </w:rPr>
              <w:t>中外文论比较研究</w:t>
            </w:r>
          </w:p>
        </w:tc>
        <w:tc>
          <w:tcPr>
            <w:tcW w:w="1141" w:type="dxa"/>
            <w:shd w:val="clear" w:color="auto" w:fill="auto"/>
            <w:vAlign w:val="center"/>
          </w:tcPr>
          <w:p w14:paraId="13A6620F">
            <w:pPr>
              <w:jc w:val="center"/>
              <w:rPr>
                <w:color w:val="FF0000"/>
                <w:sz w:val="18"/>
                <w:szCs w:val="18"/>
              </w:rPr>
            </w:pPr>
            <w:r>
              <w:rPr>
                <w:rFonts w:hint="eastAsia"/>
                <w:sz w:val="18"/>
                <w:szCs w:val="18"/>
              </w:rPr>
              <w:t>XB0108103</w:t>
            </w:r>
          </w:p>
        </w:tc>
        <w:tc>
          <w:tcPr>
            <w:tcW w:w="649" w:type="dxa"/>
            <w:shd w:val="clear" w:color="auto" w:fill="auto"/>
            <w:vAlign w:val="center"/>
          </w:tcPr>
          <w:p w14:paraId="423D1149">
            <w:pPr>
              <w:jc w:val="center"/>
              <w:rPr>
                <w:color w:val="FF0000"/>
                <w:sz w:val="18"/>
                <w:szCs w:val="18"/>
              </w:rPr>
            </w:pPr>
            <w:r>
              <w:rPr>
                <w:rFonts w:hint="eastAsia"/>
                <w:sz w:val="18"/>
                <w:szCs w:val="18"/>
              </w:rPr>
              <w:t>2</w:t>
            </w:r>
          </w:p>
        </w:tc>
        <w:tc>
          <w:tcPr>
            <w:tcW w:w="709" w:type="dxa"/>
            <w:shd w:val="clear" w:color="auto" w:fill="auto"/>
            <w:vAlign w:val="center"/>
          </w:tcPr>
          <w:p w14:paraId="722B0F4B">
            <w:pPr>
              <w:jc w:val="center"/>
              <w:rPr>
                <w:color w:val="FF0000"/>
                <w:sz w:val="18"/>
                <w:szCs w:val="18"/>
              </w:rPr>
            </w:pPr>
            <w:r>
              <w:rPr>
                <w:rFonts w:hint="eastAsia"/>
                <w:sz w:val="18"/>
                <w:szCs w:val="18"/>
              </w:rPr>
              <w:t>1</w:t>
            </w:r>
          </w:p>
        </w:tc>
        <w:tc>
          <w:tcPr>
            <w:tcW w:w="1045" w:type="dxa"/>
            <w:vAlign w:val="center"/>
          </w:tcPr>
          <w:p w14:paraId="28D7E574">
            <w:pPr>
              <w:jc w:val="center"/>
              <w:rPr>
                <w:color w:val="000000" w:themeColor="text1"/>
                <w:sz w:val="18"/>
                <w:szCs w:val="18"/>
                <w14:textFill>
                  <w14:solidFill>
                    <w14:schemeClr w14:val="tx1"/>
                  </w14:solidFill>
                </w14:textFill>
              </w:rPr>
            </w:pPr>
            <w:r>
              <w:rPr>
                <w:rFonts w:hint="eastAsia"/>
                <w:iCs/>
                <w:sz w:val="18"/>
                <w:szCs w:val="18"/>
                <w:lang w:bidi="ar"/>
              </w:rPr>
              <w:t>选修/考查</w:t>
            </w:r>
          </w:p>
        </w:tc>
      </w:tr>
      <w:tr w14:paraId="6583C6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D96E44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76A62EBF">
            <w:pPr>
              <w:jc w:val="center"/>
              <w:rPr>
                <w:b/>
                <w:color w:val="000000" w:themeColor="text1"/>
                <w:sz w:val="18"/>
                <w:szCs w:val="18"/>
                <w14:textFill>
                  <w14:solidFill>
                    <w14:schemeClr w14:val="tx1"/>
                  </w14:solidFill>
                </w14:textFill>
              </w:rPr>
            </w:pPr>
          </w:p>
        </w:tc>
        <w:tc>
          <w:tcPr>
            <w:tcW w:w="1226" w:type="dxa"/>
            <w:vMerge w:val="restart"/>
            <w:vAlign w:val="center"/>
          </w:tcPr>
          <w:p w14:paraId="13056D6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2B6C37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141" w:type="dxa"/>
            <w:vAlign w:val="center"/>
          </w:tcPr>
          <w:p w14:paraId="0369476B">
            <w:pPr>
              <w:jc w:val="center"/>
              <w:rPr>
                <w:color w:val="000000" w:themeColor="text1"/>
                <w:sz w:val="18"/>
                <w:szCs w:val="18"/>
                <w14:textFill>
                  <w14:solidFill>
                    <w14:schemeClr w14:val="tx1"/>
                  </w14:solidFill>
                </w14:textFill>
              </w:rPr>
            </w:pPr>
          </w:p>
        </w:tc>
        <w:tc>
          <w:tcPr>
            <w:tcW w:w="649" w:type="dxa"/>
            <w:vAlign w:val="center"/>
          </w:tcPr>
          <w:p w14:paraId="466A3666">
            <w:pPr>
              <w:jc w:val="center"/>
              <w:rPr>
                <w:color w:val="000000" w:themeColor="text1"/>
                <w:sz w:val="18"/>
                <w:szCs w:val="18"/>
                <w14:textFill>
                  <w14:solidFill>
                    <w14:schemeClr w14:val="tx1"/>
                  </w14:solidFill>
                </w14:textFill>
              </w:rPr>
            </w:pPr>
          </w:p>
        </w:tc>
        <w:tc>
          <w:tcPr>
            <w:tcW w:w="709" w:type="dxa"/>
            <w:vAlign w:val="center"/>
          </w:tcPr>
          <w:p w14:paraId="12079F2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311350D6">
            <w:pPr>
              <w:jc w:val="center"/>
              <w:rPr>
                <w:i/>
                <w:color w:val="FF0000"/>
                <w:sz w:val="18"/>
                <w:szCs w:val="18"/>
              </w:rPr>
            </w:pPr>
          </w:p>
        </w:tc>
      </w:tr>
      <w:tr w14:paraId="2FDD7D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33803DCB">
            <w:pPr>
              <w:jc w:val="center"/>
              <w:rPr>
                <w:b/>
                <w:color w:val="000000" w:themeColor="text1"/>
                <w:sz w:val="18"/>
                <w:szCs w:val="18"/>
                <w14:textFill>
                  <w14:solidFill>
                    <w14:schemeClr w14:val="tx1"/>
                  </w14:solidFill>
                </w14:textFill>
              </w:rPr>
            </w:pPr>
          </w:p>
        </w:tc>
        <w:tc>
          <w:tcPr>
            <w:tcW w:w="1226" w:type="dxa"/>
            <w:vMerge w:val="continue"/>
            <w:vAlign w:val="center"/>
          </w:tcPr>
          <w:p w14:paraId="5B3458C3">
            <w:pPr>
              <w:jc w:val="center"/>
              <w:rPr>
                <w:b/>
                <w:color w:val="000000" w:themeColor="text1"/>
                <w:sz w:val="18"/>
                <w:szCs w:val="18"/>
                <w14:textFill>
                  <w14:solidFill>
                    <w14:schemeClr w14:val="tx1"/>
                  </w14:solidFill>
                </w14:textFill>
              </w:rPr>
            </w:pPr>
          </w:p>
        </w:tc>
        <w:tc>
          <w:tcPr>
            <w:tcW w:w="3516" w:type="dxa"/>
            <w:vAlign w:val="center"/>
          </w:tcPr>
          <w:p w14:paraId="5A51366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141" w:type="dxa"/>
            <w:vAlign w:val="center"/>
          </w:tcPr>
          <w:p w14:paraId="3C41A3B7">
            <w:pPr>
              <w:jc w:val="center"/>
              <w:rPr>
                <w:color w:val="000000" w:themeColor="text1"/>
                <w:sz w:val="18"/>
                <w:szCs w:val="18"/>
                <w14:textFill>
                  <w14:solidFill>
                    <w14:schemeClr w14:val="tx1"/>
                  </w14:solidFill>
                </w14:textFill>
              </w:rPr>
            </w:pPr>
          </w:p>
        </w:tc>
        <w:tc>
          <w:tcPr>
            <w:tcW w:w="649" w:type="dxa"/>
            <w:vAlign w:val="center"/>
          </w:tcPr>
          <w:p w14:paraId="27E4257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B454B43">
            <w:pPr>
              <w:jc w:val="center"/>
              <w:rPr>
                <w:color w:val="000000" w:themeColor="text1"/>
                <w:sz w:val="18"/>
                <w:szCs w:val="18"/>
                <w14:textFill>
                  <w14:solidFill>
                    <w14:schemeClr w14:val="tx1"/>
                  </w14:solidFill>
                </w14:textFill>
              </w:rPr>
            </w:pPr>
          </w:p>
        </w:tc>
        <w:tc>
          <w:tcPr>
            <w:tcW w:w="1045" w:type="dxa"/>
            <w:vMerge w:val="continue"/>
            <w:vAlign w:val="center"/>
          </w:tcPr>
          <w:p w14:paraId="54568C6F">
            <w:pPr>
              <w:jc w:val="center"/>
              <w:rPr>
                <w:color w:val="000000" w:themeColor="text1"/>
                <w:sz w:val="18"/>
                <w:szCs w:val="18"/>
                <w14:textFill>
                  <w14:solidFill>
                    <w14:schemeClr w14:val="tx1"/>
                  </w14:solidFill>
                </w14:textFill>
              </w:rPr>
            </w:pPr>
          </w:p>
        </w:tc>
      </w:tr>
      <w:tr w14:paraId="3AAD0B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5D20C24">
            <w:pPr>
              <w:rPr>
                <w:b/>
                <w:color w:val="000000" w:themeColor="text1"/>
                <w:sz w:val="18"/>
                <w:szCs w:val="18"/>
                <w14:textFill>
                  <w14:solidFill>
                    <w14:schemeClr w14:val="tx1"/>
                  </w14:solidFill>
                </w14:textFill>
              </w:rPr>
            </w:pPr>
          </w:p>
        </w:tc>
        <w:tc>
          <w:tcPr>
            <w:tcW w:w="1226" w:type="dxa"/>
            <w:vMerge w:val="restart"/>
            <w:vAlign w:val="center"/>
          </w:tcPr>
          <w:p w14:paraId="6870A1B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004BB47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141" w:type="dxa"/>
            <w:vAlign w:val="center"/>
          </w:tcPr>
          <w:p w14:paraId="0495A47A">
            <w:pPr>
              <w:jc w:val="center"/>
              <w:rPr>
                <w:color w:val="000000" w:themeColor="text1"/>
                <w:sz w:val="18"/>
                <w:szCs w:val="18"/>
                <w14:textFill>
                  <w14:solidFill>
                    <w14:schemeClr w14:val="tx1"/>
                  </w14:solidFill>
                </w14:textFill>
              </w:rPr>
            </w:pPr>
          </w:p>
        </w:tc>
        <w:tc>
          <w:tcPr>
            <w:tcW w:w="649" w:type="dxa"/>
            <w:vAlign w:val="center"/>
          </w:tcPr>
          <w:p w14:paraId="261CFA65">
            <w:pPr>
              <w:jc w:val="center"/>
              <w:rPr>
                <w:color w:val="000000" w:themeColor="text1"/>
                <w:sz w:val="18"/>
                <w:szCs w:val="18"/>
                <w14:textFill>
                  <w14:solidFill>
                    <w14:schemeClr w14:val="tx1"/>
                  </w14:solidFill>
                </w14:textFill>
              </w:rPr>
            </w:pPr>
          </w:p>
        </w:tc>
        <w:tc>
          <w:tcPr>
            <w:tcW w:w="709" w:type="dxa"/>
            <w:vAlign w:val="center"/>
          </w:tcPr>
          <w:p w14:paraId="7A2028B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restart"/>
            <w:vAlign w:val="center"/>
          </w:tcPr>
          <w:p w14:paraId="0EC7D3B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516E42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C7521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7E78E6A">
            <w:pPr>
              <w:rPr>
                <w:b/>
                <w:color w:val="000000" w:themeColor="text1"/>
                <w:sz w:val="18"/>
                <w:szCs w:val="18"/>
                <w14:textFill>
                  <w14:solidFill>
                    <w14:schemeClr w14:val="tx1"/>
                  </w14:solidFill>
                </w14:textFill>
              </w:rPr>
            </w:pPr>
          </w:p>
        </w:tc>
        <w:tc>
          <w:tcPr>
            <w:tcW w:w="1226" w:type="dxa"/>
            <w:vMerge w:val="continue"/>
            <w:vAlign w:val="center"/>
          </w:tcPr>
          <w:p w14:paraId="2D2584C7">
            <w:pPr>
              <w:jc w:val="center"/>
              <w:rPr>
                <w:b/>
                <w:color w:val="000000" w:themeColor="text1"/>
                <w:sz w:val="18"/>
                <w:szCs w:val="18"/>
                <w14:textFill>
                  <w14:solidFill>
                    <w14:schemeClr w14:val="tx1"/>
                  </w14:solidFill>
                </w14:textFill>
              </w:rPr>
            </w:pPr>
          </w:p>
        </w:tc>
        <w:tc>
          <w:tcPr>
            <w:tcW w:w="3516" w:type="dxa"/>
            <w:vAlign w:val="center"/>
          </w:tcPr>
          <w:p w14:paraId="6E5FA84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141" w:type="dxa"/>
            <w:vAlign w:val="center"/>
          </w:tcPr>
          <w:p w14:paraId="32F1BF17">
            <w:pPr>
              <w:jc w:val="center"/>
              <w:rPr>
                <w:color w:val="000000" w:themeColor="text1"/>
                <w:sz w:val="18"/>
                <w:szCs w:val="18"/>
                <w14:textFill>
                  <w14:solidFill>
                    <w14:schemeClr w14:val="tx1"/>
                  </w14:solidFill>
                </w14:textFill>
              </w:rPr>
            </w:pPr>
          </w:p>
        </w:tc>
        <w:tc>
          <w:tcPr>
            <w:tcW w:w="649" w:type="dxa"/>
            <w:vAlign w:val="center"/>
          </w:tcPr>
          <w:p w14:paraId="5DABA119">
            <w:pPr>
              <w:jc w:val="center"/>
              <w:rPr>
                <w:color w:val="000000" w:themeColor="text1"/>
                <w:sz w:val="18"/>
                <w:szCs w:val="18"/>
                <w14:textFill>
                  <w14:solidFill>
                    <w14:schemeClr w14:val="tx1"/>
                  </w14:solidFill>
                </w14:textFill>
              </w:rPr>
            </w:pPr>
          </w:p>
        </w:tc>
        <w:tc>
          <w:tcPr>
            <w:tcW w:w="709" w:type="dxa"/>
            <w:vAlign w:val="center"/>
          </w:tcPr>
          <w:p w14:paraId="1B18A12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vAlign w:val="center"/>
          </w:tcPr>
          <w:p w14:paraId="2F78CAAB">
            <w:pPr>
              <w:jc w:val="center"/>
              <w:rPr>
                <w:color w:val="000000" w:themeColor="text1"/>
                <w:sz w:val="18"/>
                <w:szCs w:val="18"/>
                <w14:textFill>
                  <w14:solidFill>
                    <w14:schemeClr w14:val="tx1"/>
                  </w14:solidFill>
                </w14:textFill>
              </w:rPr>
            </w:pPr>
          </w:p>
        </w:tc>
      </w:tr>
      <w:tr w14:paraId="79BF4D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667A5D1">
            <w:pPr>
              <w:rPr>
                <w:b/>
                <w:color w:val="000000" w:themeColor="text1"/>
                <w:sz w:val="18"/>
                <w:szCs w:val="18"/>
                <w14:textFill>
                  <w14:solidFill>
                    <w14:schemeClr w14:val="tx1"/>
                  </w14:solidFill>
                </w14:textFill>
              </w:rPr>
            </w:pPr>
          </w:p>
        </w:tc>
        <w:tc>
          <w:tcPr>
            <w:tcW w:w="1226" w:type="dxa"/>
            <w:vMerge w:val="continue"/>
            <w:vAlign w:val="center"/>
          </w:tcPr>
          <w:p w14:paraId="5B2F6A1D">
            <w:pPr>
              <w:jc w:val="center"/>
              <w:rPr>
                <w:b/>
                <w:color w:val="000000" w:themeColor="text1"/>
                <w:sz w:val="18"/>
                <w:szCs w:val="18"/>
                <w14:textFill>
                  <w14:solidFill>
                    <w14:schemeClr w14:val="tx1"/>
                  </w14:solidFill>
                </w14:textFill>
              </w:rPr>
            </w:pPr>
          </w:p>
        </w:tc>
        <w:tc>
          <w:tcPr>
            <w:tcW w:w="3516" w:type="dxa"/>
            <w:vAlign w:val="center"/>
          </w:tcPr>
          <w:p w14:paraId="34B0D8FF">
            <w:pPr>
              <w:rPr>
                <w:sz w:val="18"/>
                <w:szCs w:val="18"/>
              </w:rPr>
            </w:pPr>
            <w:r>
              <w:rPr>
                <w:sz w:val="18"/>
                <w:szCs w:val="18"/>
              </w:rPr>
              <w:t>论文中期进展报告</w:t>
            </w:r>
          </w:p>
        </w:tc>
        <w:tc>
          <w:tcPr>
            <w:tcW w:w="1141" w:type="dxa"/>
            <w:vAlign w:val="center"/>
          </w:tcPr>
          <w:p w14:paraId="1AEBA28F">
            <w:pPr>
              <w:jc w:val="center"/>
              <w:rPr>
                <w:color w:val="000000" w:themeColor="text1"/>
                <w:sz w:val="18"/>
                <w:szCs w:val="18"/>
                <w14:textFill>
                  <w14:solidFill>
                    <w14:schemeClr w14:val="tx1"/>
                  </w14:solidFill>
                </w14:textFill>
              </w:rPr>
            </w:pPr>
          </w:p>
        </w:tc>
        <w:tc>
          <w:tcPr>
            <w:tcW w:w="649" w:type="dxa"/>
            <w:vAlign w:val="center"/>
          </w:tcPr>
          <w:p w14:paraId="12B59113">
            <w:pPr>
              <w:jc w:val="center"/>
              <w:rPr>
                <w:color w:val="000000" w:themeColor="text1"/>
                <w:sz w:val="18"/>
                <w:szCs w:val="18"/>
                <w14:textFill>
                  <w14:solidFill>
                    <w14:schemeClr w14:val="tx1"/>
                  </w14:solidFill>
                </w14:textFill>
              </w:rPr>
            </w:pPr>
          </w:p>
        </w:tc>
        <w:tc>
          <w:tcPr>
            <w:tcW w:w="709" w:type="dxa"/>
            <w:vAlign w:val="center"/>
          </w:tcPr>
          <w:p w14:paraId="745D059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7</w:t>
            </w:r>
          </w:p>
        </w:tc>
        <w:tc>
          <w:tcPr>
            <w:tcW w:w="1045" w:type="dxa"/>
            <w:vMerge w:val="continue"/>
          </w:tcPr>
          <w:p w14:paraId="3C445860">
            <w:pPr>
              <w:jc w:val="center"/>
              <w:rPr>
                <w:color w:val="000000" w:themeColor="text1"/>
                <w:sz w:val="18"/>
                <w:szCs w:val="18"/>
                <w14:textFill>
                  <w14:solidFill>
                    <w14:schemeClr w14:val="tx1"/>
                  </w14:solidFill>
                </w14:textFill>
              </w:rPr>
            </w:pPr>
          </w:p>
        </w:tc>
      </w:tr>
      <w:tr w14:paraId="327AC0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F5C1695">
            <w:pPr>
              <w:rPr>
                <w:b/>
                <w:color w:val="000000" w:themeColor="text1"/>
                <w:sz w:val="18"/>
                <w:szCs w:val="18"/>
                <w14:textFill>
                  <w14:solidFill>
                    <w14:schemeClr w14:val="tx1"/>
                  </w14:solidFill>
                </w14:textFill>
              </w:rPr>
            </w:pPr>
          </w:p>
        </w:tc>
        <w:tc>
          <w:tcPr>
            <w:tcW w:w="1226" w:type="dxa"/>
            <w:vMerge w:val="continue"/>
            <w:vAlign w:val="center"/>
          </w:tcPr>
          <w:p w14:paraId="284F76C4">
            <w:pPr>
              <w:jc w:val="center"/>
              <w:rPr>
                <w:b/>
                <w:color w:val="000000" w:themeColor="text1"/>
                <w:sz w:val="18"/>
                <w:szCs w:val="18"/>
                <w14:textFill>
                  <w14:solidFill>
                    <w14:schemeClr w14:val="tx1"/>
                  </w14:solidFill>
                </w14:textFill>
              </w:rPr>
            </w:pPr>
          </w:p>
        </w:tc>
        <w:tc>
          <w:tcPr>
            <w:tcW w:w="3516" w:type="dxa"/>
            <w:vAlign w:val="center"/>
          </w:tcPr>
          <w:p w14:paraId="09DA244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141" w:type="dxa"/>
            <w:vAlign w:val="center"/>
          </w:tcPr>
          <w:p w14:paraId="5286A14C">
            <w:pPr>
              <w:jc w:val="center"/>
              <w:rPr>
                <w:color w:val="000000" w:themeColor="text1"/>
                <w:sz w:val="18"/>
                <w:szCs w:val="18"/>
                <w14:textFill>
                  <w14:solidFill>
                    <w14:schemeClr w14:val="tx1"/>
                  </w14:solidFill>
                </w14:textFill>
              </w:rPr>
            </w:pPr>
          </w:p>
        </w:tc>
        <w:tc>
          <w:tcPr>
            <w:tcW w:w="649" w:type="dxa"/>
            <w:vAlign w:val="center"/>
          </w:tcPr>
          <w:p w14:paraId="2CFEFE59">
            <w:pPr>
              <w:jc w:val="center"/>
              <w:rPr>
                <w:color w:val="000000" w:themeColor="text1"/>
                <w:sz w:val="18"/>
                <w:szCs w:val="18"/>
                <w14:textFill>
                  <w14:solidFill>
                    <w14:schemeClr w14:val="tx1"/>
                  </w14:solidFill>
                </w14:textFill>
              </w:rPr>
            </w:pPr>
          </w:p>
        </w:tc>
        <w:tc>
          <w:tcPr>
            <w:tcW w:w="709" w:type="dxa"/>
            <w:vAlign w:val="center"/>
          </w:tcPr>
          <w:p w14:paraId="58CB84E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601F85C7">
            <w:pPr>
              <w:jc w:val="center"/>
              <w:rPr>
                <w:color w:val="000000" w:themeColor="text1"/>
                <w:sz w:val="18"/>
                <w:szCs w:val="18"/>
                <w14:textFill>
                  <w14:solidFill>
                    <w14:schemeClr w14:val="tx1"/>
                  </w14:solidFill>
                </w14:textFill>
              </w:rPr>
            </w:pPr>
          </w:p>
        </w:tc>
      </w:tr>
      <w:tr w14:paraId="6E7AAB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2F7C3EF">
            <w:pPr>
              <w:rPr>
                <w:color w:val="000000" w:themeColor="text1"/>
                <w:sz w:val="18"/>
                <w:szCs w:val="18"/>
                <w14:textFill>
                  <w14:solidFill>
                    <w14:schemeClr w14:val="tx1"/>
                  </w14:solidFill>
                </w14:textFill>
              </w:rPr>
            </w:pPr>
          </w:p>
        </w:tc>
        <w:tc>
          <w:tcPr>
            <w:tcW w:w="1226" w:type="dxa"/>
            <w:vMerge w:val="continue"/>
          </w:tcPr>
          <w:p w14:paraId="51502D7D">
            <w:pPr>
              <w:jc w:val="center"/>
              <w:rPr>
                <w:color w:val="000000" w:themeColor="text1"/>
                <w:sz w:val="18"/>
                <w:szCs w:val="18"/>
                <w14:textFill>
                  <w14:solidFill>
                    <w14:schemeClr w14:val="tx1"/>
                  </w14:solidFill>
                </w14:textFill>
              </w:rPr>
            </w:pPr>
          </w:p>
        </w:tc>
        <w:tc>
          <w:tcPr>
            <w:tcW w:w="3516" w:type="dxa"/>
            <w:vAlign w:val="center"/>
          </w:tcPr>
          <w:p w14:paraId="2935323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141" w:type="dxa"/>
            <w:vAlign w:val="center"/>
          </w:tcPr>
          <w:p w14:paraId="34137CA5">
            <w:pPr>
              <w:jc w:val="center"/>
              <w:rPr>
                <w:color w:val="000000" w:themeColor="text1"/>
                <w:sz w:val="18"/>
                <w:szCs w:val="18"/>
                <w14:textFill>
                  <w14:solidFill>
                    <w14:schemeClr w14:val="tx1"/>
                  </w14:solidFill>
                </w14:textFill>
              </w:rPr>
            </w:pPr>
          </w:p>
        </w:tc>
        <w:tc>
          <w:tcPr>
            <w:tcW w:w="649" w:type="dxa"/>
            <w:vAlign w:val="center"/>
          </w:tcPr>
          <w:p w14:paraId="38B6483E">
            <w:pPr>
              <w:jc w:val="center"/>
              <w:rPr>
                <w:color w:val="000000" w:themeColor="text1"/>
                <w:sz w:val="18"/>
                <w:szCs w:val="18"/>
                <w14:textFill>
                  <w14:solidFill>
                    <w14:schemeClr w14:val="tx1"/>
                  </w14:solidFill>
                </w14:textFill>
              </w:rPr>
            </w:pPr>
          </w:p>
        </w:tc>
        <w:tc>
          <w:tcPr>
            <w:tcW w:w="709" w:type="dxa"/>
            <w:vAlign w:val="center"/>
          </w:tcPr>
          <w:p w14:paraId="5E0B274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0BC09E4C">
            <w:pPr>
              <w:jc w:val="center"/>
              <w:rPr>
                <w:color w:val="000000" w:themeColor="text1"/>
                <w:sz w:val="18"/>
                <w:szCs w:val="18"/>
                <w14:textFill>
                  <w14:solidFill>
                    <w14:schemeClr w14:val="tx1"/>
                  </w14:solidFill>
                </w14:textFill>
              </w:rPr>
            </w:pPr>
          </w:p>
        </w:tc>
      </w:tr>
      <w:tr w14:paraId="43F08B7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E63673B">
            <w:pPr>
              <w:rPr>
                <w:color w:val="000000" w:themeColor="text1"/>
                <w:sz w:val="18"/>
                <w:szCs w:val="18"/>
                <w14:textFill>
                  <w14:solidFill>
                    <w14:schemeClr w14:val="tx1"/>
                  </w14:solidFill>
                </w14:textFill>
              </w:rPr>
            </w:pPr>
          </w:p>
        </w:tc>
        <w:tc>
          <w:tcPr>
            <w:tcW w:w="1226" w:type="dxa"/>
            <w:vMerge w:val="continue"/>
          </w:tcPr>
          <w:p w14:paraId="672F29B1">
            <w:pPr>
              <w:jc w:val="center"/>
              <w:rPr>
                <w:color w:val="000000" w:themeColor="text1"/>
                <w:sz w:val="18"/>
                <w:szCs w:val="18"/>
                <w14:textFill>
                  <w14:solidFill>
                    <w14:schemeClr w14:val="tx1"/>
                  </w14:solidFill>
                </w14:textFill>
              </w:rPr>
            </w:pPr>
          </w:p>
        </w:tc>
        <w:tc>
          <w:tcPr>
            <w:tcW w:w="3516" w:type="dxa"/>
            <w:vAlign w:val="center"/>
          </w:tcPr>
          <w:p w14:paraId="4943DF1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141" w:type="dxa"/>
            <w:vAlign w:val="center"/>
          </w:tcPr>
          <w:p w14:paraId="10DC1F0A">
            <w:pPr>
              <w:jc w:val="center"/>
              <w:rPr>
                <w:color w:val="000000" w:themeColor="text1"/>
                <w:sz w:val="18"/>
                <w:szCs w:val="18"/>
                <w14:textFill>
                  <w14:solidFill>
                    <w14:schemeClr w14:val="tx1"/>
                  </w14:solidFill>
                </w14:textFill>
              </w:rPr>
            </w:pPr>
          </w:p>
        </w:tc>
        <w:tc>
          <w:tcPr>
            <w:tcW w:w="649" w:type="dxa"/>
            <w:vAlign w:val="center"/>
          </w:tcPr>
          <w:p w14:paraId="64B534AD">
            <w:pPr>
              <w:jc w:val="center"/>
              <w:rPr>
                <w:color w:val="000000" w:themeColor="text1"/>
                <w:sz w:val="18"/>
                <w:szCs w:val="18"/>
                <w14:textFill>
                  <w14:solidFill>
                    <w14:schemeClr w14:val="tx1"/>
                  </w14:solidFill>
                </w14:textFill>
              </w:rPr>
            </w:pPr>
          </w:p>
        </w:tc>
        <w:tc>
          <w:tcPr>
            <w:tcW w:w="709" w:type="dxa"/>
            <w:vAlign w:val="center"/>
          </w:tcPr>
          <w:p w14:paraId="29B9F7D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5EA0CF7F">
            <w:pPr>
              <w:jc w:val="center"/>
              <w:rPr>
                <w:color w:val="000000" w:themeColor="text1"/>
                <w:sz w:val="18"/>
                <w:szCs w:val="18"/>
                <w14:textFill>
                  <w14:solidFill>
                    <w14:schemeClr w14:val="tx1"/>
                  </w14:solidFill>
                </w14:textFill>
              </w:rPr>
            </w:pPr>
          </w:p>
        </w:tc>
      </w:tr>
    </w:tbl>
    <w:p w14:paraId="3FE8E03B">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4E361839">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1BF4F7C">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3F20F730">
      <w:pPr>
        <w:spacing w:line="440" w:lineRule="exact"/>
        <w:ind w:firstLine="480" w:firstLineChars="200"/>
        <w:rPr>
          <w:rFonts w:eastAsia="黑体"/>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1E4D52"/>
    <w:multiLevelType w:val="singleLevel"/>
    <w:tmpl w:val="FB1E4D52"/>
    <w:lvl w:ilvl="0" w:tentative="0">
      <w:start w:val="1"/>
      <w:numFmt w:val="decimal"/>
      <w:lvlText w:val="%1."/>
      <w:lvlJc w:val="left"/>
      <w:pPr>
        <w:ind w:left="425" w:hanging="425"/>
      </w:pPr>
      <w:rPr>
        <w:rFonts w:hint="default"/>
      </w:rPr>
    </w:lvl>
  </w:abstractNum>
  <w:abstractNum w:abstractNumId="1">
    <w:nsid w:val="135F497A"/>
    <w:multiLevelType w:val="singleLevel"/>
    <w:tmpl w:val="135F497A"/>
    <w:lvl w:ilvl="0" w:tentative="0">
      <w:start w:val="2"/>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杰">
    <w15:presenceInfo w15:providerId="WPS Office" w15:userId="750758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593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2B21"/>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4F4"/>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310A"/>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0D7D"/>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14"/>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0FE"/>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633"/>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47E5E"/>
    <w:rsid w:val="00E51A3B"/>
    <w:rsid w:val="00E531FD"/>
    <w:rsid w:val="00E5419F"/>
    <w:rsid w:val="00E56AF2"/>
    <w:rsid w:val="00E571D5"/>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2E59E9"/>
    <w:rsid w:val="01FA65AD"/>
    <w:rsid w:val="0B867103"/>
    <w:rsid w:val="0D084876"/>
    <w:rsid w:val="0D244E26"/>
    <w:rsid w:val="11917485"/>
    <w:rsid w:val="1C72348C"/>
    <w:rsid w:val="1E4569AA"/>
    <w:rsid w:val="1F7F7C9A"/>
    <w:rsid w:val="1FE96C05"/>
    <w:rsid w:val="20A0611A"/>
    <w:rsid w:val="21442B12"/>
    <w:rsid w:val="21F2233C"/>
    <w:rsid w:val="26345C82"/>
    <w:rsid w:val="276A2C91"/>
    <w:rsid w:val="285D746B"/>
    <w:rsid w:val="2C442E7A"/>
    <w:rsid w:val="2CED6B8B"/>
    <w:rsid w:val="2F86523C"/>
    <w:rsid w:val="314421C9"/>
    <w:rsid w:val="318850D4"/>
    <w:rsid w:val="33C223E2"/>
    <w:rsid w:val="368F7037"/>
    <w:rsid w:val="395C4189"/>
    <w:rsid w:val="39CC5121"/>
    <w:rsid w:val="3A663AD8"/>
    <w:rsid w:val="3CAB2087"/>
    <w:rsid w:val="3D286D47"/>
    <w:rsid w:val="3E35213F"/>
    <w:rsid w:val="3F255D10"/>
    <w:rsid w:val="413B5CBF"/>
    <w:rsid w:val="427F7E2D"/>
    <w:rsid w:val="43421586"/>
    <w:rsid w:val="454205AF"/>
    <w:rsid w:val="484E277B"/>
    <w:rsid w:val="49CC2177"/>
    <w:rsid w:val="4C01437F"/>
    <w:rsid w:val="5064790C"/>
    <w:rsid w:val="509C1BAA"/>
    <w:rsid w:val="50ED3AFE"/>
    <w:rsid w:val="5385202A"/>
    <w:rsid w:val="56931CA9"/>
    <w:rsid w:val="59207539"/>
    <w:rsid w:val="59D80DBD"/>
    <w:rsid w:val="5AC57062"/>
    <w:rsid w:val="5BC00E43"/>
    <w:rsid w:val="5EED413D"/>
    <w:rsid w:val="5F02669E"/>
    <w:rsid w:val="5F70492E"/>
    <w:rsid w:val="619C5EAE"/>
    <w:rsid w:val="624B3430"/>
    <w:rsid w:val="62E85E84"/>
    <w:rsid w:val="62FB4E56"/>
    <w:rsid w:val="637251F2"/>
    <w:rsid w:val="6B2B5970"/>
    <w:rsid w:val="6BD022D8"/>
    <w:rsid w:val="6C601609"/>
    <w:rsid w:val="6DAC7703"/>
    <w:rsid w:val="6DC94BD2"/>
    <w:rsid w:val="702072FF"/>
    <w:rsid w:val="709D12FB"/>
    <w:rsid w:val="7363712C"/>
    <w:rsid w:val="74634609"/>
    <w:rsid w:val="75D62CB5"/>
    <w:rsid w:val="772041B4"/>
    <w:rsid w:val="79B44994"/>
    <w:rsid w:val="7AF53C17"/>
    <w:rsid w:val="7AFD7566"/>
    <w:rsid w:val="7BF217AA"/>
    <w:rsid w:val="7E090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 w:type="paragraph" w:customStyle="1" w:styleId="27">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3C02DC-2FF3-44FA-B028-C71D0C16C18B}">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4496</Words>
  <Characters>4870</Characters>
  <Lines>396</Lines>
  <Paragraphs>402</Paragraphs>
  <TotalTime>24</TotalTime>
  <ScaleCrop>false</ScaleCrop>
  <LinksUpToDate>false</LinksUpToDate>
  <CharactersWithSpaces>4876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杰</cp:lastModifiedBy>
  <cp:lastPrinted>2025-04-28T08:05:00Z</cp:lastPrinted>
  <dcterms:modified xsi:type="dcterms:W3CDTF">2025-06-25T01:08:11Z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eyJoZGlkIjoiNDgxYmFmNmU4Yzk1NjliM2E1OGMwOTBiNGIyYWU4MzIiLCJ1c2VySWQiOiIzMDM1NjkzMDgifQ==</vt:lpwstr>
  </property>
  <property fmtid="{D5CDD505-2E9C-101B-9397-08002B2CF9AE}" pid="4" name="ICV">
    <vt:lpwstr>F456AF720E314A06ADC63D5AC4E5F58D_12</vt:lpwstr>
  </property>
</Properties>
</file>