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86128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文艺学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27542EB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文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hint="eastAsia" w:eastAsia="黑体"/>
          <w:b/>
          <w:bCs/>
          <w:sz w:val="28"/>
          <w:szCs w:val="28"/>
        </w:rPr>
        <w:t>）</w:t>
      </w:r>
    </w:p>
    <w:p w14:paraId="256150E3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0EFCF5BE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sz w:val="24"/>
        </w:rPr>
        <w:t>文艺学</w:t>
      </w:r>
    </w:p>
    <w:p w14:paraId="7C622F6C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050101</w:t>
      </w:r>
    </w:p>
    <w:p w14:paraId="536B5654">
      <w:pPr>
        <w:numPr>
          <w:ilvl w:val="0"/>
          <w:numId w:val="1"/>
        </w:numPr>
        <w:spacing w:line="440" w:lineRule="exact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20B9F382">
      <w:pPr>
        <w:spacing w:line="440" w:lineRule="exact"/>
        <w:ind w:left="560" w:firstLine="480" w:firstLineChars="200"/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主要研究中外文艺理论、文学批评、美学理论、视像理论等，经过本学科老师的共同努力，目前，文艺学形成了以下研究特色：</w:t>
      </w:r>
    </w:p>
    <w:p w14:paraId="648FA8B6">
      <w:pPr>
        <w:spacing w:line="440" w:lineRule="exact"/>
        <w:ind w:left="560"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iCs/>
          <w:sz w:val="24"/>
        </w:rPr>
        <w:t>文艺理论与</w:t>
      </w:r>
      <w:r>
        <w:rPr>
          <w:rFonts w:hint="eastAsia"/>
          <w:sz w:val="24"/>
        </w:rPr>
        <w:t>文艺伦理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的研究，文艺理论研究是本学科的基础研究，而文艺伦理研究是本学科近几年新的研究方向，富有前沿性；</w:t>
      </w:r>
    </w:p>
    <w:p w14:paraId="4C848D65">
      <w:pPr>
        <w:spacing w:line="440" w:lineRule="exact"/>
        <w:ind w:left="560"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iCs/>
          <w:sz w:val="24"/>
        </w:rPr>
        <w:t>文学批评与文学阐释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研究，文学批评是本学科的基础研究，而文学阐释研究是国内近几年兴起的研究方向，具有创新性；</w:t>
      </w:r>
    </w:p>
    <w:p w14:paraId="3FFEE725">
      <w:pPr>
        <w:spacing w:line="440" w:lineRule="exact"/>
        <w:ind w:left="560" w:firstLine="480" w:firstLineChars="200"/>
        <w:rPr>
          <w:iCs/>
          <w:sz w:val="24"/>
        </w:rPr>
      </w:pPr>
      <w:r>
        <w:rPr>
          <w:rFonts w:hint="eastAsia"/>
          <w:iCs/>
          <w:sz w:val="24"/>
        </w:rPr>
        <w:t>美学理论与审美教育研究，在挖掘基本的美学理论的基础上，注重对审美教育实践性的探讨；</w:t>
      </w:r>
    </w:p>
    <w:p w14:paraId="75DCDB88">
      <w:pPr>
        <w:spacing w:line="440" w:lineRule="exact"/>
        <w:ind w:left="560" w:firstLine="480" w:firstLineChars="200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iCs/>
          <w:sz w:val="24"/>
        </w:rPr>
        <w:t>中外视像理论与文化产业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分析，侧重国内外的重要大众文化理论的探究和辨析，也注重对当代文化现象的剖析和批判。</w:t>
      </w:r>
    </w:p>
    <w:p w14:paraId="76FFDCD7">
      <w:pPr>
        <w:spacing w:line="440" w:lineRule="exact"/>
        <w:ind w:left="560" w:firstLine="48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这些特色研究有助于文艺学研究生形成合理的知识结构，有益于他们确立良好的学术素养，有利于他们更好就业和深造。</w:t>
      </w:r>
    </w:p>
    <w:p w14:paraId="18AB49AE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20436741">
      <w:pPr>
        <w:spacing w:line="360" w:lineRule="auto"/>
        <w:ind w:firstLine="480"/>
        <w:rPr>
          <w:iCs/>
          <w:sz w:val="24"/>
        </w:rPr>
      </w:pPr>
      <w:r>
        <w:rPr>
          <w:rFonts w:hint="eastAsia"/>
          <w:iCs/>
          <w:sz w:val="24"/>
        </w:rPr>
        <w:t>文艺理论与</w:t>
      </w:r>
      <w:r>
        <w:rPr>
          <w:rFonts w:hint="eastAsia"/>
          <w:sz w:val="24"/>
        </w:rPr>
        <w:t>文艺伦理：</w:t>
      </w:r>
      <w:r>
        <w:rPr>
          <w:rFonts w:hint="eastAsia"/>
          <w:iCs/>
          <w:sz w:val="24"/>
        </w:rPr>
        <w:t>主要分析中外重要理论家的文艺理论和文艺伦理思想，本学科创办了</w:t>
      </w:r>
      <w:r>
        <w:rPr>
          <w:rFonts w:hint="eastAsia"/>
          <w:sz w:val="24"/>
        </w:rPr>
        <w:t>《马克思主义文艺伦理研究》集刊，定期举办“马克思主义文艺伦理系列讲座”；</w:t>
      </w:r>
    </w:p>
    <w:p w14:paraId="493513D5">
      <w:pPr>
        <w:spacing w:line="360" w:lineRule="auto"/>
        <w:ind w:firstLine="480" w:firstLineChars="200"/>
        <w:rPr>
          <w:iCs/>
          <w:sz w:val="24"/>
        </w:rPr>
      </w:pPr>
      <w:r>
        <w:rPr>
          <w:rFonts w:hint="eastAsia"/>
          <w:iCs/>
          <w:sz w:val="24"/>
        </w:rPr>
        <w:t>文学批评与文学阐释：主要研究中外重要批评家的批评观念和阐释理论，阐述经典作品的审美特征，掌握新的批评趋势；</w:t>
      </w:r>
    </w:p>
    <w:p w14:paraId="1446ABC5">
      <w:pPr>
        <w:spacing w:line="360" w:lineRule="auto"/>
        <w:ind w:firstLine="480" w:firstLineChars="200"/>
        <w:rPr>
          <w:iCs/>
          <w:sz w:val="24"/>
        </w:rPr>
      </w:pPr>
      <w:bookmarkStart w:id="0" w:name="_Hlk200534339"/>
      <w:r>
        <w:rPr>
          <w:rFonts w:hint="eastAsia"/>
          <w:iCs/>
          <w:sz w:val="24"/>
        </w:rPr>
        <w:t>美学理论与审美教育</w:t>
      </w:r>
      <w:bookmarkEnd w:id="0"/>
      <w:r>
        <w:rPr>
          <w:rFonts w:hint="eastAsia"/>
          <w:iCs/>
          <w:sz w:val="24"/>
        </w:rPr>
        <w:t>：探究重要理论家的美学理论与审美教育思想，凸显这些理论和思想的理论意义和现实价值；</w:t>
      </w:r>
    </w:p>
    <w:p w14:paraId="1ABBFA4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iCs/>
          <w:sz w:val="24"/>
        </w:rPr>
        <w:t>中外视像理论与文化产业：研究中外视像理论，探究这些理论对于文化产业的引导作用。</w:t>
      </w:r>
    </w:p>
    <w:p w14:paraId="0905789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681975D5">
      <w:pPr>
        <w:spacing w:line="440" w:lineRule="exact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43D7BB8A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0255B1EB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．全面、准确地掌握马克思主义的基本理论，拥护中国共产党的领导，拥护社会主义制度，热爱祖国，遵纪守法，品行端正。</w:t>
      </w:r>
    </w:p>
    <w:p w14:paraId="44D5115B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全面掌握本学科的基础理论和专门知识，充分了解本学科的前沿动态和发展趋势，能在导师指导下开展深入、富有创新性的学术研究工作，具有较深的学术素养、良好的研究能力、高度的创新精神与社会责任感，能够参与中国语言文学学科的理论创新、文化传承与社会服务。</w:t>
      </w:r>
    </w:p>
    <w:p w14:paraId="6D85CE89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5390DA7A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．实行导师负责的硕士生指导小组制，导师指导与集体培养相结合。</w:t>
      </w:r>
    </w:p>
    <w:p w14:paraId="771A5F78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．研究生初选指导教师，实行导师和学生双向选择制。遇有特殊情况，由导师组长与导师协商解决。</w:t>
      </w:r>
    </w:p>
    <w:p w14:paraId="49CD870A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．充分发挥学科的综合优势和学术群体的作用，每位导师每届指导学生原则上不超过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名，新增导师首次招生原则上指导</w:t>
      </w:r>
      <w:r>
        <w:rPr>
          <w:rFonts w:ascii="宋体" w:hAnsi="宋体" w:cs="宋体"/>
          <w:sz w:val="24"/>
        </w:rPr>
        <w:t>1—2</w:t>
      </w:r>
      <w:r>
        <w:rPr>
          <w:rFonts w:hint="eastAsia" w:ascii="宋体" w:hAnsi="宋体" w:cs="宋体"/>
          <w:sz w:val="24"/>
        </w:rPr>
        <w:t>名学生。</w:t>
      </w:r>
    </w:p>
    <w:p w14:paraId="0DBE7036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．贯彻因材施教的原则，充分发挥硕士生的个人才能和特长，对研究生的学习重点、学习时间和方式、学位论文的选题，根据每个硕士生的基础和具体情况进行安排。</w:t>
      </w:r>
      <w:r>
        <w:rPr>
          <w:rFonts w:ascii="宋体" w:hAnsi="宋体" w:cs="宋体"/>
          <w:sz w:val="24"/>
        </w:rPr>
        <w:t>结合专业特点撰写</w:t>
      </w:r>
      <w:r>
        <w:rPr>
          <w:rFonts w:hint="eastAsia" w:ascii="宋体" w:hAnsi="宋体" w:cs="宋体"/>
          <w:sz w:val="24"/>
        </w:rPr>
        <w:t>学位论文。</w:t>
      </w:r>
    </w:p>
    <w:p w14:paraId="15059202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0462E09F">
      <w:pPr>
        <w:spacing w:before="156" w:beforeLines="50" w:line="360" w:lineRule="auto"/>
        <w:ind w:firstLine="480" w:firstLineChars="200"/>
        <w:rPr>
          <w:rFonts w:eastAsiaTheme="minorEastAsia"/>
          <w:bCs/>
          <w:sz w:val="24"/>
        </w:rPr>
      </w:pPr>
      <w:bookmarkStart w:id="1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1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0B71211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25797F85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1.总体要求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按照《河北大学关于开展2025版研究生培养方案修订工作的指导意见》（校政字〔2025〕</w:t>
      </w:r>
      <w:r>
        <w:rPr>
          <w:rFonts w:hint="eastAsia"/>
          <w:bCs/>
          <w:color w:val="222222"/>
          <w:kern w:val="0"/>
          <w:sz w:val="24"/>
        </w:rPr>
        <w:t>9</w:t>
      </w:r>
      <w:r>
        <w:rPr>
          <w:bCs/>
          <w:color w:val="222222"/>
          <w:kern w:val="0"/>
          <w:sz w:val="24"/>
        </w:rPr>
        <w:t>号）规定，硕士研究生论文开题与答辩时间间隔原则上不少于12个月。学位（毕业）论文应当表明作者具有独立从事学术研究工作的能力</w:t>
      </w:r>
      <w:r>
        <w:rPr>
          <w:rFonts w:hint="eastAsia"/>
          <w:bCs/>
          <w:color w:val="222222"/>
          <w:kern w:val="0"/>
          <w:sz w:val="24"/>
        </w:rPr>
        <w:t>。</w:t>
      </w:r>
    </w:p>
    <w:p w14:paraId="09B604C0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2.开题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</w:t>
      </w:r>
      <w:r>
        <w:rPr>
          <w:rFonts w:hint="eastAsia"/>
          <w:bCs/>
          <w:color w:val="222222"/>
          <w:kern w:val="0"/>
          <w:sz w:val="24"/>
        </w:rPr>
        <w:t>内容</w:t>
      </w:r>
      <w:r>
        <w:rPr>
          <w:bCs/>
          <w:color w:val="222222"/>
          <w:kern w:val="0"/>
          <w:sz w:val="24"/>
        </w:rPr>
        <w:t>。</w:t>
      </w:r>
    </w:p>
    <w:p w14:paraId="43E9502E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原则上在入学后第3学期（最迟</w:t>
      </w:r>
      <w:r>
        <w:rPr>
          <w:rFonts w:hint="eastAsia"/>
          <w:bCs/>
          <w:color w:val="222222"/>
          <w:kern w:val="0"/>
          <w:sz w:val="24"/>
        </w:rPr>
        <w:t>在</w:t>
      </w:r>
      <w:r>
        <w:rPr>
          <w:bCs/>
          <w:color w:val="222222"/>
          <w:kern w:val="0"/>
          <w:sz w:val="24"/>
        </w:rPr>
        <w:t>第4学期）完成开题。开题由3-5名具有高级专业技术职务人员参加，以学术报告的方式进行。</w:t>
      </w:r>
    </w:p>
    <w:p w14:paraId="36961AA3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26C24BC1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64FD3E00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5.预答辩：学位申请人须进行学位论文预答辩。预答辩通过者，方可进入学位论文评阅、学位论文答辩等环节</w:t>
      </w:r>
      <w:r>
        <w:rPr>
          <w:rFonts w:hint="eastAsia"/>
          <w:bCs/>
          <w:color w:val="222222"/>
          <w:kern w:val="0"/>
          <w:sz w:val="24"/>
        </w:rPr>
        <w:t>。</w:t>
      </w:r>
      <w:r>
        <w:rPr>
          <w:bCs/>
          <w:color w:val="222222"/>
          <w:kern w:val="0"/>
          <w:sz w:val="24"/>
        </w:rPr>
        <w:t>学位（毕业）论文预答辩在正式答辩前3个月进行。</w:t>
      </w:r>
    </w:p>
    <w:p w14:paraId="7361B1E9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</w:t>
      </w:r>
      <w:r>
        <w:rPr>
          <w:rFonts w:hint="eastAsia"/>
          <w:bCs/>
          <w:color w:val="222222"/>
          <w:kern w:val="0"/>
          <w:sz w:val="24"/>
        </w:rPr>
        <w:t>学院</w:t>
      </w:r>
      <w:r>
        <w:rPr>
          <w:bCs/>
          <w:color w:val="222222"/>
          <w:kern w:val="0"/>
          <w:sz w:val="24"/>
        </w:rPr>
        <w:t>依据相关规定进行匿名评审。评阅结果及异议处理按照《河北大学研究生学位论文或者实践成果评审管理办法》（校政字〔2025〕8号）执行。</w:t>
      </w:r>
    </w:p>
    <w:p w14:paraId="51E8CE54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7.答辩：学位（毕业）论文答辩按照《河北大学博士、硕士学位授予工作实施细则》（校政字〔2025〕7号）执行。</w:t>
      </w:r>
    </w:p>
    <w:p w14:paraId="25BFBB7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九、毕业条件</w:t>
      </w:r>
    </w:p>
    <w:p w14:paraId="1ACFDFFB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4DFADC13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在读期间参加不少于</w:t>
      </w:r>
      <w:r>
        <w:rPr>
          <w:rFonts w:eastAsiaTheme="minorEastAsia"/>
          <w:iCs/>
          <w:sz w:val="24"/>
        </w:rPr>
        <w:t>10次学术活动，并撰写学术报告小结；以主讲人或宣讲人身份，参加在校内外举行的学术报告或学术讲座不少于1次</w:t>
      </w:r>
      <w:r>
        <w:rPr>
          <w:rFonts w:eastAsiaTheme="minorEastAsia"/>
          <w:iCs/>
          <w:color w:val="000000"/>
          <w:sz w:val="24"/>
        </w:rPr>
        <w:t>。</w:t>
      </w:r>
    </w:p>
    <w:p w14:paraId="4FFF3807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9ECADDA">
      <w:pPr>
        <w:spacing w:line="440" w:lineRule="exact"/>
        <w:ind w:firstLine="480" w:firstLineChars="200"/>
        <w:rPr>
          <w:rFonts w:eastAsia="黑体"/>
          <w:bCs/>
          <w:sz w:val="28"/>
          <w:szCs w:val="28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4CDFF81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十、创新性成果</w:t>
      </w:r>
    </w:p>
    <w:p w14:paraId="7D167450">
      <w:pPr>
        <w:spacing w:line="360" w:lineRule="auto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成果认定执行《文学院关于研究生申请学位取得创新性成果的规定》。</w:t>
      </w:r>
    </w:p>
    <w:p w14:paraId="2A618CB5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十一、学位授予</w:t>
      </w:r>
    </w:p>
    <w:p w14:paraId="1231F881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42B689D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十二、学分及课程设置</w:t>
      </w:r>
    </w:p>
    <w:p w14:paraId="20C5B084">
      <w:pPr>
        <w:spacing w:line="360" w:lineRule="auto"/>
        <w:ind w:firstLine="480" w:firstLineChars="200"/>
        <w:rPr>
          <w:rFonts w:eastAsiaTheme="minorEastAsia"/>
          <w:sz w:val="24"/>
          <w:highlight w:val="yellow"/>
        </w:rPr>
      </w:pPr>
      <w:r>
        <w:rPr>
          <w:rFonts w:hint="eastAsia" w:asciiTheme="minorEastAsia" w:hAnsiTheme="minorEastAsia" w:eastAsiaTheme="minorEastAsia"/>
          <w:sz w:val="24"/>
        </w:rPr>
        <w:t>本专业</w:t>
      </w:r>
      <w:r>
        <w:rPr>
          <w:rFonts w:hint="eastAsia" w:eastAsiaTheme="minorEastAsia"/>
          <w:sz w:val="24"/>
        </w:rPr>
        <w:t>最低毕业学分</w:t>
      </w:r>
      <w:r>
        <w:rPr>
          <w:rFonts w:eastAsiaTheme="minorEastAsia"/>
          <w:sz w:val="24"/>
        </w:rPr>
        <w:t>为</w:t>
      </w:r>
      <w:r>
        <w:rPr>
          <w:rFonts w:hint="eastAsia" w:eastAsiaTheme="minorEastAsia"/>
          <w:sz w:val="24"/>
        </w:rPr>
        <w:t>28学</w:t>
      </w:r>
      <w:r>
        <w:rPr>
          <w:rFonts w:eastAsiaTheme="minorEastAsia"/>
          <w:sz w:val="24"/>
        </w:rPr>
        <w:t>分，其中学位课</w:t>
      </w:r>
      <w:r>
        <w:rPr>
          <w:rFonts w:hint="eastAsia" w:eastAsiaTheme="minorEastAsia"/>
          <w:sz w:val="24"/>
        </w:rPr>
        <w:t>11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非学位课</w:t>
      </w:r>
      <w:r>
        <w:rPr>
          <w:rFonts w:hint="eastAsia" w:eastAsiaTheme="minorEastAsia"/>
          <w:sz w:val="24"/>
        </w:rPr>
        <w:t>16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必修环节</w:t>
      </w:r>
      <w:r>
        <w:rPr>
          <w:rFonts w:hint="eastAsia" w:eastAsiaTheme="minorEastAsia"/>
          <w:sz w:val="24"/>
        </w:rPr>
        <w:t>1学</w:t>
      </w:r>
      <w:r>
        <w:rPr>
          <w:rFonts w:eastAsiaTheme="minorEastAsia"/>
          <w:sz w:val="24"/>
        </w:rPr>
        <w:t>分</w:t>
      </w:r>
      <w:r>
        <w:rPr>
          <w:rFonts w:hint="eastAsia" w:eastAsiaTheme="minorEastAsia"/>
          <w:sz w:val="24"/>
        </w:rPr>
        <w:t>。</w:t>
      </w:r>
    </w:p>
    <w:p w14:paraId="014C94DB">
      <w:pPr>
        <w:spacing w:line="360" w:lineRule="auto"/>
        <w:rPr>
          <w:color w:val="FF0000"/>
          <w:sz w:val="24"/>
        </w:rPr>
      </w:pPr>
      <w:r>
        <w:rPr>
          <w:rFonts w:eastAsiaTheme="minorEastAsia"/>
          <w:color w:val="000000"/>
          <w:sz w:val="24"/>
        </w:rPr>
        <w:t xml:space="preserve">    课程考试不设补考环节，</w:t>
      </w:r>
      <w:r>
        <w:rPr>
          <w:color w:val="000000"/>
          <w:sz w:val="24"/>
        </w:rPr>
        <w:t>考试成绩低于60分的需重修。</w:t>
      </w:r>
    </w:p>
    <w:p w14:paraId="16C9994E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文艺学</w:t>
      </w:r>
      <w:r>
        <w:rPr>
          <w:rFonts w:eastAsiaTheme="minorEastAsia"/>
          <w:b/>
          <w:bCs/>
          <w:sz w:val="24"/>
        </w:rPr>
        <w:t>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6848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61456E70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37B0FF92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5EF55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74C6C75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24B397A8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2BE49EA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3904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E133BF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488C7F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BD0FF9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02CD8CB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5C93A4C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14312B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11FA0B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4324D8B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5E9A3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D60B8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3651A2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B818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5376D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1A2BE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728D3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58456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FC87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F119D8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Align w:val="center"/>
          </w:tcPr>
          <w:p w14:paraId="59E34BC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1DE7BE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B53365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238D5CE0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ins w:id="0" w:author="杰" w:date="2025-06-24T09:36:25Z">
              <w:r>
                <w:rPr>
                  <w:rFonts w:hint="eastAsia"/>
                  <w:sz w:val="18"/>
                  <w:szCs w:val="18"/>
                </w:rPr>
                <w:t>XS0100003</w:t>
              </w:r>
            </w:ins>
          </w:p>
        </w:tc>
        <w:tc>
          <w:tcPr>
            <w:tcW w:w="709" w:type="dxa"/>
            <w:vAlign w:val="center"/>
          </w:tcPr>
          <w:p w14:paraId="1FEF40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14:paraId="7FB05993">
            <w:pPr>
              <w:jc w:val="center"/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FDB876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BE3B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2E102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AF6D06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9B164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5F4A713">
            <w:r>
              <w:rPr>
                <w:sz w:val="18"/>
                <w:szCs w:val="18"/>
              </w:rPr>
              <w:t>文献阅读与论文写作</w:t>
            </w:r>
          </w:p>
        </w:tc>
        <w:tc>
          <w:tcPr>
            <w:tcW w:w="1081" w:type="dxa"/>
            <w:vAlign w:val="center"/>
          </w:tcPr>
          <w:p w14:paraId="3659F40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XS0100001</w:t>
            </w:r>
          </w:p>
        </w:tc>
        <w:tc>
          <w:tcPr>
            <w:tcW w:w="709" w:type="dxa"/>
            <w:vAlign w:val="center"/>
          </w:tcPr>
          <w:p w14:paraId="4E711186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88313B4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FE1E40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D27E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571" w:type="dxa"/>
            <w:vMerge w:val="continue"/>
            <w:vAlign w:val="center"/>
          </w:tcPr>
          <w:p w14:paraId="2AB21FE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D7A7C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64DB3A">
            <w:r>
              <w:rPr>
                <w:rFonts w:hint="eastAsia"/>
                <w:sz w:val="18"/>
                <w:szCs w:val="18"/>
              </w:rPr>
              <w:t>中国语言文学研究的前沿与热点问题</w:t>
            </w:r>
          </w:p>
        </w:tc>
        <w:tc>
          <w:tcPr>
            <w:tcW w:w="1081" w:type="dxa"/>
            <w:vAlign w:val="center"/>
          </w:tcPr>
          <w:p w14:paraId="37B463B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XS0100002</w:t>
            </w:r>
          </w:p>
        </w:tc>
        <w:tc>
          <w:tcPr>
            <w:tcW w:w="709" w:type="dxa"/>
            <w:vAlign w:val="center"/>
          </w:tcPr>
          <w:p w14:paraId="0BBF1B40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7F7636C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C8CBD3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考查（中国现当代文学专业）</w:t>
            </w:r>
          </w:p>
        </w:tc>
      </w:tr>
      <w:tr w14:paraId="7E0A1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4F84364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069FA4C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4BF608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12B956A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552C4B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1CEA26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75E6D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FB289D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27BAB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E30343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DC5D5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106826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44D121C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11524B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A36B96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1E833FB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5A08A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571" w:type="dxa"/>
            <w:vMerge w:val="continue"/>
          </w:tcPr>
          <w:p w14:paraId="06B2482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3CC2E16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18"/>
                <w:szCs w:val="18"/>
              </w:rPr>
              <w:t>文艺学选修课（至少选修14学分）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CCE35C3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文艺理论专题研究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709AE1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XS0101101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233F9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9A847B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58E64CBD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选修/考查</w:t>
            </w:r>
          </w:p>
          <w:p w14:paraId="0DA69E4F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C37A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571" w:type="dxa"/>
            <w:vMerge w:val="continue"/>
          </w:tcPr>
          <w:p w14:paraId="0E480C65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CB542C7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83B6EAF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马克思主义经典文论选读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DB3CB3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B317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E140BD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145300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1E2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9D1A7E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C50AB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30A568E">
            <w:pPr>
              <w:adjustRightInd w:val="0"/>
              <w:snapToGrid w:val="0"/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中国文论史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0B3E0D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XS0101103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7BF4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C3EE5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56BE127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E5A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F1D0A6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FD52C7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545180E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文学批评学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2213C8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XS0101104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ACE3F4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00D96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3A1AE8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DB1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1E4218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CF4262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56AA875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文学社会学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1192EB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E3556C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84151E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AE9D2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EE3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8CBC21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2F952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C307896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当代文艺思潮论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F05459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1E03C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48FA2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3DBD48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AB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  <w:ins w:id="1" w:author="杰" w:date="2025-06-24T10:59:58Z"/>
        </w:trPr>
        <w:tc>
          <w:tcPr>
            <w:tcW w:w="571" w:type="dxa"/>
            <w:vMerge w:val="continue"/>
          </w:tcPr>
          <w:p w14:paraId="4199B43A">
            <w:pPr>
              <w:rPr>
                <w:ins w:id="2" w:author="杰" w:date="2025-06-24T10:59:58Z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31FB5C8">
            <w:pPr>
              <w:jc w:val="center"/>
              <w:rPr>
                <w:ins w:id="3" w:author="杰" w:date="2025-06-24T10:59:58Z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4C00E40">
            <w:pPr>
              <w:rPr>
                <w:ins w:id="4" w:author="杰" w:date="2025-06-24T10:59:58Z"/>
                <w:rFonts w:hint="eastAsia" w:ascii="Times New Roman" w:hAnsi="Times New Roman" w:eastAsia="宋体" w:cs="Times New Roman"/>
                <w:i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5" w:author="杰" w:date="2025-06-24T11:00:00Z">
              <w:r>
                <w:rPr>
                  <w:rFonts w:hint="eastAsia"/>
                  <w:iCs/>
                  <w:sz w:val="18"/>
                  <w:szCs w:val="18"/>
                </w:rPr>
                <w:t>视像理论与文化产业</w:t>
              </w:r>
            </w:ins>
          </w:p>
        </w:tc>
        <w:tc>
          <w:tcPr>
            <w:tcW w:w="1081" w:type="dxa"/>
            <w:shd w:val="clear" w:color="auto" w:fill="auto"/>
            <w:vAlign w:val="center"/>
          </w:tcPr>
          <w:p w14:paraId="125E4A53">
            <w:pPr>
              <w:jc w:val="center"/>
              <w:rPr>
                <w:ins w:id="6" w:author="杰" w:date="2025-06-24T10:59:58Z"/>
                <w:rFonts w:hint="eastAsia"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7" w:author="杰" w:date="2025-06-24T11:00:00Z">
              <w:r>
                <w:rPr>
                  <w:rFonts w:hint="eastAsia"/>
                  <w:sz w:val="18"/>
                  <w:szCs w:val="18"/>
                </w:rPr>
                <w:t>XS0101203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11CAFBF9">
            <w:pPr>
              <w:jc w:val="center"/>
              <w:rPr>
                <w:ins w:id="8" w:author="杰" w:date="2025-06-24T10:59:58Z"/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9" w:author="杰" w:date="2025-06-24T11:00:00Z">
              <w:r>
                <w:rPr>
                  <w:rFonts w:hint="eastAsia"/>
                  <w:iCs/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431B1F3C">
            <w:pPr>
              <w:jc w:val="center"/>
              <w:rPr>
                <w:ins w:id="10" w:author="杰" w:date="2025-06-24T10:59:58Z"/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11" w:author="杰" w:date="2025-06-24T11:00:00Z">
              <w:r>
                <w:rPr>
                  <w:rFonts w:hint="eastAsia"/>
                  <w:iCs/>
                  <w:sz w:val="18"/>
                  <w:szCs w:val="18"/>
                </w:rPr>
                <w:t>2</w:t>
              </w:r>
            </w:ins>
          </w:p>
        </w:tc>
        <w:tc>
          <w:tcPr>
            <w:tcW w:w="1045" w:type="dxa"/>
            <w:vMerge w:val="continue"/>
            <w:vAlign w:val="center"/>
          </w:tcPr>
          <w:p w14:paraId="38CD37A2">
            <w:pPr>
              <w:jc w:val="center"/>
              <w:rPr>
                <w:ins w:id="12" w:author="杰" w:date="2025-06-24T10:59:58Z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74A0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C1597A5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0A3E8D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B285CCA">
            <w:pPr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文学阐释学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67CA5A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C8DB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5F50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3B9613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2B7A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  <w:ins w:id="13" w:author="杰" w:date="2025-06-25T09:15:14Z"/>
        </w:trPr>
        <w:tc>
          <w:tcPr>
            <w:tcW w:w="571" w:type="dxa"/>
            <w:vMerge w:val="continue"/>
          </w:tcPr>
          <w:p w14:paraId="52B36B5B">
            <w:pPr>
              <w:rPr>
                <w:ins w:id="14" w:author="杰" w:date="2025-06-25T09:15:14Z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2BC29B4">
            <w:pPr>
              <w:jc w:val="center"/>
              <w:rPr>
                <w:ins w:id="15" w:author="杰" w:date="2025-06-25T09:15:14Z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E192811">
            <w:pPr>
              <w:rPr>
                <w:ins w:id="16" w:author="杰" w:date="2025-06-25T09:15:14Z"/>
                <w:rFonts w:hint="eastAsia" w:ascii="Times New Roman" w:hAnsi="Times New Roman" w:eastAsia="宋体" w:cs="Times New Roman"/>
                <w:i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17" w:author="杰" w:date="2025-06-25T09:15:20Z">
              <w:r>
                <w:rPr>
                  <w:rFonts w:hint="eastAsia"/>
                  <w:iCs/>
                  <w:sz w:val="18"/>
                  <w:szCs w:val="18"/>
                </w:rPr>
                <w:t>德国审美思想史</w:t>
              </w:r>
            </w:ins>
          </w:p>
        </w:tc>
        <w:tc>
          <w:tcPr>
            <w:tcW w:w="1081" w:type="dxa"/>
            <w:shd w:val="clear" w:color="auto" w:fill="auto"/>
            <w:vAlign w:val="center"/>
          </w:tcPr>
          <w:p w14:paraId="12CFEE4A">
            <w:pPr>
              <w:jc w:val="center"/>
              <w:rPr>
                <w:ins w:id="18" w:author="杰" w:date="2025-06-25T09:15:14Z"/>
                <w:rFonts w:hint="eastAsia"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19" w:author="杰" w:date="2025-06-25T09:15:20Z">
              <w:r>
                <w:rPr>
                  <w:rFonts w:hint="eastAsia"/>
                  <w:sz w:val="18"/>
                  <w:szCs w:val="18"/>
                </w:rPr>
                <w:t>XS0101205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59112493">
            <w:pPr>
              <w:jc w:val="center"/>
              <w:rPr>
                <w:ins w:id="20" w:author="杰" w:date="2025-06-25T09:15:14Z"/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21" w:author="杰" w:date="2025-06-25T09:15:20Z">
              <w:r>
                <w:rPr>
                  <w:rFonts w:hint="eastAsia"/>
                  <w:iCs/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70764674">
            <w:pPr>
              <w:jc w:val="center"/>
              <w:rPr>
                <w:ins w:id="22" w:author="杰" w:date="2025-06-25T09:15:14Z"/>
                <w:rFonts w:hint="eastAsia"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23" w:author="杰" w:date="2025-06-25T09:15:20Z">
              <w:r>
                <w:rPr>
                  <w:rFonts w:hint="eastAsia"/>
                  <w:iCs/>
                  <w:sz w:val="18"/>
                  <w:szCs w:val="18"/>
                </w:rPr>
                <w:t>2</w:t>
              </w:r>
            </w:ins>
          </w:p>
        </w:tc>
        <w:tc>
          <w:tcPr>
            <w:tcW w:w="1045" w:type="dxa"/>
            <w:vMerge w:val="continue"/>
            <w:vAlign w:val="center"/>
          </w:tcPr>
          <w:p w14:paraId="24456CC3">
            <w:pPr>
              <w:jc w:val="center"/>
              <w:rPr>
                <w:ins w:id="24" w:author="杰" w:date="2025-06-25T09:15:14Z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D2A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799813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C947D89">
            <w:pPr>
              <w:jc w:val="center"/>
              <w:rPr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AFB018C">
            <w:pPr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西方抒情诗理论专题研究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A57D8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XS0101206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BE4F63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255E4">
            <w:pPr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38F53C3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92B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F6BA64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448922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511601A">
            <w:pPr>
              <w:rPr>
                <w:ins w:id="25" w:author="杰" w:date="2025-06-25T09:15:32Z"/>
                <w:rFonts w:ascii="Times New Roman" w:hAnsi="Times New Roman" w:eastAsia="宋体" w:cs="Times New Roman"/>
                <w:i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26" w:author="杰" w:date="2025-06-25T09:15:32Z">
              <w:r>
                <w:rPr>
                  <w:rFonts w:hint="eastAsia"/>
                  <w:iCs/>
                  <w:sz w:val="18"/>
                  <w:szCs w:val="18"/>
                </w:rPr>
                <w:t>大众文化理论专题研究</w:t>
              </w:r>
            </w:ins>
          </w:p>
        </w:tc>
        <w:tc>
          <w:tcPr>
            <w:tcW w:w="1081" w:type="dxa"/>
            <w:shd w:val="clear" w:color="auto" w:fill="auto"/>
            <w:vAlign w:val="center"/>
          </w:tcPr>
          <w:p w14:paraId="532A0076">
            <w:pPr>
              <w:jc w:val="center"/>
              <w:rPr>
                <w:ins w:id="27" w:author="杰" w:date="2025-06-25T09:15:32Z"/>
                <w:rFonts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28" w:author="杰" w:date="2025-06-25T09:15:32Z">
              <w:r>
                <w:rPr>
                  <w:rFonts w:hint="eastAsia"/>
                  <w:sz w:val="18"/>
                  <w:szCs w:val="18"/>
                </w:rPr>
                <w:t>XS0101207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4CBF6A46">
            <w:pPr>
              <w:jc w:val="center"/>
              <w:rPr>
                <w:ins w:id="29" w:author="杰" w:date="2025-06-25T09:15:32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30" w:author="杰" w:date="2025-06-25T09:15:32Z">
              <w:r>
                <w:rPr>
                  <w:rFonts w:hint="eastAsia"/>
                  <w:iCs/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40D795C5">
            <w:pPr>
              <w:jc w:val="center"/>
              <w:rPr>
                <w:ins w:id="31" w:author="杰" w:date="2025-06-25T09:15:32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32" w:author="杰" w:date="2025-06-25T09:15:32Z">
              <w:r>
                <w:rPr>
                  <w:rFonts w:hint="eastAsia"/>
                  <w:iCs/>
                  <w:sz w:val="18"/>
                  <w:szCs w:val="18"/>
                </w:rPr>
                <w:t>1</w:t>
              </w:r>
            </w:ins>
          </w:p>
        </w:tc>
        <w:tc>
          <w:tcPr>
            <w:tcW w:w="1045" w:type="dxa"/>
            <w:vMerge w:val="continue"/>
            <w:vAlign w:val="center"/>
          </w:tcPr>
          <w:p w14:paraId="7F34473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72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810B3D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E7FCA6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E9390EB">
            <w:pPr>
              <w:rPr>
                <w:ins w:id="33" w:author="杰" w:date="2025-06-25T09:15:26Z"/>
                <w:rFonts w:ascii="Times New Roman" w:hAnsi="Times New Roman" w:eastAsia="宋体" w:cs="Times New Roman"/>
                <w:i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34" w:author="杰" w:date="2025-06-25T09:15:26Z">
              <w:r>
                <w:rPr>
                  <w:rFonts w:hint="eastAsia"/>
                  <w:iCs/>
                  <w:sz w:val="18"/>
                  <w:szCs w:val="18"/>
                </w:rPr>
                <w:t>法国美学和文论专题</w:t>
              </w:r>
            </w:ins>
          </w:p>
        </w:tc>
        <w:tc>
          <w:tcPr>
            <w:tcW w:w="1081" w:type="dxa"/>
            <w:shd w:val="clear" w:color="auto" w:fill="auto"/>
            <w:vAlign w:val="center"/>
          </w:tcPr>
          <w:p w14:paraId="6A4139B1">
            <w:pPr>
              <w:jc w:val="center"/>
              <w:rPr>
                <w:ins w:id="35" w:author="杰" w:date="2025-06-25T09:15:26Z"/>
                <w:rFonts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36" w:author="杰" w:date="2025-06-25T09:15:26Z">
              <w:r>
                <w:rPr>
                  <w:rFonts w:hint="eastAsia"/>
                  <w:sz w:val="18"/>
                  <w:szCs w:val="18"/>
                </w:rPr>
                <w:t>XS0101209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18393C33">
            <w:pPr>
              <w:jc w:val="center"/>
              <w:rPr>
                <w:ins w:id="37" w:author="杰" w:date="2025-06-25T09:15:26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38" w:author="杰" w:date="2025-06-25T09:15:26Z">
              <w:r>
                <w:rPr>
                  <w:rFonts w:hint="eastAsia"/>
                  <w:iCs/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4405DC49">
            <w:pPr>
              <w:jc w:val="center"/>
              <w:rPr>
                <w:ins w:id="39" w:author="杰" w:date="2025-06-25T09:15:26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40" w:author="杰" w:date="2025-06-25T09:15:26Z">
              <w:r>
                <w:rPr>
                  <w:rFonts w:hint="eastAsia"/>
                  <w:iCs/>
                  <w:sz w:val="18"/>
                  <w:szCs w:val="18"/>
                </w:rPr>
                <w:t>2</w:t>
              </w:r>
            </w:ins>
          </w:p>
        </w:tc>
        <w:tc>
          <w:tcPr>
            <w:tcW w:w="1045" w:type="dxa"/>
            <w:vMerge w:val="continue"/>
            <w:vAlign w:val="center"/>
          </w:tcPr>
          <w:p w14:paraId="6733CE8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F04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289908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798CB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C1818E2">
            <w:pPr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民间文学理论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37F45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XS0101210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A3EB0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C7DA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5ED512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5A8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D3201B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3E9A7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678E3A5">
            <w:pPr>
              <w:rPr>
                <w:ins w:id="41" w:author="杰" w:date="2025-06-25T09:15:37Z"/>
                <w:rFonts w:ascii="Times New Roman" w:hAnsi="Times New Roman" w:eastAsia="宋体" w:cs="Times New Roman"/>
                <w:iCs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42" w:author="杰" w:date="2025-06-25T09:15:37Z">
              <w:r>
                <w:rPr>
                  <w:rFonts w:hint="eastAsia"/>
                  <w:iCs/>
                  <w:sz w:val="18"/>
                  <w:szCs w:val="18"/>
                </w:rPr>
                <w:t>文艺心理学</w:t>
              </w:r>
            </w:ins>
          </w:p>
        </w:tc>
        <w:tc>
          <w:tcPr>
            <w:tcW w:w="1081" w:type="dxa"/>
            <w:shd w:val="clear" w:color="auto" w:fill="auto"/>
            <w:vAlign w:val="center"/>
          </w:tcPr>
          <w:p w14:paraId="54496705">
            <w:pPr>
              <w:jc w:val="center"/>
              <w:rPr>
                <w:ins w:id="43" w:author="杰" w:date="2025-06-25T09:15:37Z"/>
                <w:rFonts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ins w:id="44" w:author="杰" w:date="2025-06-25T09:15:37Z">
              <w:r>
                <w:rPr>
                  <w:rFonts w:hint="eastAsia"/>
                  <w:sz w:val="18"/>
                  <w:szCs w:val="18"/>
                </w:rPr>
                <w:t>XS010121</w:t>
              </w:r>
            </w:ins>
            <w:ins w:id="45" w:author="杰" w:date="2025-06-25T09:15:37Z">
              <w:r>
                <w:rPr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03AE584B">
            <w:pPr>
              <w:jc w:val="center"/>
              <w:rPr>
                <w:ins w:id="46" w:author="杰" w:date="2025-06-25T09:15:37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47" w:author="杰" w:date="2025-06-25T09:15:37Z">
              <w:r>
                <w:rPr>
                  <w:rFonts w:hint="eastAsia"/>
                  <w:iCs/>
                </w:rPr>
                <w:t>1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7A6AF8B1">
            <w:pPr>
              <w:jc w:val="center"/>
              <w:rPr>
                <w:ins w:id="48" w:author="杰" w:date="2025-06-25T09:15:37Z"/>
                <w:rFonts w:ascii="Times New Roman" w:hAnsi="Times New Roman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</w:pPr>
            <w:ins w:id="49" w:author="杰" w:date="2025-06-25T09:15:37Z">
              <w:r>
                <w:rPr>
                  <w:rFonts w:hint="eastAsia"/>
                  <w:iCs/>
                </w:rPr>
                <w:t>1</w:t>
              </w:r>
            </w:ins>
          </w:p>
        </w:tc>
        <w:tc>
          <w:tcPr>
            <w:tcW w:w="1045" w:type="dxa"/>
            <w:vMerge w:val="continue"/>
            <w:vAlign w:val="center"/>
          </w:tcPr>
          <w:p w14:paraId="66017E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804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6ABA9C7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76ECFBF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7C64E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60797CA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0E73102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65D048B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E105599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08F28CA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2565C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4F6FF6B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3A75F4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D7FC1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48E7A61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DAA9E6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F8968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1B761BC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F7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3C3EC1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C1671D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1D87495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93CA07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8216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7F73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7A27594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C6C98F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8E5A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706828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1A048F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4704A8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48D8670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D5D11B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322B63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2F4C6DE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5781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E0D9E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E78638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923D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1A80DAC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877EC6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3B4445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3D288BE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DE2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60BF9D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A907D9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06882B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60074F2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4E18DD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657D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41549B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C6E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FEAFB8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A50E9E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90E887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40E51B4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32418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4C66E4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3BDA4D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0B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485E27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5EE891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B40838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72AD2E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F75B3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3E4CC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0C218B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904C58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73C8A941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3A0AE46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46E20BD9">
      <w:pPr>
        <w:spacing w:line="440" w:lineRule="exact"/>
        <w:ind w:firstLine="480" w:firstLineChars="200"/>
        <w:rPr>
          <w:rFonts w:eastAsia="黑体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07997"/>
    <w:multiLevelType w:val="singleLevel"/>
    <w:tmpl w:val="5750799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杰">
    <w15:presenceInfo w15:providerId="WPS Office" w15:userId="750758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C7D83"/>
    <w:rsid w:val="000D0856"/>
    <w:rsid w:val="000D0CA9"/>
    <w:rsid w:val="000D0D0D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E75D4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47C19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97DE3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E7EAE"/>
    <w:rsid w:val="001F03A6"/>
    <w:rsid w:val="001F0AE0"/>
    <w:rsid w:val="001F11BA"/>
    <w:rsid w:val="001F1A8A"/>
    <w:rsid w:val="001F1F2E"/>
    <w:rsid w:val="001F1F8B"/>
    <w:rsid w:val="001F2B47"/>
    <w:rsid w:val="001F4010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4FC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3EF1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6356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475BE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047D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9B3"/>
    <w:rsid w:val="00411D94"/>
    <w:rsid w:val="004124A9"/>
    <w:rsid w:val="004130E5"/>
    <w:rsid w:val="00413304"/>
    <w:rsid w:val="00413674"/>
    <w:rsid w:val="00414FF5"/>
    <w:rsid w:val="00415EEE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4A9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4269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65E"/>
    <w:rsid w:val="007D4B00"/>
    <w:rsid w:val="007D6195"/>
    <w:rsid w:val="007D6EC1"/>
    <w:rsid w:val="007D7AA5"/>
    <w:rsid w:val="007E024F"/>
    <w:rsid w:val="007E0D7D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0D65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8B3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6E74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5AE"/>
    <w:rsid w:val="009E4EE1"/>
    <w:rsid w:val="009E52AD"/>
    <w:rsid w:val="009E549C"/>
    <w:rsid w:val="009E54FA"/>
    <w:rsid w:val="009E6F99"/>
    <w:rsid w:val="009E753E"/>
    <w:rsid w:val="009E7E2A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62D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62F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1D4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5F2C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6FD0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5FB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9BA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2F47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15A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BE1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2AB4B03"/>
    <w:rsid w:val="080365B2"/>
    <w:rsid w:val="08063D7F"/>
    <w:rsid w:val="08283AEA"/>
    <w:rsid w:val="095311E9"/>
    <w:rsid w:val="0A3335BE"/>
    <w:rsid w:val="0D98311E"/>
    <w:rsid w:val="0EC03533"/>
    <w:rsid w:val="112371A2"/>
    <w:rsid w:val="128238F4"/>
    <w:rsid w:val="177F5569"/>
    <w:rsid w:val="1A5F3D37"/>
    <w:rsid w:val="1C7054C3"/>
    <w:rsid w:val="1FE96C05"/>
    <w:rsid w:val="22B60126"/>
    <w:rsid w:val="24CB478F"/>
    <w:rsid w:val="28B55D58"/>
    <w:rsid w:val="33ED121E"/>
    <w:rsid w:val="348002E4"/>
    <w:rsid w:val="35192242"/>
    <w:rsid w:val="382043DD"/>
    <w:rsid w:val="3C992E26"/>
    <w:rsid w:val="3D8E7E7B"/>
    <w:rsid w:val="40027CE7"/>
    <w:rsid w:val="41C10ABD"/>
    <w:rsid w:val="46827EEC"/>
    <w:rsid w:val="4A330784"/>
    <w:rsid w:val="4BA12EF9"/>
    <w:rsid w:val="5385202A"/>
    <w:rsid w:val="538A6632"/>
    <w:rsid w:val="546E7DAF"/>
    <w:rsid w:val="56B0015D"/>
    <w:rsid w:val="571E4952"/>
    <w:rsid w:val="5E5063D4"/>
    <w:rsid w:val="681E2893"/>
    <w:rsid w:val="68AC5F38"/>
    <w:rsid w:val="68DC1286"/>
    <w:rsid w:val="6D01279B"/>
    <w:rsid w:val="6DC02F24"/>
    <w:rsid w:val="6E3971A4"/>
    <w:rsid w:val="6EEA5CFA"/>
    <w:rsid w:val="6F2968A7"/>
    <w:rsid w:val="70BC0E22"/>
    <w:rsid w:val="715F24EA"/>
    <w:rsid w:val="79064D08"/>
    <w:rsid w:val="7A6730A5"/>
    <w:rsid w:val="7B761AFA"/>
    <w:rsid w:val="7C1F52BA"/>
    <w:rsid w:val="7D55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字符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16A59-7AD1-44D5-9BB0-7CD750BB9C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yanjiushengyuan</Company>
  <Pages>5</Pages>
  <Words>2780</Words>
  <Characters>3007</Characters>
  <Lines>23</Lines>
  <Paragraphs>6</Paragraphs>
  <TotalTime>8</TotalTime>
  <ScaleCrop>false</ScaleCrop>
  <LinksUpToDate>false</LinksUpToDate>
  <CharactersWithSpaces>3017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杰</cp:lastModifiedBy>
  <cp:lastPrinted>2025-06-25T01:21:12Z</cp:lastPrinted>
  <dcterms:modified xsi:type="dcterms:W3CDTF">2025-06-25T01:21:39Z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eyJoZGlkIjoiNDgxYmFmNmU4Yzk1NjliM2E1OGMwOTBiNGIyYWU4MzIiLCJ1c2VySWQiOiIzMDM1NjkzMDgifQ==</vt:lpwstr>
  </property>
  <property fmtid="{D5CDD505-2E9C-101B-9397-08002B2CF9AE}" pid="4" name="ICV">
    <vt:lpwstr>B6674BCEB4584963B0EDF16CC23E315E_12</vt:lpwstr>
  </property>
</Properties>
</file>