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EC155">
      <w:pPr>
        <w:ind w:left="321" w:leftChars="153" w:right="227"/>
        <w:jc w:val="center"/>
        <w:rPr>
          <w:rFonts w:eastAsia="黑体"/>
          <w:b/>
          <w:bCs/>
          <w:sz w:val="36"/>
          <w:szCs w:val="36"/>
        </w:rPr>
      </w:pPr>
      <w:r>
        <w:rPr>
          <w:rFonts w:hint="eastAsia" w:eastAsia="黑体"/>
          <w:b/>
          <w:bCs/>
          <w:sz w:val="36"/>
          <w:szCs w:val="36"/>
        </w:rPr>
        <w:t>汉语言文字学</w:t>
      </w:r>
      <w:r>
        <w:rPr>
          <w:rFonts w:eastAsia="黑体"/>
          <w:b/>
          <w:bCs/>
          <w:sz w:val="36"/>
          <w:szCs w:val="36"/>
        </w:rPr>
        <w:t>学术学位硕士研究生培养方案</w:t>
      </w:r>
    </w:p>
    <w:p w14:paraId="5989E452">
      <w:pPr>
        <w:ind w:left="321" w:leftChars="153" w:right="227"/>
        <w:jc w:val="center"/>
        <w:rPr>
          <w:rFonts w:hint="eastAsia" w:ascii="黑体" w:hAnsi="黑体" w:eastAsia="黑体" w:cs="黑体"/>
          <w:b/>
          <w:bCs/>
          <w:sz w:val="28"/>
          <w:szCs w:val="28"/>
          <w:lang w:eastAsia="zh-CN"/>
        </w:rPr>
      </w:pPr>
      <w:r>
        <w:rPr>
          <w:rFonts w:eastAsia="黑体"/>
          <w:b/>
          <w:bCs/>
          <w:sz w:val="28"/>
          <w:szCs w:val="28"/>
        </w:rPr>
        <w:t>（</w:t>
      </w:r>
      <w:r>
        <w:rPr>
          <w:rFonts w:hint="eastAsia" w:eastAsia="黑体"/>
          <w:b/>
          <w:bCs/>
          <w:color w:val="auto"/>
          <w:sz w:val="28"/>
          <w:szCs w:val="28"/>
          <w:lang w:val="en-US" w:eastAsia="zh-CN"/>
        </w:rPr>
        <w:t>文</w:t>
      </w:r>
      <w:r>
        <w:rPr>
          <w:rFonts w:eastAsia="黑体"/>
          <w:b/>
          <w:bCs/>
          <w:sz w:val="28"/>
          <w:szCs w:val="28"/>
        </w:rPr>
        <w:t>学院)</w:t>
      </w:r>
    </w:p>
    <w:p w14:paraId="224AB83A">
      <w:pPr>
        <w:spacing w:line="360" w:lineRule="auto"/>
        <w:ind w:firstLine="560"/>
        <w:rPr>
          <w:rFonts w:eastAsia="黑体"/>
          <w:b/>
          <w:bCs w:val="0"/>
          <w:sz w:val="28"/>
          <w:szCs w:val="28"/>
        </w:rPr>
      </w:pPr>
      <w:r>
        <w:rPr>
          <w:rFonts w:eastAsia="黑体"/>
          <w:b/>
          <w:bCs w:val="0"/>
          <w:sz w:val="28"/>
          <w:szCs w:val="28"/>
        </w:rPr>
        <w:t>一、专业名称、代码</w:t>
      </w:r>
    </w:p>
    <w:p w14:paraId="04967F23">
      <w:pPr>
        <w:keepNext w:val="0"/>
        <w:keepLines w:val="0"/>
        <w:pageBreakBefore w:val="0"/>
        <w:widowControl/>
        <w:kinsoku/>
        <w:wordWrap/>
        <w:overflowPunct/>
        <w:topLinePunct w:val="0"/>
        <w:autoSpaceDE/>
        <w:autoSpaceDN/>
        <w:bidi w:val="0"/>
        <w:adjustRightInd/>
        <w:snapToGrid/>
        <w:spacing w:line="360" w:lineRule="auto"/>
        <w:ind w:firstLine="960" w:firstLineChars="400"/>
        <w:jc w:val="left"/>
        <w:textAlignment w:val="auto"/>
        <w:rPr>
          <w:rFonts w:hint="eastAsia" w:eastAsia="宋体"/>
          <w:color w:val="222222"/>
          <w:kern w:val="0"/>
          <w:sz w:val="18"/>
          <w:szCs w:val="18"/>
          <w:lang w:eastAsia="zh-CN"/>
        </w:rPr>
      </w:pPr>
      <w:r>
        <w:rPr>
          <w:color w:val="222222"/>
          <w:kern w:val="0"/>
          <w:sz w:val="24"/>
        </w:rPr>
        <w:t>专业名称：</w:t>
      </w:r>
      <w:r>
        <w:rPr>
          <w:rFonts w:hint="eastAsia"/>
          <w:color w:val="000000" w:themeColor="text1"/>
          <w:sz w:val="24"/>
          <w:lang w:val="en-US" w:eastAsia="zh-CN"/>
          <w14:textFill>
            <w14:solidFill>
              <w14:schemeClr w14:val="tx1"/>
            </w14:solidFill>
          </w14:textFill>
        </w:rPr>
        <w:t>汉语言文字学</w:t>
      </w:r>
    </w:p>
    <w:p w14:paraId="62008F06">
      <w:pPr>
        <w:keepNext w:val="0"/>
        <w:keepLines w:val="0"/>
        <w:pageBreakBefore w:val="0"/>
        <w:widowControl/>
        <w:kinsoku/>
        <w:wordWrap/>
        <w:overflowPunct/>
        <w:topLinePunct w:val="0"/>
        <w:autoSpaceDE/>
        <w:autoSpaceDN/>
        <w:bidi w:val="0"/>
        <w:adjustRightInd/>
        <w:snapToGrid/>
        <w:spacing w:line="360" w:lineRule="auto"/>
        <w:ind w:firstLine="960" w:firstLineChars="400"/>
        <w:jc w:val="left"/>
        <w:textAlignment w:val="auto"/>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050103</w:t>
      </w:r>
    </w:p>
    <w:p w14:paraId="42E7D51E">
      <w:pPr>
        <w:spacing w:line="360" w:lineRule="auto"/>
        <w:ind w:firstLine="562" w:firstLineChars="200"/>
        <w:rPr>
          <w:rFonts w:eastAsia="黑体"/>
          <w:b/>
          <w:bCs w:val="0"/>
          <w:i/>
          <w:color w:val="FF0000"/>
          <w:sz w:val="28"/>
          <w:szCs w:val="28"/>
        </w:rPr>
      </w:pPr>
      <w:r>
        <w:rPr>
          <w:rFonts w:eastAsia="黑体"/>
          <w:b/>
          <w:bCs w:val="0"/>
          <w:sz w:val="28"/>
          <w:szCs w:val="28"/>
        </w:rPr>
        <w:t>二、</w:t>
      </w:r>
      <w:r>
        <w:rPr>
          <w:rFonts w:eastAsia="黑体"/>
          <w:b/>
          <w:bCs w:val="0"/>
          <w:color w:val="000000" w:themeColor="text1"/>
          <w:sz w:val="28"/>
          <w:szCs w:val="28"/>
          <w14:textFill>
            <w14:solidFill>
              <w14:schemeClr w14:val="tx1"/>
            </w14:solidFill>
          </w14:textFill>
        </w:rPr>
        <w:t>专业简介</w:t>
      </w:r>
    </w:p>
    <w:p w14:paraId="383FFEE7">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olor w:val="000000"/>
          <w:sz w:val="24"/>
          <w:lang w:eastAsia="zh-CN"/>
        </w:rPr>
      </w:pPr>
      <w:r>
        <w:rPr>
          <w:rFonts w:hint="eastAsia"/>
          <w:color w:val="000000" w:themeColor="text1"/>
          <w:sz w:val="24"/>
          <w14:textFill>
            <w14:solidFill>
              <w14:schemeClr w14:val="tx1"/>
            </w14:solidFill>
          </w14:textFill>
        </w:rPr>
        <w:t>汉语言文字学专业作为</w:t>
      </w:r>
      <w:r>
        <w:rPr>
          <w:rFonts w:hint="eastAsia"/>
          <w:color w:val="000000" w:themeColor="text1"/>
          <w:sz w:val="24"/>
          <w:lang w:val="en-US" w:eastAsia="zh-CN"/>
          <w14:textFill>
            <w14:solidFill>
              <w14:schemeClr w14:val="tx1"/>
            </w14:solidFill>
          </w14:textFill>
        </w:rPr>
        <w:t>河北大学</w:t>
      </w:r>
      <w:r>
        <w:rPr>
          <w:rFonts w:hint="eastAsia"/>
          <w:color w:val="auto"/>
          <w:sz w:val="24"/>
          <w:lang w:val="en-US" w:eastAsia="zh-CN"/>
        </w:rPr>
        <w:t>文学院的</w:t>
      </w:r>
      <w:r>
        <w:rPr>
          <w:rFonts w:hint="eastAsia"/>
          <w:color w:val="000000" w:themeColor="text1"/>
          <w:sz w:val="24"/>
          <w14:textFill>
            <w14:solidFill>
              <w14:schemeClr w14:val="tx1"/>
            </w14:solidFill>
          </w14:textFill>
        </w:rPr>
        <w:t>传统优势学科之一，依托河北省重点学科平台，具有较为深厚的学术积淀和鲜明的办学特色。</w:t>
      </w:r>
      <w:r>
        <w:rPr>
          <w:rFonts w:hint="eastAsia"/>
          <w:color w:val="000000" w:themeColor="text1"/>
          <w:sz w:val="24"/>
          <w:lang w:val="en-US" w:eastAsia="zh-CN"/>
          <w14:textFill>
            <w14:solidFill>
              <w14:schemeClr w14:val="tx1"/>
            </w14:solidFill>
          </w14:textFill>
        </w:rPr>
        <w:t>本专业</w:t>
      </w:r>
      <w:r>
        <w:rPr>
          <w:rFonts w:hint="eastAsia" w:ascii="宋体" w:hAnsi="宋体"/>
          <w:color w:val="000000"/>
          <w:sz w:val="24"/>
        </w:rPr>
        <w:t>下设</w:t>
      </w:r>
      <w:r>
        <w:rPr>
          <w:rFonts w:hint="eastAsia" w:ascii="宋体" w:hAnsi="宋体"/>
          <w:color w:val="000000"/>
          <w:sz w:val="24"/>
          <w:lang w:val="en-US" w:eastAsia="zh-CN"/>
        </w:rPr>
        <w:t>近代汉字、古文字、</w:t>
      </w:r>
      <w:r>
        <w:rPr>
          <w:rFonts w:hint="eastAsia" w:ascii="宋体" w:hAnsi="宋体"/>
          <w:color w:val="000000"/>
          <w:sz w:val="24"/>
        </w:rPr>
        <w:t>训诂学、汉语词汇学、汉语语法学等</w:t>
      </w:r>
      <w:r>
        <w:rPr>
          <w:rFonts w:hint="eastAsia" w:ascii="宋体" w:hAnsi="宋体"/>
          <w:color w:val="000000"/>
          <w:sz w:val="24"/>
          <w:lang w:val="en-US" w:eastAsia="zh-CN"/>
        </w:rPr>
        <w:t>研究</w:t>
      </w:r>
      <w:r>
        <w:rPr>
          <w:rFonts w:hint="eastAsia" w:ascii="宋体" w:hAnsi="宋体"/>
          <w:color w:val="000000"/>
          <w:sz w:val="24"/>
        </w:rPr>
        <w:t>方向</w:t>
      </w:r>
      <w:r>
        <w:rPr>
          <w:rFonts w:hint="eastAsia" w:ascii="宋体" w:hAnsi="宋体"/>
          <w:color w:val="000000"/>
          <w:sz w:val="24"/>
          <w:lang w:eastAsia="zh-CN"/>
        </w:rPr>
        <w:t>，</w:t>
      </w:r>
      <w:r>
        <w:rPr>
          <w:rFonts w:hint="eastAsia" w:ascii="宋体" w:hAnsi="宋体"/>
          <w:color w:val="000000"/>
          <w:sz w:val="24"/>
          <w:lang w:val="en-US" w:eastAsia="zh-CN"/>
        </w:rPr>
        <w:t>其中，</w:t>
      </w:r>
      <w:r>
        <w:rPr>
          <w:rFonts w:hint="eastAsia"/>
          <w:color w:val="000000" w:themeColor="text1"/>
          <w:sz w:val="24"/>
          <w14:textFill>
            <w14:solidFill>
              <w14:schemeClr w14:val="tx1"/>
            </w14:solidFill>
          </w14:textFill>
        </w:rPr>
        <w:t>近代汉字研究尤其是大型字书、历代石刻疑难字考释与研究处于国内外领先地位</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齐鲁燕赵等古文字研究、现代汉字研究与应用</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汉语语法研究</w:t>
      </w:r>
      <w:r>
        <w:rPr>
          <w:rFonts w:hint="eastAsia"/>
          <w:color w:val="000000" w:themeColor="text1"/>
          <w:sz w:val="24"/>
          <w14:textFill>
            <w14:solidFill>
              <w14:schemeClr w14:val="tx1"/>
            </w14:solidFill>
          </w14:textFill>
        </w:rPr>
        <w:t>处于</w:t>
      </w:r>
      <w:r>
        <w:rPr>
          <w:rFonts w:hint="eastAsia"/>
          <w:color w:val="000000" w:themeColor="text1"/>
          <w:sz w:val="24"/>
          <w:lang w:val="en-US" w:eastAsia="zh-CN"/>
          <w14:textFill>
            <w14:solidFill>
              <w14:schemeClr w14:val="tx1"/>
            </w14:solidFill>
          </w14:textFill>
        </w:rPr>
        <w:t>学界</w:t>
      </w:r>
      <w:r>
        <w:rPr>
          <w:rFonts w:hint="eastAsia"/>
          <w:color w:val="000000" w:themeColor="text1"/>
          <w:sz w:val="24"/>
          <w14:textFill>
            <w14:solidFill>
              <w14:schemeClr w14:val="tx1"/>
            </w14:solidFill>
          </w14:textFill>
        </w:rPr>
        <w:t>前沿水平</w:t>
      </w:r>
      <w:r>
        <w:rPr>
          <w:rFonts w:hint="eastAsia"/>
          <w:color w:val="000000" w:themeColor="text1"/>
          <w:sz w:val="24"/>
          <w:lang w:eastAsia="zh-CN"/>
          <w14:textFill>
            <w14:solidFill>
              <w14:schemeClr w14:val="tx1"/>
            </w14:solidFill>
          </w14:textFill>
        </w:rPr>
        <w:t>。</w:t>
      </w:r>
    </w:p>
    <w:p w14:paraId="0332B5CE">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color w:val="000000" w:themeColor="text1"/>
          <w:sz w:val="24"/>
          <w14:textFill>
            <w14:solidFill>
              <w14:schemeClr w14:val="tx1"/>
            </w14:solidFill>
          </w14:textFill>
        </w:rPr>
      </w:pPr>
      <w:r>
        <w:rPr>
          <w:rFonts w:hint="eastAsia" w:ascii="宋体" w:hAnsi="宋体"/>
          <w:color w:val="000000"/>
          <w:sz w:val="24"/>
          <w:lang w:val="en-US" w:eastAsia="zh-CN"/>
        </w:rPr>
        <w:t>本专业</w:t>
      </w:r>
      <w:r>
        <w:rPr>
          <w:rFonts w:hint="eastAsia" w:ascii="宋体" w:hAnsi="宋体"/>
          <w:color w:val="000000"/>
          <w:sz w:val="24"/>
        </w:rPr>
        <w:t>基础研究与理论研究并重</w:t>
      </w:r>
      <w:r>
        <w:rPr>
          <w:rFonts w:hint="eastAsia" w:ascii="宋体" w:hAnsi="宋体"/>
          <w:color w:val="000000"/>
          <w:sz w:val="24"/>
          <w:lang w:eastAsia="zh-CN"/>
        </w:rPr>
        <w:t>，</w:t>
      </w:r>
      <w:r>
        <w:rPr>
          <w:rFonts w:hint="eastAsia" w:ascii="宋体" w:hAnsi="宋体"/>
          <w:color w:val="000000"/>
          <w:sz w:val="24"/>
          <w:lang w:val="en-US" w:eastAsia="zh-CN"/>
        </w:rPr>
        <w:t>具有深厚的学科底蕴与较强的师资力量，拥有健全的课程体系与丰富的学术资源。学科</w:t>
      </w:r>
      <w:r>
        <w:rPr>
          <w:rFonts w:hint="eastAsia" w:ascii="宋体" w:hAnsi="宋体"/>
          <w:color w:val="000000"/>
          <w:sz w:val="24"/>
        </w:rPr>
        <w:t>优势集中于疑难字考释与研究方向，在梳理传世字书发展脉络的基础上，综合利用相关知识，考释出唐宋以来贮存领域和使用领域中的大批疑难字，在考释方法、研究理论等方面有较大突破。</w:t>
      </w:r>
    </w:p>
    <w:p w14:paraId="54CC1FF5">
      <w:pPr>
        <w:spacing w:line="440" w:lineRule="exact"/>
        <w:ind w:firstLine="562" w:firstLineChars="200"/>
        <w:rPr>
          <w:rFonts w:eastAsia="黑体"/>
          <w:b/>
          <w:bCs w:val="0"/>
          <w:sz w:val="28"/>
          <w:szCs w:val="28"/>
        </w:rPr>
      </w:pPr>
      <w:r>
        <w:rPr>
          <w:rFonts w:eastAsia="黑体"/>
          <w:b/>
          <w:bCs w:val="0"/>
          <w:sz w:val="28"/>
          <w:szCs w:val="28"/>
        </w:rPr>
        <w:t>三、研究方向</w:t>
      </w:r>
    </w:p>
    <w:p w14:paraId="4E497DB0">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color w:val="000000"/>
          <w:sz w:val="24"/>
          <w:lang w:val="en-US" w:eastAsia="zh-CN"/>
        </w:rPr>
      </w:pPr>
      <w:r>
        <w:rPr>
          <w:rFonts w:hint="eastAsia"/>
          <w:sz w:val="24"/>
        </w:rPr>
        <w:t xml:space="preserve">1. </w:t>
      </w:r>
      <w:r>
        <w:rPr>
          <w:rFonts w:hint="eastAsia" w:ascii="宋体" w:hAnsi="宋体"/>
          <w:color w:val="000000"/>
          <w:sz w:val="24"/>
          <w:lang w:val="en-US" w:eastAsia="zh-CN"/>
        </w:rPr>
        <w:t>训诂学</w:t>
      </w:r>
    </w:p>
    <w:p w14:paraId="32AB92CC">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default" w:ascii="宋体" w:hAnsi="宋体"/>
          <w:color w:val="000000"/>
          <w:sz w:val="24"/>
          <w:lang w:val="en-US" w:eastAsia="zh-CN"/>
        </w:rPr>
      </w:pPr>
      <w:r>
        <w:rPr>
          <w:rFonts w:hint="eastAsia" w:ascii="宋体" w:hAnsi="宋体"/>
          <w:color w:val="000000"/>
          <w:sz w:val="24"/>
          <w:lang w:val="en-US" w:eastAsia="zh-CN"/>
        </w:rPr>
        <w:t>训诂学是汉语言文字学的传统优势研究方向。自学科创立以来，历经裴学海先生等前辈语言文字学家的奠基与杨宝忠教授、刘青松教授、杨清臣教授等当代学者的深耕，形成了兼具深厚传统底蕴与创新活力的学术特色。近年来，创作了《古代汉语词语考证》《文字变易与古书通假》《〈论衡〉训诂资料》《〈白虎通〉义理声训研究》《古释名辑证》《坳堂诗文集》《〈尔雅〉名物词用字的历时考察与研究》等重要论著。训诂学研究方向以冷门绝学守护文化根脉，以中华字库助力国家工程，既保持了“辨章学术、考镜源流”的传统精髓，又通过研究方法和研究材料的革新适应现代训诂学的要求，</w:t>
      </w:r>
    </w:p>
    <w:p w14:paraId="18955516">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color w:val="000000"/>
          <w:sz w:val="24"/>
          <w:lang w:val="en-US" w:eastAsia="zh-CN"/>
        </w:rPr>
      </w:pPr>
      <w:r>
        <w:rPr>
          <w:rFonts w:hint="eastAsia"/>
          <w:sz w:val="24"/>
          <w:lang w:val="en-US" w:eastAsia="zh-CN"/>
        </w:rPr>
        <w:t>2</w:t>
      </w:r>
      <w:r>
        <w:rPr>
          <w:rFonts w:hint="eastAsia"/>
          <w:sz w:val="24"/>
        </w:rPr>
        <w:t xml:space="preserve">. </w:t>
      </w:r>
      <w:r>
        <w:rPr>
          <w:rFonts w:hint="eastAsia" w:ascii="宋体" w:hAnsi="宋体"/>
          <w:color w:val="000000"/>
          <w:sz w:val="24"/>
          <w:lang w:val="en-US" w:eastAsia="zh-CN"/>
        </w:rPr>
        <w:t>汉字学</w:t>
      </w:r>
    </w:p>
    <w:p w14:paraId="4B248290">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default" w:ascii="宋体" w:hAnsi="宋体"/>
          <w:color w:val="000000"/>
          <w:sz w:val="24"/>
          <w:lang w:val="en-US" w:eastAsia="zh-CN"/>
        </w:rPr>
      </w:pPr>
      <w:r>
        <w:rPr>
          <w:rFonts w:hint="eastAsia" w:ascii="宋体" w:hAnsi="宋体"/>
          <w:color w:val="000000"/>
          <w:sz w:val="24"/>
          <w:lang w:val="en-US" w:eastAsia="zh-CN"/>
        </w:rPr>
        <w:t>汉字学是汉语言文字学的突出优势研究方向，在大型字书疑难字考释、历代石刻文字研究、齐鲁燕赵古文字研究、现代汉字研究与应用等方面具有显著优势与鲜明特色。杨宝忠教授是国内外大型字书疑难字考释的领先人物，论著《疑难字考释与研究》《疑难字续考》《疑难字三考》消除历代大型字书之积弊，提出“形音义序用互相求”的研究方法，于相关研究具有重要指导价值。梁春胜教授的《楷书部件演变研究》《六朝石刻丛考》是近代汉字研究、历代石刻文字研究的重要论著。张振谦教授的《齐系文字研究》《齐鲁文字编》《国别文字编·燕文字编》是齐鲁燕赵古文字研究的代表性成果。陈双新教授开展的现代汉字研究与应用对于当代汉字发展具有重要意义。</w:t>
      </w:r>
    </w:p>
    <w:p w14:paraId="6817B6BB">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default" w:ascii="宋体" w:hAnsi="宋体"/>
          <w:color w:val="000000"/>
          <w:sz w:val="24"/>
          <w:lang w:val="en-US" w:eastAsia="zh-CN"/>
        </w:rPr>
      </w:pPr>
      <w:r>
        <w:rPr>
          <w:rFonts w:hint="eastAsia"/>
          <w:sz w:val="24"/>
          <w:lang w:val="en-US" w:eastAsia="zh-CN"/>
        </w:rPr>
        <w:t>3</w:t>
      </w:r>
      <w:r>
        <w:rPr>
          <w:rFonts w:hint="eastAsia"/>
          <w:sz w:val="24"/>
        </w:rPr>
        <w:t xml:space="preserve">. </w:t>
      </w:r>
      <w:r>
        <w:rPr>
          <w:rFonts w:hint="eastAsia" w:ascii="宋体" w:hAnsi="宋体"/>
          <w:color w:val="000000"/>
          <w:sz w:val="24"/>
          <w:lang w:val="en-US" w:eastAsia="zh-CN"/>
        </w:rPr>
        <w:t>汉语词汇学</w:t>
      </w:r>
    </w:p>
    <w:p w14:paraId="557C1473">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default" w:ascii="宋体" w:hAnsi="宋体"/>
          <w:color w:val="000000"/>
          <w:sz w:val="24"/>
          <w:lang w:val="en-US" w:eastAsia="zh-CN"/>
        </w:rPr>
      </w:pPr>
      <w:r>
        <w:rPr>
          <w:rFonts w:hint="eastAsia" w:ascii="宋体" w:hAnsi="宋体"/>
          <w:color w:val="000000"/>
          <w:sz w:val="24"/>
          <w:lang w:val="en-US" w:eastAsia="zh-CN"/>
        </w:rPr>
        <w:t>汉语词汇学研究自学科创立以来，凭借扎实的学术积淀与持续的方法创新，形成了兼具传统特色与现代视野的研究体系。武占坤先生、张弓先生等前辈学者在现代汉语词汇学、词汇修辞学等领域做出了开创性贡献，确立了本专业词汇学方向立足本体、关注应用的研究传统。张莉教授、李彦洁副教授等当代学者延续了优良的学术传统，进一步在词汇研究方法和实践方面发挥了创新活力，学术成果既推动了现代汉语词汇学的发展，又直接服务于语言教育与社会需求。</w:t>
      </w:r>
    </w:p>
    <w:p w14:paraId="2FD6D1F4">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color w:val="000000"/>
          <w:sz w:val="24"/>
          <w:lang w:val="en-US" w:eastAsia="zh-CN"/>
        </w:rPr>
      </w:pPr>
      <w:r>
        <w:rPr>
          <w:rFonts w:hint="eastAsia"/>
          <w:sz w:val="24"/>
          <w:lang w:val="en-US" w:eastAsia="zh-CN"/>
        </w:rPr>
        <w:t>4</w:t>
      </w:r>
      <w:r>
        <w:rPr>
          <w:rFonts w:hint="eastAsia"/>
          <w:sz w:val="24"/>
        </w:rPr>
        <w:t xml:space="preserve">. </w:t>
      </w:r>
      <w:r>
        <w:rPr>
          <w:rFonts w:hint="eastAsia" w:ascii="宋体" w:hAnsi="宋体"/>
          <w:color w:val="000000"/>
          <w:sz w:val="24"/>
          <w:lang w:val="en-US" w:eastAsia="zh-CN"/>
        </w:rPr>
        <w:t>汉语语法学</w:t>
      </w:r>
    </w:p>
    <w:p w14:paraId="615AF6B6">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default" w:ascii="宋体" w:hAnsi="宋体"/>
          <w:color w:val="000000"/>
          <w:sz w:val="24"/>
          <w:lang w:val="en-US" w:eastAsia="zh-CN"/>
        </w:rPr>
      </w:pPr>
      <w:r>
        <w:rPr>
          <w:rFonts w:hint="eastAsia" w:ascii="宋体" w:hAnsi="宋体"/>
          <w:color w:val="000000"/>
          <w:sz w:val="24"/>
          <w:lang w:val="en-US" w:eastAsia="zh-CN"/>
        </w:rPr>
        <w:t>汉语语法学研究具备扎实的学科基础和系统的培养体系，在现代汉语语法研究与汉语历时语法研究领域均有不错的表现。蒋静忠教授的《现代汉语表主观量副词研究》及系列论文在汉语主观量研究方面处于国内先进行列。孙书杰副教授的《汉语使成式的产生及其来源研究》从汉语语法史的角度对使成式的产生进行了探索。汉语语法学</w:t>
      </w:r>
      <w:r>
        <w:rPr>
          <w:rFonts w:hint="default" w:ascii="宋体" w:hAnsi="宋体"/>
          <w:color w:val="000000"/>
          <w:sz w:val="24"/>
          <w:lang w:val="en-US" w:eastAsia="zh-CN"/>
        </w:rPr>
        <w:t>通过介绍各个</w:t>
      </w:r>
      <w:r>
        <w:rPr>
          <w:rFonts w:hint="eastAsia" w:ascii="宋体" w:hAnsi="宋体"/>
          <w:color w:val="000000"/>
          <w:sz w:val="24"/>
          <w:lang w:val="en-US" w:eastAsia="zh-CN"/>
        </w:rPr>
        <w:t>语法</w:t>
      </w:r>
      <w:r>
        <w:rPr>
          <w:rFonts w:hint="default" w:ascii="宋体" w:hAnsi="宋体"/>
          <w:color w:val="000000"/>
          <w:sz w:val="24"/>
          <w:lang w:val="en-US" w:eastAsia="zh-CN"/>
        </w:rPr>
        <w:t>热点问题的研究现状、研究方法、研究思路，拓宽学生的学术视野，增加阅读面，并从中学习分析汉语重要语法问题的理论方法，提高学生对汉语语法问题的分析和研究能力</w:t>
      </w:r>
      <w:r>
        <w:rPr>
          <w:rFonts w:hint="eastAsia" w:ascii="宋体" w:hAnsi="宋体"/>
          <w:color w:val="000000"/>
          <w:sz w:val="24"/>
          <w:lang w:val="en-US" w:eastAsia="zh-CN"/>
        </w:rPr>
        <w:t>，能够对学生进行较为全面的语法学系统训练，又注重语法理论与研究理论的拓展与创新。</w:t>
      </w:r>
    </w:p>
    <w:p w14:paraId="09057897">
      <w:pPr>
        <w:spacing w:line="440" w:lineRule="exact"/>
        <w:ind w:firstLine="560" w:firstLineChars="200"/>
        <w:rPr>
          <w:rFonts w:eastAsia="黑体"/>
          <w:bCs/>
          <w:sz w:val="28"/>
          <w:szCs w:val="28"/>
        </w:rPr>
      </w:pPr>
      <w:r>
        <w:rPr>
          <w:rFonts w:eastAsia="黑体"/>
          <w:bCs/>
          <w:sz w:val="28"/>
          <w:szCs w:val="28"/>
        </w:rPr>
        <w:t>四、学制及学习年限</w:t>
      </w:r>
    </w:p>
    <w:p w14:paraId="681975D5">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3D7BB8A">
      <w:pPr>
        <w:spacing w:line="440" w:lineRule="exact"/>
        <w:ind w:firstLine="560" w:firstLineChars="200"/>
        <w:rPr>
          <w:rFonts w:eastAsia="黑体"/>
          <w:bCs/>
          <w:sz w:val="28"/>
          <w:szCs w:val="28"/>
        </w:rPr>
      </w:pPr>
      <w:r>
        <w:rPr>
          <w:rFonts w:eastAsia="黑体"/>
          <w:bCs/>
          <w:sz w:val="28"/>
          <w:szCs w:val="28"/>
        </w:rPr>
        <w:t>五、培养目标</w:t>
      </w:r>
    </w:p>
    <w:p w14:paraId="00FB0A80">
      <w:pPr>
        <w:spacing w:line="360" w:lineRule="auto"/>
        <w:ind w:firstLine="480" w:firstLineChars="200"/>
        <w:jc w:val="left"/>
        <w:rPr>
          <w:sz w:val="24"/>
        </w:rPr>
      </w:pPr>
      <w:r>
        <w:rPr>
          <w:sz w:val="24"/>
        </w:rPr>
        <w:t>1</w:t>
      </w:r>
      <w:r>
        <w:rPr>
          <w:rFonts w:hint="eastAsia"/>
          <w:sz w:val="24"/>
        </w:rPr>
        <w:t>．全面、准确地掌握马克思主义的基本理论，拥护中国共产党的领导，拥护社会主义制度，热爱祖国，遵纪守法，品行端正。</w:t>
      </w:r>
    </w:p>
    <w:p w14:paraId="0FFEFF90">
      <w:pPr>
        <w:spacing w:line="360" w:lineRule="auto"/>
        <w:ind w:firstLine="480" w:firstLineChars="200"/>
        <w:jc w:val="left"/>
        <w:rPr>
          <w:sz w:val="24"/>
        </w:rPr>
      </w:pPr>
      <w:r>
        <w:rPr>
          <w:sz w:val="24"/>
        </w:rPr>
        <w:t>2</w:t>
      </w:r>
      <w:r>
        <w:rPr>
          <w:rFonts w:hint="eastAsia"/>
          <w:sz w:val="24"/>
        </w:rPr>
        <w:t>．全面掌握本学科的基础理论和专门知识，充分了解本学科的前沿动态和发展趋势，能在导师指导下开展深入、富有创新性的学术研究工作，具有较深的学术素养、良好</w:t>
      </w:r>
      <w:r>
        <w:rPr>
          <w:rFonts w:hint="eastAsia"/>
          <w:sz w:val="24"/>
          <w:lang w:val="en-US" w:eastAsia="zh-CN"/>
        </w:rPr>
        <w:t>的</w:t>
      </w:r>
      <w:r>
        <w:rPr>
          <w:rFonts w:hint="eastAsia"/>
          <w:sz w:val="24"/>
        </w:rPr>
        <w:t>研究能力、高度</w:t>
      </w:r>
      <w:r>
        <w:rPr>
          <w:rFonts w:hint="eastAsia"/>
          <w:sz w:val="24"/>
          <w:lang w:val="en-US" w:eastAsia="zh-CN"/>
        </w:rPr>
        <w:t>的</w:t>
      </w:r>
      <w:r>
        <w:rPr>
          <w:rFonts w:hint="eastAsia"/>
          <w:sz w:val="24"/>
        </w:rPr>
        <w:t>创新精神与社会责任感，能够参与中国语言文学学科的理论创新、文化传承与社会服务。</w:t>
      </w:r>
    </w:p>
    <w:p w14:paraId="43F3E1A1">
      <w:pPr>
        <w:spacing w:line="360" w:lineRule="auto"/>
        <w:ind w:firstLine="480" w:firstLineChars="200"/>
        <w:jc w:val="left"/>
        <w:rPr>
          <w:rFonts w:hint="eastAsia"/>
          <w:sz w:val="24"/>
        </w:rPr>
      </w:pPr>
    </w:p>
    <w:p w14:paraId="6D85CE89">
      <w:pPr>
        <w:spacing w:line="440" w:lineRule="exact"/>
        <w:ind w:firstLine="560" w:firstLineChars="200"/>
        <w:rPr>
          <w:rFonts w:eastAsia="黑体"/>
          <w:bCs/>
          <w:sz w:val="28"/>
          <w:szCs w:val="28"/>
        </w:rPr>
      </w:pPr>
      <w:r>
        <w:rPr>
          <w:rFonts w:eastAsia="黑体"/>
          <w:bCs/>
          <w:sz w:val="28"/>
          <w:szCs w:val="28"/>
        </w:rPr>
        <w:t>六、培养方式</w:t>
      </w:r>
    </w:p>
    <w:p w14:paraId="6939C0B2">
      <w:pPr>
        <w:spacing w:line="360" w:lineRule="auto"/>
        <w:ind w:firstLine="480" w:firstLineChars="200"/>
        <w:jc w:val="left"/>
        <w:rPr>
          <w:rFonts w:hint="eastAsia" w:ascii="宋体" w:hAnsi="宋体" w:cs="宋体"/>
          <w:sz w:val="24"/>
        </w:rPr>
      </w:pPr>
      <w:r>
        <w:rPr>
          <w:rFonts w:ascii="宋体" w:hAnsi="宋体" w:cs="宋体"/>
          <w:sz w:val="24"/>
        </w:rPr>
        <w:t>1</w:t>
      </w:r>
      <w:r>
        <w:rPr>
          <w:rFonts w:hint="eastAsia" w:ascii="宋体" w:hAnsi="宋体" w:cs="宋体"/>
          <w:sz w:val="24"/>
        </w:rPr>
        <w:t>．实行导师负责的硕士生指导小组制，导师指导与集体培养相结合。</w:t>
      </w:r>
    </w:p>
    <w:p w14:paraId="02C368F4">
      <w:pPr>
        <w:spacing w:line="360" w:lineRule="auto"/>
        <w:ind w:firstLine="480" w:firstLineChars="200"/>
        <w:jc w:val="left"/>
        <w:rPr>
          <w:rFonts w:hint="eastAsia" w:ascii="宋体" w:hAnsi="宋体" w:cs="宋体"/>
          <w:sz w:val="24"/>
        </w:rPr>
      </w:pPr>
      <w:r>
        <w:rPr>
          <w:rFonts w:ascii="宋体" w:hAnsi="宋体" w:cs="宋体"/>
          <w:sz w:val="24"/>
        </w:rPr>
        <w:t>2</w:t>
      </w:r>
      <w:r>
        <w:rPr>
          <w:rFonts w:hint="eastAsia" w:ascii="宋体" w:hAnsi="宋体" w:cs="宋体"/>
          <w:sz w:val="24"/>
        </w:rPr>
        <w:t>．研究生初选指导教师，实行导师和学生双向选择制。遇有特殊情况，由导师组长与导师</w:t>
      </w:r>
      <w:r>
        <w:rPr>
          <w:rFonts w:hint="eastAsia" w:ascii="宋体" w:hAnsi="宋体" w:cs="宋体"/>
          <w:sz w:val="24"/>
          <w:lang w:val="en-US" w:eastAsia="zh-CN"/>
        </w:rPr>
        <w:t>协商</w:t>
      </w:r>
      <w:r>
        <w:rPr>
          <w:rFonts w:hint="eastAsia" w:ascii="宋体" w:hAnsi="宋体" w:cs="宋体"/>
          <w:sz w:val="24"/>
        </w:rPr>
        <w:t>解决。</w:t>
      </w:r>
    </w:p>
    <w:p w14:paraId="6F097D9A">
      <w:pPr>
        <w:spacing w:line="360" w:lineRule="auto"/>
        <w:ind w:firstLine="480" w:firstLineChars="200"/>
        <w:jc w:val="left"/>
        <w:rPr>
          <w:rFonts w:hint="eastAsia" w:ascii="宋体" w:hAnsi="宋体" w:cs="宋体"/>
          <w:sz w:val="24"/>
        </w:rPr>
      </w:pPr>
      <w:r>
        <w:rPr>
          <w:rFonts w:ascii="宋体" w:hAnsi="宋体" w:cs="宋体"/>
          <w:sz w:val="24"/>
        </w:rPr>
        <w:t>3</w:t>
      </w:r>
      <w:r>
        <w:rPr>
          <w:rFonts w:hint="eastAsia" w:ascii="宋体" w:hAnsi="宋体" w:cs="宋体"/>
          <w:sz w:val="24"/>
        </w:rPr>
        <w:t>．充分发挥学科的综合优势和学术群体的作用，每位导师每届指导学生原则上不超过</w:t>
      </w:r>
      <w:r>
        <w:rPr>
          <w:rFonts w:ascii="宋体" w:hAnsi="宋体" w:cs="宋体"/>
          <w:sz w:val="24"/>
        </w:rPr>
        <w:t>5</w:t>
      </w:r>
      <w:r>
        <w:rPr>
          <w:rFonts w:hint="eastAsia" w:ascii="宋体" w:hAnsi="宋体" w:cs="宋体"/>
          <w:sz w:val="24"/>
        </w:rPr>
        <w:t>名，新增导师首次招生原则上指导</w:t>
      </w:r>
      <w:r>
        <w:rPr>
          <w:rFonts w:ascii="宋体" w:hAnsi="宋体" w:cs="宋体"/>
          <w:sz w:val="24"/>
        </w:rPr>
        <w:t>1—2</w:t>
      </w:r>
      <w:r>
        <w:rPr>
          <w:rFonts w:hint="eastAsia" w:ascii="宋体" w:hAnsi="宋体" w:cs="宋体"/>
          <w:sz w:val="24"/>
        </w:rPr>
        <w:t>名学生。</w:t>
      </w:r>
    </w:p>
    <w:p w14:paraId="1F21CAEF">
      <w:pPr>
        <w:spacing w:line="360" w:lineRule="auto"/>
        <w:ind w:firstLine="480" w:firstLineChars="200"/>
        <w:jc w:val="left"/>
        <w:rPr>
          <w:rFonts w:hint="eastAsia" w:ascii="宋体" w:hAnsi="宋体" w:cs="宋体"/>
          <w:sz w:val="24"/>
        </w:rPr>
      </w:pPr>
      <w:r>
        <w:rPr>
          <w:rFonts w:ascii="宋体" w:hAnsi="宋体" w:cs="宋体"/>
          <w:sz w:val="24"/>
        </w:rPr>
        <w:t>4</w:t>
      </w:r>
      <w:r>
        <w:rPr>
          <w:rFonts w:hint="eastAsia" w:ascii="宋体" w:hAnsi="宋体" w:cs="宋体"/>
          <w:sz w:val="24"/>
        </w:rPr>
        <w:t>．贯彻因材施教的原则，充分发挥硕士生的个人才能和特长，对研究生的学习重点、学习时间和方式、学位论文的选题，根据每个硕士生的基础和具体情况进行安排。</w:t>
      </w:r>
      <w:r>
        <w:rPr>
          <w:rFonts w:ascii="宋体" w:hAnsi="宋体" w:cs="宋体"/>
          <w:sz w:val="24"/>
        </w:rPr>
        <w:t>结合专业特点撰写</w:t>
      </w:r>
      <w:r>
        <w:rPr>
          <w:rFonts w:hint="eastAsia" w:ascii="宋体" w:hAnsi="宋体" w:cs="宋体"/>
          <w:sz w:val="24"/>
        </w:rPr>
        <w:t>学位论文。</w:t>
      </w:r>
    </w:p>
    <w:p w14:paraId="15059202">
      <w:pPr>
        <w:spacing w:line="440" w:lineRule="exact"/>
        <w:ind w:firstLine="560" w:firstLineChars="200"/>
        <w:rPr>
          <w:rFonts w:eastAsia="黑体"/>
          <w:bCs/>
          <w:sz w:val="28"/>
          <w:szCs w:val="28"/>
        </w:rPr>
      </w:pPr>
      <w:r>
        <w:rPr>
          <w:rFonts w:eastAsia="黑体"/>
          <w:bCs/>
          <w:sz w:val="28"/>
          <w:szCs w:val="28"/>
        </w:rPr>
        <w:t>七、中期筛选</w:t>
      </w:r>
    </w:p>
    <w:p w14:paraId="0462E09F">
      <w:pPr>
        <w:keepNext w:val="0"/>
        <w:keepLines w:val="0"/>
        <w:pageBreakBefore w:val="0"/>
        <w:widowControl w:val="0"/>
        <w:kinsoku/>
        <w:wordWrap/>
        <w:overflowPunct/>
        <w:topLinePunct w:val="0"/>
        <w:autoSpaceDE/>
        <w:autoSpaceDN/>
        <w:bidi w:val="0"/>
        <w:adjustRightInd/>
        <w:snapToGrid/>
        <w:spacing w:before="156" w:beforeLines="50" w:line="360" w:lineRule="auto"/>
        <w:ind w:firstLine="480" w:firstLineChars="200"/>
        <w:textAlignment w:val="auto"/>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0B712114">
      <w:pPr>
        <w:spacing w:line="440" w:lineRule="exact"/>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4A11BC4">
      <w:pPr>
        <w:widowControl/>
        <w:spacing w:before="105" w:after="105" w:line="360" w:lineRule="auto"/>
        <w:ind w:firstLine="482"/>
        <w:jc w:val="left"/>
        <w:rPr>
          <w:rFonts w:hint="eastAsia" w:eastAsia="宋体"/>
          <w:bCs/>
          <w:color w:val="222222"/>
          <w:kern w:val="0"/>
          <w:sz w:val="24"/>
          <w:lang w:eastAsia="zh-CN"/>
        </w:rPr>
      </w:pPr>
      <w:r>
        <w:rPr>
          <w:bCs/>
          <w:color w:val="222222"/>
          <w:kern w:val="0"/>
          <w:sz w:val="24"/>
        </w:rPr>
        <w:t>1.总体要求</w:t>
      </w:r>
      <w:r>
        <w:rPr>
          <w:rFonts w:hint="eastAsia"/>
          <w:bCs/>
          <w:color w:val="222222"/>
          <w:kern w:val="0"/>
          <w:sz w:val="24"/>
        </w:rPr>
        <w:t>：</w:t>
      </w:r>
      <w:r>
        <w:rPr>
          <w:bCs/>
          <w:color w:val="222222"/>
          <w:kern w:val="0"/>
          <w:sz w:val="24"/>
        </w:rPr>
        <w:t>按照《河北大学关于开展2025版研究生培养方案修订工作的指导意见》（校政字〔2025〕</w:t>
      </w:r>
      <w:r>
        <w:rPr>
          <w:rFonts w:hint="eastAsia"/>
          <w:bCs/>
          <w:color w:val="222222"/>
          <w:kern w:val="0"/>
          <w:sz w:val="24"/>
          <w:vertAlign w:val="baseline"/>
          <w:lang w:val="en-US" w:eastAsia="zh-CN"/>
        </w:rPr>
        <w:t>9</w:t>
      </w:r>
      <w:r>
        <w:rPr>
          <w:bCs/>
          <w:color w:val="222222"/>
          <w:kern w:val="0"/>
          <w:sz w:val="24"/>
        </w:rPr>
        <w:t>号）规定，硕士研究生论文开题与答辩时间间隔原则上不少于12个月。学位（毕业）论文应当表明作者具有独立从事学术研究工作的能力</w:t>
      </w:r>
      <w:r>
        <w:rPr>
          <w:rFonts w:hint="eastAsia"/>
          <w:bCs/>
          <w:color w:val="222222"/>
          <w:kern w:val="0"/>
          <w:sz w:val="24"/>
          <w:lang w:eastAsia="zh-CN"/>
        </w:rPr>
        <w:t>。</w:t>
      </w:r>
    </w:p>
    <w:p w14:paraId="3459A3AC">
      <w:pPr>
        <w:widowControl/>
        <w:spacing w:before="105" w:after="105" w:line="360" w:lineRule="auto"/>
        <w:ind w:firstLine="482"/>
        <w:jc w:val="left"/>
        <w:rPr>
          <w:bCs/>
          <w:color w:val="222222"/>
          <w:kern w:val="0"/>
          <w:sz w:val="24"/>
        </w:rPr>
      </w:pPr>
      <w:r>
        <w:rPr>
          <w:bCs/>
          <w:color w:val="222222"/>
          <w:kern w:val="0"/>
          <w:sz w:val="24"/>
        </w:rPr>
        <w:t>2.开题</w:t>
      </w:r>
      <w:r>
        <w:rPr>
          <w:rFonts w:hint="eastAsia"/>
          <w:bCs/>
          <w:color w:val="222222"/>
          <w:kern w:val="0"/>
          <w:sz w:val="24"/>
        </w:rPr>
        <w:t>：</w:t>
      </w:r>
      <w:r>
        <w:rPr>
          <w:bCs/>
          <w:color w:val="222222"/>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w:t>
      </w:r>
      <w:r>
        <w:rPr>
          <w:rFonts w:hint="eastAsia"/>
          <w:bCs/>
          <w:color w:val="222222"/>
          <w:kern w:val="0"/>
          <w:sz w:val="24"/>
          <w:lang w:val="en-US" w:eastAsia="zh-CN"/>
        </w:rPr>
        <w:t>内容</w:t>
      </w:r>
      <w:r>
        <w:rPr>
          <w:bCs/>
          <w:color w:val="222222"/>
          <w:kern w:val="0"/>
          <w:sz w:val="24"/>
        </w:rPr>
        <w:t>。</w:t>
      </w:r>
    </w:p>
    <w:p w14:paraId="369B1301">
      <w:pPr>
        <w:widowControl/>
        <w:spacing w:before="105" w:after="105" w:line="360" w:lineRule="auto"/>
        <w:ind w:firstLine="482"/>
        <w:jc w:val="left"/>
        <w:rPr>
          <w:bCs/>
          <w:color w:val="222222"/>
          <w:kern w:val="0"/>
          <w:sz w:val="24"/>
        </w:rPr>
      </w:pPr>
      <w:r>
        <w:rPr>
          <w:bCs/>
          <w:color w:val="222222"/>
          <w:kern w:val="0"/>
          <w:sz w:val="24"/>
        </w:rPr>
        <w:t>原则上在入学后第3学期（最迟</w:t>
      </w:r>
      <w:r>
        <w:rPr>
          <w:rFonts w:hint="eastAsia"/>
          <w:bCs/>
          <w:color w:val="222222"/>
          <w:kern w:val="0"/>
          <w:sz w:val="24"/>
          <w:lang w:val="en-US" w:eastAsia="zh-CN"/>
        </w:rPr>
        <w:t>在</w:t>
      </w:r>
      <w:r>
        <w:rPr>
          <w:bCs/>
          <w:color w:val="222222"/>
          <w:kern w:val="0"/>
          <w:sz w:val="24"/>
        </w:rPr>
        <w:t>第4学期）完成开题。开题由3-5名具有高级专业技术职务人员参加，以学术报告的方式进行。</w:t>
      </w:r>
    </w:p>
    <w:p w14:paraId="36961AA3">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6C24BC1">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64FD3E00">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5.预答辩：学位申请人须进行学位论文预答辩。预答辩通过者，方可进入学位论文评阅、学位论文答辩等环节</w:t>
      </w:r>
      <w:r>
        <w:rPr>
          <w:rFonts w:hint="eastAsia"/>
          <w:bCs/>
          <w:color w:val="222222"/>
          <w:kern w:val="0"/>
          <w:sz w:val="24"/>
          <w:lang w:eastAsia="zh-CN"/>
        </w:rPr>
        <w:t>。</w:t>
      </w:r>
      <w:r>
        <w:rPr>
          <w:bCs/>
          <w:color w:val="222222"/>
          <w:kern w:val="0"/>
          <w:sz w:val="24"/>
        </w:rPr>
        <w:t>学位（毕业）论文预答辩在正式答辩前3个月进行。</w:t>
      </w:r>
    </w:p>
    <w:p w14:paraId="7361B1E9">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6.论文评阅：学位（毕业）论文在获得导师组认可，经培养单位形式审查合格，并通过预答辩，方可提出进入评阅程序的申请。论文评阅在正式答辩前40天由研究生提出，由</w:t>
      </w:r>
      <w:r>
        <w:rPr>
          <w:rFonts w:hint="eastAsia"/>
          <w:bCs/>
          <w:color w:val="222222"/>
          <w:kern w:val="0"/>
          <w:sz w:val="24"/>
        </w:rPr>
        <w:t>学院</w:t>
      </w:r>
      <w:r>
        <w:rPr>
          <w:bCs/>
          <w:color w:val="222222"/>
          <w:kern w:val="0"/>
          <w:sz w:val="24"/>
        </w:rPr>
        <w:t>依据相关规定进行匿名评审。评阅结果及异议处理按照《河北大学研究生学位论文或者实践成果评审管理办法》（校政字〔2025〕8号）执行。</w:t>
      </w:r>
    </w:p>
    <w:p w14:paraId="51E8CE54">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7.答辩：学位（毕业）论文答辩按照《河北大学博士、硕士学位授予工作实施细则》（校政字〔2025〕7号）执行。</w:t>
      </w:r>
    </w:p>
    <w:p w14:paraId="25BFBB7E">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ACFDF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DFADC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10次学术活动，并撰写学术报告小结；以主讲人或宣讲人身份，参加在校内外举行的学术报告或学术讲座不少于1次</w:t>
      </w:r>
      <w:r>
        <w:rPr>
          <w:rFonts w:eastAsiaTheme="minorEastAsia"/>
          <w:iCs/>
          <w:color w:val="000000"/>
          <w:sz w:val="24"/>
        </w:rPr>
        <w:t>。</w:t>
      </w:r>
    </w:p>
    <w:p w14:paraId="4FFF3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9ECAD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4CDFF817">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035A4F6">
      <w:pPr>
        <w:spacing w:line="360" w:lineRule="auto"/>
        <w:ind w:firstLine="480" w:firstLineChars="200"/>
        <w:rPr>
          <w:rFonts w:hint="eastAsia" w:eastAsiaTheme="minorEastAsia"/>
          <w:i/>
          <w:color w:val="FF0000"/>
          <w:sz w:val="24"/>
          <w:lang w:eastAsia="zh-CN"/>
        </w:rPr>
      </w:pPr>
      <w:r>
        <w:rPr>
          <w:rFonts w:hint="eastAsia" w:eastAsiaTheme="minorEastAsia"/>
          <w:iCs/>
          <w:sz w:val="24"/>
          <w:lang w:val="en-US" w:eastAsia="zh-CN"/>
        </w:rPr>
        <w:t>成果认定执行</w:t>
      </w:r>
      <w:r>
        <w:rPr>
          <w:rFonts w:hint="eastAsia" w:eastAsiaTheme="minorEastAsia"/>
          <w:iCs/>
          <w:sz w:val="24"/>
        </w:rPr>
        <w:t>《文学院关于研究生申请学位取得创新性成果的规定》</w:t>
      </w:r>
      <w:r>
        <w:rPr>
          <w:rFonts w:hint="eastAsia" w:eastAsiaTheme="minorEastAsia"/>
          <w:iCs/>
          <w:sz w:val="24"/>
          <w:lang w:eastAsia="zh-CN"/>
        </w:rPr>
        <w:t>。</w:t>
      </w:r>
    </w:p>
    <w:p w14:paraId="2A618CB5">
      <w:pPr>
        <w:spacing w:line="440" w:lineRule="exact"/>
        <w:ind w:firstLine="560" w:firstLineChars="200"/>
        <w:rPr>
          <w:rFonts w:eastAsia="黑体"/>
          <w:bCs/>
          <w:sz w:val="28"/>
          <w:szCs w:val="28"/>
        </w:rPr>
      </w:pPr>
      <w:r>
        <w:rPr>
          <w:rFonts w:eastAsia="黑体"/>
          <w:bCs/>
          <w:sz w:val="28"/>
          <w:szCs w:val="28"/>
        </w:rPr>
        <w:t>十一、学位授予</w:t>
      </w:r>
    </w:p>
    <w:p w14:paraId="1231F8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2B689DC">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0C5B0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sz w:val="24"/>
          <w:highlight w:val="yellow"/>
          <w:lang w:eastAsia="zh-CN"/>
        </w:rPr>
      </w:pPr>
      <w:r>
        <w:rPr>
          <w:rFonts w:hint="eastAsia" w:asciiTheme="minorEastAsia" w:hAnsiTheme="minorEastAsia" w:eastAsiaTheme="minorEastAsia"/>
          <w:sz w:val="24"/>
          <w:lang w:val="en-US" w:eastAsia="zh-CN"/>
        </w:rPr>
        <w:t>本专业</w:t>
      </w:r>
      <w:r>
        <w:rPr>
          <w:rFonts w:hint="eastAsia" w:eastAsiaTheme="minorEastAsia"/>
          <w:sz w:val="24"/>
        </w:rPr>
        <w:t>最低毕业学分为28学分，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16</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eastAsiaTheme="minorEastAsia"/>
          <w:sz w:val="24"/>
        </w:rPr>
        <w:t>分</w:t>
      </w:r>
      <w:r>
        <w:rPr>
          <w:rFonts w:hint="eastAsia" w:eastAsiaTheme="minorEastAsia"/>
          <w:sz w:val="24"/>
          <w:lang w:eastAsia="zh-CN"/>
        </w:rPr>
        <w:t>。</w:t>
      </w:r>
    </w:p>
    <w:p w14:paraId="3DDF7F2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color w:val="000000"/>
          <w:sz w:val="24"/>
        </w:rPr>
      </w:pPr>
      <w:r>
        <w:rPr>
          <w:rFonts w:eastAsiaTheme="minorEastAsia"/>
          <w:color w:val="000000"/>
          <w:sz w:val="24"/>
        </w:rPr>
        <w:t>课程考试不设补考环节，</w:t>
      </w:r>
      <w:r>
        <w:rPr>
          <w:color w:val="000000"/>
          <w:sz w:val="24"/>
        </w:rPr>
        <w:t>考试成绩低于60分的需重修。</w:t>
      </w:r>
    </w:p>
    <w:p w14:paraId="16C9994E">
      <w:pPr>
        <w:spacing w:after="156" w:afterLines="50" w:line="440" w:lineRule="exact"/>
        <w:ind w:firstLine="482" w:firstLineChars="200"/>
        <w:jc w:val="center"/>
        <w:rPr>
          <w:rFonts w:eastAsiaTheme="minorEastAsia"/>
          <w:b/>
          <w:bCs/>
          <w:sz w:val="24"/>
        </w:rPr>
      </w:pPr>
      <w:r>
        <w:rPr>
          <w:rFonts w:hint="eastAsia" w:eastAsiaTheme="minorEastAsia"/>
          <w:b/>
          <w:bCs/>
          <w:sz w:val="24"/>
          <w:lang w:val="en-US" w:eastAsia="zh-CN"/>
        </w:rPr>
        <w:t>汉语言文字学</w:t>
      </w:r>
      <w:r>
        <w:rPr>
          <w:rFonts w:eastAsiaTheme="minorEastAsia"/>
          <w:b/>
          <w:bCs/>
          <w:sz w:val="24"/>
        </w:rPr>
        <w:t>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6848F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1456E7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7B0FF9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5EF554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74C6C7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24B397A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2BE49EA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3904D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E133BF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w:t>
            </w:r>
            <w:bookmarkStart w:id="1" w:name="_GoBack"/>
            <w:bookmarkEnd w:id="1"/>
            <w:r>
              <w:rPr>
                <w:b/>
                <w:color w:val="000000" w:themeColor="text1"/>
                <w:sz w:val="18"/>
                <w:szCs w:val="18"/>
                <w14:textFill>
                  <w14:solidFill>
                    <w14:schemeClr w14:val="tx1"/>
                  </w14:solidFill>
                </w14:textFill>
              </w:rPr>
              <w:t>位课</w:t>
            </w:r>
          </w:p>
        </w:tc>
        <w:tc>
          <w:tcPr>
            <w:tcW w:w="1226" w:type="dxa"/>
            <w:vMerge w:val="restart"/>
            <w:vAlign w:val="center"/>
          </w:tcPr>
          <w:p w14:paraId="1488C7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BD0FF9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02CD8CB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C93A4C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4312B4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1FA0B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24D8B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5E9A3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8D60B84">
            <w:pPr>
              <w:jc w:val="center"/>
              <w:rPr>
                <w:b/>
                <w:color w:val="000000" w:themeColor="text1"/>
                <w:sz w:val="18"/>
                <w:szCs w:val="18"/>
                <w14:textFill>
                  <w14:solidFill>
                    <w14:schemeClr w14:val="tx1"/>
                  </w14:solidFill>
                </w14:textFill>
              </w:rPr>
            </w:pPr>
          </w:p>
        </w:tc>
        <w:tc>
          <w:tcPr>
            <w:tcW w:w="1226" w:type="dxa"/>
            <w:vMerge w:val="continue"/>
            <w:vAlign w:val="center"/>
          </w:tcPr>
          <w:p w14:paraId="73651A2D">
            <w:pPr>
              <w:jc w:val="center"/>
              <w:rPr>
                <w:b/>
                <w:color w:val="000000" w:themeColor="text1"/>
                <w:sz w:val="18"/>
                <w:szCs w:val="18"/>
                <w14:textFill>
                  <w14:solidFill>
                    <w14:schemeClr w14:val="tx1"/>
                  </w14:solidFill>
                </w14:textFill>
              </w:rPr>
            </w:pPr>
          </w:p>
        </w:tc>
        <w:tc>
          <w:tcPr>
            <w:tcW w:w="3516" w:type="dxa"/>
            <w:vAlign w:val="center"/>
          </w:tcPr>
          <w:p w14:paraId="6B81848E">
            <w:pPr>
              <w:rPr>
                <w:sz w:val="18"/>
                <w:szCs w:val="18"/>
              </w:rPr>
            </w:pPr>
            <w:r>
              <w:rPr>
                <w:sz w:val="18"/>
                <w:szCs w:val="18"/>
              </w:rPr>
              <w:t>通用学术英语</w:t>
            </w:r>
          </w:p>
        </w:tc>
        <w:tc>
          <w:tcPr>
            <w:tcW w:w="1081" w:type="dxa"/>
            <w:vAlign w:val="center"/>
          </w:tcPr>
          <w:p w14:paraId="5376DF4A">
            <w:pPr>
              <w:jc w:val="center"/>
              <w:rPr>
                <w:sz w:val="18"/>
                <w:szCs w:val="18"/>
              </w:rPr>
            </w:pPr>
            <w:r>
              <w:rPr>
                <w:sz w:val="18"/>
                <w:szCs w:val="18"/>
              </w:rPr>
              <w:t>TS0000002</w:t>
            </w:r>
          </w:p>
        </w:tc>
        <w:tc>
          <w:tcPr>
            <w:tcW w:w="709" w:type="dxa"/>
            <w:vAlign w:val="center"/>
          </w:tcPr>
          <w:p w14:paraId="1A2BE89E">
            <w:pPr>
              <w:jc w:val="center"/>
              <w:rPr>
                <w:sz w:val="18"/>
                <w:szCs w:val="18"/>
              </w:rPr>
            </w:pPr>
            <w:r>
              <w:rPr>
                <w:sz w:val="18"/>
                <w:szCs w:val="18"/>
              </w:rPr>
              <w:t>2</w:t>
            </w:r>
          </w:p>
        </w:tc>
        <w:tc>
          <w:tcPr>
            <w:tcW w:w="709" w:type="dxa"/>
            <w:vAlign w:val="center"/>
          </w:tcPr>
          <w:p w14:paraId="4728D310">
            <w:pPr>
              <w:jc w:val="center"/>
              <w:rPr>
                <w:sz w:val="18"/>
                <w:szCs w:val="18"/>
              </w:rPr>
            </w:pPr>
            <w:r>
              <w:rPr>
                <w:sz w:val="18"/>
                <w:szCs w:val="18"/>
              </w:rPr>
              <w:t>1</w:t>
            </w:r>
          </w:p>
        </w:tc>
        <w:tc>
          <w:tcPr>
            <w:tcW w:w="1045" w:type="dxa"/>
            <w:vAlign w:val="center"/>
          </w:tcPr>
          <w:p w14:paraId="558456F7">
            <w:pPr>
              <w:jc w:val="center"/>
              <w:rPr>
                <w:sz w:val="18"/>
                <w:szCs w:val="18"/>
              </w:rPr>
            </w:pPr>
            <w:r>
              <w:rPr>
                <w:rFonts w:hint="eastAsia"/>
                <w:sz w:val="18"/>
                <w:szCs w:val="18"/>
              </w:rPr>
              <w:t>考查</w:t>
            </w:r>
          </w:p>
        </w:tc>
      </w:tr>
      <w:tr w14:paraId="0FC874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F119D8A">
            <w:pPr>
              <w:jc w:val="center"/>
              <w:rPr>
                <w:b/>
                <w:color w:val="000000" w:themeColor="text1"/>
                <w:sz w:val="18"/>
                <w:szCs w:val="18"/>
                <w14:textFill>
                  <w14:solidFill>
                    <w14:schemeClr w14:val="tx1"/>
                  </w14:solidFill>
                </w14:textFill>
              </w:rPr>
            </w:pPr>
          </w:p>
        </w:tc>
        <w:tc>
          <w:tcPr>
            <w:tcW w:w="1226" w:type="dxa"/>
            <w:vAlign w:val="center"/>
          </w:tcPr>
          <w:p w14:paraId="59E34BC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1DE7BED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1</w:t>
            </w:r>
            <w:r>
              <w:rPr>
                <w:b/>
                <w:color w:val="000000" w:themeColor="text1"/>
                <w:sz w:val="18"/>
                <w:szCs w:val="18"/>
                <w14:textFill>
                  <w14:solidFill>
                    <w14:schemeClr w14:val="tx1"/>
                  </w14:solidFill>
                </w14:textFill>
              </w:rPr>
              <w:t>学分）</w:t>
            </w:r>
          </w:p>
        </w:tc>
        <w:tc>
          <w:tcPr>
            <w:tcW w:w="3516" w:type="dxa"/>
            <w:vAlign w:val="center"/>
          </w:tcPr>
          <w:p w14:paraId="3B53365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238D5CE0">
            <w:pPr>
              <w:jc w:val="center"/>
              <w:rPr>
                <w:i/>
                <w:color w:val="FF0000"/>
                <w:sz w:val="18"/>
                <w:szCs w:val="18"/>
                <w:highlight w:val="yellow"/>
              </w:rPr>
            </w:pPr>
            <w:ins w:id="0" w:author="杰" w:date="2025-06-24T09:36:13Z">
              <w:r>
                <w:rPr>
                  <w:rFonts w:hint="eastAsia"/>
                  <w:sz w:val="18"/>
                  <w:szCs w:val="18"/>
                </w:rPr>
                <w:t>XS0100003</w:t>
              </w:r>
            </w:ins>
          </w:p>
        </w:tc>
        <w:tc>
          <w:tcPr>
            <w:tcW w:w="709" w:type="dxa"/>
            <w:vAlign w:val="center"/>
          </w:tcPr>
          <w:p w14:paraId="1FEF40F6">
            <w:pPr>
              <w:jc w:val="center"/>
            </w:pPr>
            <w:r>
              <w:rPr>
                <w:rFonts w:hint="eastAsia"/>
              </w:rPr>
              <w:t>1</w:t>
            </w:r>
          </w:p>
        </w:tc>
        <w:tc>
          <w:tcPr>
            <w:tcW w:w="709" w:type="dxa"/>
            <w:vAlign w:val="center"/>
          </w:tcPr>
          <w:p w14:paraId="7FB05993">
            <w:pPr>
              <w:jc w:val="center"/>
            </w:pPr>
            <w:r>
              <w:rPr>
                <w:rFonts w:hint="eastAsia"/>
                <w:iCs/>
                <w:sz w:val="18"/>
                <w:szCs w:val="18"/>
              </w:rPr>
              <w:t>2</w:t>
            </w:r>
          </w:p>
        </w:tc>
        <w:tc>
          <w:tcPr>
            <w:tcW w:w="1045" w:type="dxa"/>
            <w:vAlign w:val="center"/>
          </w:tcPr>
          <w:p w14:paraId="6FDB876F">
            <w:pPr>
              <w:jc w:val="center"/>
              <w:rPr>
                <w:i/>
                <w:sz w:val="18"/>
                <w:szCs w:val="18"/>
              </w:rPr>
            </w:pPr>
            <w:r>
              <w:rPr>
                <w:rFonts w:hint="eastAsia"/>
                <w:sz w:val="18"/>
                <w:szCs w:val="18"/>
              </w:rPr>
              <w:t>考查</w:t>
            </w:r>
          </w:p>
        </w:tc>
      </w:tr>
      <w:tr w14:paraId="0BE3BA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E1025C">
            <w:pPr>
              <w:jc w:val="center"/>
              <w:rPr>
                <w:b/>
                <w:color w:val="000000" w:themeColor="text1"/>
                <w:sz w:val="18"/>
                <w:szCs w:val="18"/>
                <w14:textFill>
                  <w14:solidFill>
                    <w14:schemeClr w14:val="tx1"/>
                  </w14:solidFill>
                </w14:textFill>
              </w:rPr>
            </w:pPr>
          </w:p>
        </w:tc>
        <w:tc>
          <w:tcPr>
            <w:tcW w:w="1226" w:type="dxa"/>
            <w:vMerge w:val="restart"/>
            <w:vAlign w:val="center"/>
          </w:tcPr>
          <w:p w14:paraId="1AF6D06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B9B164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65F4A713">
            <w:r>
              <w:rPr>
                <w:sz w:val="18"/>
                <w:szCs w:val="18"/>
              </w:rPr>
              <w:t>文献阅读与论文写作</w:t>
            </w:r>
          </w:p>
        </w:tc>
        <w:tc>
          <w:tcPr>
            <w:tcW w:w="1081" w:type="dxa"/>
            <w:vAlign w:val="center"/>
          </w:tcPr>
          <w:p w14:paraId="3659F40F">
            <w:pPr>
              <w:jc w:val="center"/>
              <w:rPr>
                <w:color w:val="FF0000"/>
                <w:sz w:val="18"/>
                <w:szCs w:val="18"/>
              </w:rPr>
            </w:pPr>
            <w:r>
              <w:rPr>
                <w:rFonts w:hint="eastAsia"/>
                <w:sz w:val="18"/>
                <w:szCs w:val="18"/>
              </w:rPr>
              <w:t>XS0100001</w:t>
            </w:r>
          </w:p>
        </w:tc>
        <w:tc>
          <w:tcPr>
            <w:tcW w:w="709" w:type="dxa"/>
            <w:vAlign w:val="center"/>
          </w:tcPr>
          <w:p w14:paraId="4E711186">
            <w:pPr>
              <w:jc w:val="center"/>
              <w:rPr>
                <w:color w:val="FF0000"/>
              </w:rPr>
            </w:pPr>
            <w:r>
              <w:rPr>
                <w:rFonts w:hint="eastAsia"/>
                <w:sz w:val="18"/>
                <w:szCs w:val="18"/>
              </w:rPr>
              <w:t>3</w:t>
            </w:r>
          </w:p>
        </w:tc>
        <w:tc>
          <w:tcPr>
            <w:tcW w:w="709" w:type="dxa"/>
            <w:vAlign w:val="center"/>
          </w:tcPr>
          <w:p w14:paraId="488313B4">
            <w:pPr>
              <w:jc w:val="center"/>
              <w:rPr>
                <w:color w:val="FF0000"/>
              </w:rPr>
            </w:pPr>
            <w:r>
              <w:rPr>
                <w:rFonts w:hint="eastAsia"/>
                <w:sz w:val="18"/>
                <w:szCs w:val="18"/>
              </w:rPr>
              <w:t>1</w:t>
            </w:r>
          </w:p>
        </w:tc>
        <w:tc>
          <w:tcPr>
            <w:tcW w:w="1045" w:type="dxa"/>
            <w:vAlign w:val="center"/>
          </w:tcPr>
          <w:p w14:paraId="0FE1E40D">
            <w:pPr>
              <w:jc w:val="center"/>
              <w:rPr>
                <w:color w:val="FF0000"/>
                <w:sz w:val="18"/>
                <w:szCs w:val="18"/>
              </w:rPr>
            </w:pPr>
            <w:r>
              <w:rPr>
                <w:rFonts w:hint="eastAsia"/>
                <w:sz w:val="18"/>
                <w:szCs w:val="18"/>
              </w:rPr>
              <w:t>考查</w:t>
            </w:r>
          </w:p>
        </w:tc>
      </w:tr>
      <w:tr w14:paraId="2D27E4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AB21FEF">
            <w:pPr>
              <w:jc w:val="center"/>
              <w:rPr>
                <w:b/>
                <w:color w:val="000000" w:themeColor="text1"/>
                <w:sz w:val="18"/>
                <w:szCs w:val="18"/>
                <w14:textFill>
                  <w14:solidFill>
                    <w14:schemeClr w14:val="tx1"/>
                  </w14:solidFill>
                </w14:textFill>
              </w:rPr>
            </w:pPr>
          </w:p>
        </w:tc>
        <w:tc>
          <w:tcPr>
            <w:tcW w:w="1226" w:type="dxa"/>
            <w:vMerge w:val="continue"/>
            <w:vAlign w:val="center"/>
          </w:tcPr>
          <w:p w14:paraId="5D7A7CA1">
            <w:pPr>
              <w:jc w:val="center"/>
              <w:rPr>
                <w:b/>
                <w:color w:val="000000" w:themeColor="text1"/>
                <w:sz w:val="18"/>
                <w:szCs w:val="18"/>
                <w14:textFill>
                  <w14:solidFill>
                    <w14:schemeClr w14:val="tx1"/>
                  </w14:solidFill>
                </w14:textFill>
              </w:rPr>
            </w:pPr>
          </w:p>
        </w:tc>
        <w:tc>
          <w:tcPr>
            <w:tcW w:w="3516" w:type="dxa"/>
            <w:vAlign w:val="center"/>
          </w:tcPr>
          <w:p w14:paraId="0E64DB3A">
            <w:r>
              <w:rPr>
                <w:rFonts w:hint="eastAsia"/>
                <w:sz w:val="18"/>
                <w:szCs w:val="18"/>
              </w:rPr>
              <w:t>中国语言文学研究的前沿与热点问题</w:t>
            </w:r>
          </w:p>
        </w:tc>
        <w:tc>
          <w:tcPr>
            <w:tcW w:w="1081" w:type="dxa"/>
            <w:vAlign w:val="center"/>
          </w:tcPr>
          <w:p w14:paraId="37B463B1">
            <w:pPr>
              <w:jc w:val="center"/>
              <w:rPr>
                <w:color w:val="FF0000"/>
                <w:sz w:val="18"/>
                <w:szCs w:val="18"/>
              </w:rPr>
            </w:pPr>
            <w:r>
              <w:rPr>
                <w:rFonts w:hint="eastAsia"/>
                <w:sz w:val="18"/>
                <w:szCs w:val="18"/>
              </w:rPr>
              <w:t>XS0100002</w:t>
            </w:r>
          </w:p>
        </w:tc>
        <w:tc>
          <w:tcPr>
            <w:tcW w:w="709" w:type="dxa"/>
            <w:vAlign w:val="center"/>
          </w:tcPr>
          <w:p w14:paraId="0BBF1B40">
            <w:pPr>
              <w:jc w:val="center"/>
              <w:rPr>
                <w:color w:val="FF0000"/>
              </w:rPr>
            </w:pPr>
            <w:r>
              <w:rPr>
                <w:rFonts w:hint="eastAsia"/>
                <w:sz w:val="18"/>
                <w:szCs w:val="18"/>
              </w:rPr>
              <w:t>3</w:t>
            </w:r>
          </w:p>
        </w:tc>
        <w:tc>
          <w:tcPr>
            <w:tcW w:w="709" w:type="dxa"/>
            <w:vAlign w:val="center"/>
          </w:tcPr>
          <w:p w14:paraId="37F7636C">
            <w:pPr>
              <w:jc w:val="center"/>
              <w:rPr>
                <w:color w:val="FF0000"/>
              </w:rPr>
            </w:pPr>
            <w:r>
              <w:rPr>
                <w:rFonts w:hint="eastAsia"/>
                <w:sz w:val="18"/>
                <w:szCs w:val="18"/>
              </w:rPr>
              <w:t>1</w:t>
            </w:r>
          </w:p>
        </w:tc>
        <w:tc>
          <w:tcPr>
            <w:tcW w:w="1045" w:type="dxa"/>
            <w:vAlign w:val="center"/>
          </w:tcPr>
          <w:p w14:paraId="6C8CBD31">
            <w:pPr>
              <w:jc w:val="center"/>
              <w:rPr>
                <w:color w:val="FF0000"/>
                <w:sz w:val="18"/>
                <w:szCs w:val="18"/>
              </w:rPr>
            </w:pPr>
            <w:r>
              <w:rPr>
                <w:rFonts w:hint="eastAsia"/>
                <w:sz w:val="18"/>
                <w:szCs w:val="18"/>
              </w:rPr>
              <w:t>考查（中国现当代文学专业）</w:t>
            </w:r>
          </w:p>
        </w:tc>
      </w:tr>
      <w:tr w14:paraId="7E0A1E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F84364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69FA4C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4BF6085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12B956A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552C4B1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CEA269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75E6D1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FB289D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27BAB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E303430">
            <w:pPr>
              <w:jc w:val="center"/>
              <w:rPr>
                <w:b/>
                <w:color w:val="000000" w:themeColor="text1"/>
                <w:sz w:val="18"/>
                <w:szCs w:val="18"/>
                <w14:textFill>
                  <w14:solidFill>
                    <w14:schemeClr w14:val="tx1"/>
                  </w14:solidFill>
                </w14:textFill>
              </w:rPr>
            </w:pPr>
          </w:p>
        </w:tc>
        <w:tc>
          <w:tcPr>
            <w:tcW w:w="1226" w:type="dxa"/>
            <w:vMerge w:val="continue"/>
            <w:vAlign w:val="center"/>
          </w:tcPr>
          <w:p w14:paraId="7ADC5D5B">
            <w:pPr>
              <w:jc w:val="center"/>
              <w:rPr>
                <w:b/>
                <w:color w:val="000000" w:themeColor="text1"/>
                <w:sz w:val="18"/>
                <w:szCs w:val="18"/>
                <w14:textFill>
                  <w14:solidFill>
                    <w14:schemeClr w14:val="tx1"/>
                  </w14:solidFill>
                </w14:textFill>
              </w:rPr>
            </w:pPr>
          </w:p>
        </w:tc>
        <w:tc>
          <w:tcPr>
            <w:tcW w:w="3516" w:type="dxa"/>
            <w:vAlign w:val="center"/>
          </w:tcPr>
          <w:p w14:paraId="5106826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44D121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11524B6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A36B96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E833FB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0C900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9" w:hRule="atLeast"/>
          <w:jc w:val="center"/>
        </w:trPr>
        <w:tc>
          <w:tcPr>
            <w:tcW w:w="571" w:type="dxa"/>
            <w:vMerge w:val="continue"/>
          </w:tcPr>
          <w:p w14:paraId="38301102">
            <w:pPr>
              <w:rPr>
                <w:b/>
                <w:color w:val="000000" w:themeColor="text1"/>
                <w:sz w:val="18"/>
                <w:szCs w:val="18"/>
                <w14:textFill>
                  <w14:solidFill>
                    <w14:schemeClr w14:val="tx1"/>
                  </w14:solidFill>
                </w14:textFill>
              </w:rPr>
            </w:pPr>
          </w:p>
        </w:tc>
        <w:tc>
          <w:tcPr>
            <w:tcW w:w="1226" w:type="dxa"/>
            <w:vMerge w:val="restart"/>
            <w:vAlign w:val="center"/>
          </w:tcPr>
          <w:p w14:paraId="2FE248FA">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汉语言文字学</w:t>
            </w:r>
            <w:r>
              <w:rPr>
                <w:b/>
                <w:color w:val="000000" w:themeColor="text1"/>
                <w:sz w:val="18"/>
                <w:szCs w:val="18"/>
                <w14:textFill>
                  <w14:solidFill>
                    <w14:schemeClr w14:val="tx1"/>
                  </w14:solidFill>
                </w14:textFill>
              </w:rPr>
              <w:t>选修课</w:t>
            </w:r>
          </w:p>
          <w:p w14:paraId="5C698D9C">
            <w:pPr>
              <w:adjustRightInd w:val="0"/>
              <w:snapToGrid w:val="0"/>
              <w:jc w:val="center"/>
              <w:rPr>
                <w:rFonts w:hint="eastAsia" w:ascii="宋体" w:hAnsi="宋体" w:cs="宋体"/>
                <w:b/>
                <w:color w:val="FF0000"/>
                <w:sz w:val="18"/>
                <w:szCs w:val="18"/>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14:textFill>
                  <w14:solidFill>
                    <w14:schemeClr w14:val="tx1"/>
                  </w14:solidFill>
                </w14:textFill>
              </w:rPr>
              <w:t>本方向研究生至少选修14学分</w:t>
            </w:r>
            <w:r>
              <w:rPr>
                <w:rFonts w:hint="eastAsia"/>
                <w:b/>
                <w:color w:val="000000" w:themeColor="text1"/>
                <w:sz w:val="18"/>
                <w:szCs w:val="18"/>
                <w:lang w:eastAsia="zh-CN"/>
                <w14:textFill>
                  <w14:solidFill>
                    <w14:schemeClr w14:val="tx1"/>
                  </w14:solidFill>
                </w14:textFill>
              </w:rPr>
              <w:t>）</w:t>
            </w:r>
          </w:p>
        </w:tc>
        <w:tc>
          <w:tcPr>
            <w:tcW w:w="3516" w:type="dxa"/>
            <w:shd w:val="clear" w:color="auto" w:fill="auto"/>
          </w:tcPr>
          <w:p w14:paraId="3C99EA09">
            <w:pPr>
              <w:jc w:val="left"/>
              <w:rPr>
                <w:i/>
                <w:sz w:val="18"/>
                <w:szCs w:val="18"/>
              </w:rPr>
            </w:pPr>
            <w:r>
              <w:rPr>
                <w:rFonts w:hint="eastAsia"/>
                <w:sz w:val="18"/>
                <w:szCs w:val="18"/>
              </w:rPr>
              <w:t>汉语文字学</w:t>
            </w:r>
          </w:p>
        </w:tc>
        <w:tc>
          <w:tcPr>
            <w:tcW w:w="1081" w:type="dxa"/>
            <w:shd w:val="clear" w:color="auto" w:fill="auto"/>
          </w:tcPr>
          <w:p w14:paraId="09827822">
            <w:pPr>
              <w:jc w:val="center"/>
              <w:rPr>
                <w:sz w:val="18"/>
                <w:szCs w:val="18"/>
              </w:rPr>
            </w:pPr>
            <w:r>
              <w:rPr>
                <w:rFonts w:hint="eastAsia"/>
                <w:sz w:val="18"/>
                <w:szCs w:val="18"/>
              </w:rPr>
              <w:t>XS0103101</w:t>
            </w:r>
          </w:p>
        </w:tc>
        <w:tc>
          <w:tcPr>
            <w:tcW w:w="709" w:type="dxa"/>
            <w:shd w:val="clear" w:color="auto" w:fill="auto"/>
          </w:tcPr>
          <w:p w14:paraId="6DD27D5D">
            <w:pPr>
              <w:jc w:val="center"/>
            </w:pPr>
            <w:r>
              <w:rPr>
                <w:rFonts w:hint="eastAsia"/>
                <w:sz w:val="18"/>
                <w:szCs w:val="18"/>
              </w:rPr>
              <w:t>2</w:t>
            </w:r>
          </w:p>
        </w:tc>
        <w:tc>
          <w:tcPr>
            <w:tcW w:w="709" w:type="dxa"/>
            <w:shd w:val="clear" w:color="auto" w:fill="auto"/>
          </w:tcPr>
          <w:p w14:paraId="6207B4DA">
            <w:pPr>
              <w:jc w:val="center"/>
            </w:pPr>
            <w:r>
              <w:rPr>
                <w:rFonts w:hint="eastAsia"/>
                <w:sz w:val="18"/>
                <w:szCs w:val="18"/>
              </w:rPr>
              <w:t>1</w:t>
            </w:r>
          </w:p>
        </w:tc>
        <w:tc>
          <w:tcPr>
            <w:tcW w:w="1045" w:type="dxa"/>
            <w:vAlign w:val="center"/>
          </w:tcPr>
          <w:p w14:paraId="0815690E">
            <w:pPr>
              <w:adjustRightInd w:val="0"/>
              <w:snapToGrid w:val="0"/>
              <w:jc w:val="center"/>
              <w:rPr>
                <w:color w:val="FF0000"/>
                <w:sz w:val="18"/>
                <w:szCs w:val="18"/>
              </w:rPr>
            </w:pPr>
            <w:r>
              <w:rPr>
                <w:rFonts w:hint="eastAsia"/>
                <w:sz w:val="18"/>
                <w:szCs w:val="18"/>
              </w:rPr>
              <w:t>必修/考查</w:t>
            </w:r>
          </w:p>
        </w:tc>
      </w:tr>
      <w:tr w14:paraId="5489FC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7AEAEB">
            <w:pPr>
              <w:rPr>
                <w:b/>
                <w:color w:val="000000" w:themeColor="text1"/>
                <w:sz w:val="18"/>
                <w:szCs w:val="18"/>
                <w14:textFill>
                  <w14:solidFill>
                    <w14:schemeClr w14:val="tx1"/>
                  </w14:solidFill>
                </w14:textFill>
              </w:rPr>
            </w:pPr>
          </w:p>
        </w:tc>
        <w:tc>
          <w:tcPr>
            <w:tcW w:w="1226" w:type="dxa"/>
            <w:vMerge w:val="continue"/>
            <w:vAlign w:val="center"/>
          </w:tcPr>
          <w:p w14:paraId="2F5728BE">
            <w:pPr>
              <w:adjustRightInd w:val="0"/>
              <w:snapToGrid w:val="0"/>
              <w:jc w:val="center"/>
              <w:rPr>
                <w:rFonts w:hint="eastAsia" w:ascii="宋体" w:hAnsi="宋体" w:cs="宋体"/>
                <w:b/>
                <w:color w:val="FF0000"/>
                <w:sz w:val="18"/>
                <w:szCs w:val="18"/>
              </w:rPr>
            </w:pPr>
          </w:p>
        </w:tc>
        <w:tc>
          <w:tcPr>
            <w:tcW w:w="3516" w:type="dxa"/>
            <w:shd w:val="clear" w:color="auto" w:fill="auto"/>
          </w:tcPr>
          <w:p w14:paraId="4242E09F">
            <w:pPr>
              <w:jc w:val="left"/>
              <w:rPr>
                <w:i/>
                <w:sz w:val="18"/>
                <w:szCs w:val="18"/>
              </w:rPr>
            </w:pPr>
            <w:r>
              <w:rPr>
                <w:rFonts w:hint="eastAsia"/>
                <w:sz w:val="18"/>
                <w:szCs w:val="18"/>
              </w:rPr>
              <w:t>训诂学</w:t>
            </w:r>
          </w:p>
        </w:tc>
        <w:tc>
          <w:tcPr>
            <w:tcW w:w="1081" w:type="dxa"/>
            <w:shd w:val="clear" w:color="auto" w:fill="auto"/>
          </w:tcPr>
          <w:p w14:paraId="3DF1F99C">
            <w:pPr>
              <w:jc w:val="center"/>
              <w:rPr>
                <w:sz w:val="18"/>
                <w:szCs w:val="18"/>
              </w:rPr>
            </w:pPr>
            <w:r>
              <w:rPr>
                <w:rFonts w:hint="eastAsia"/>
                <w:sz w:val="18"/>
                <w:szCs w:val="18"/>
              </w:rPr>
              <w:t>XS0103102</w:t>
            </w:r>
          </w:p>
        </w:tc>
        <w:tc>
          <w:tcPr>
            <w:tcW w:w="709" w:type="dxa"/>
            <w:shd w:val="clear" w:color="auto" w:fill="auto"/>
          </w:tcPr>
          <w:p w14:paraId="730013AF">
            <w:pPr>
              <w:jc w:val="center"/>
            </w:pPr>
            <w:r>
              <w:rPr>
                <w:rFonts w:hint="eastAsia"/>
                <w:sz w:val="18"/>
                <w:szCs w:val="18"/>
              </w:rPr>
              <w:t>2</w:t>
            </w:r>
          </w:p>
        </w:tc>
        <w:tc>
          <w:tcPr>
            <w:tcW w:w="709" w:type="dxa"/>
            <w:shd w:val="clear" w:color="auto" w:fill="auto"/>
          </w:tcPr>
          <w:p w14:paraId="69213374">
            <w:pPr>
              <w:jc w:val="center"/>
            </w:pPr>
            <w:r>
              <w:rPr>
                <w:rFonts w:hint="eastAsia"/>
                <w:sz w:val="18"/>
                <w:szCs w:val="18"/>
              </w:rPr>
              <w:t>1</w:t>
            </w:r>
          </w:p>
        </w:tc>
        <w:tc>
          <w:tcPr>
            <w:tcW w:w="1045" w:type="dxa"/>
            <w:vAlign w:val="center"/>
          </w:tcPr>
          <w:p w14:paraId="2191C856">
            <w:pPr>
              <w:adjustRightInd w:val="0"/>
              <w:snapToGrid w:val="0"/>
              <w:jc w:val="center"/>
              <w:rPr>
                <w:color w:val="FF0000"/>
                <w:sz w:val="18"/>
                <w:szCs w:val="18"/>
              </w:rPr>
            </w:pPr>
            <w:r>
              <w:rPr>
                <w:rFonts w:hint="eastAsia"/>
                <w:sz w:val="18"/>
                <w:szCs w:val="18"/>
              </w:rPr>
              <w:t>必修/考查</w:t>
            </w:r>
          </w:p>
        </w:tc>
      </w:tr>
      <w:tr w14:paraId="1881DD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D6895F">
            <w:pPr>
              <w:rPr>
                <w:b/>
                <w:color w:val="000000" w:themeColor="text1"/>
                <w:sz w:val="18"/>
                <w:szCs w:val="18"/>
                <w14:textFill>
                  <w14:solidFill>
                    <w14:schemeClr w14:val="tx1"/>
                  </w14:solidFill>
                </w14:textFill>
              </w:rPr>
            </w:pPr>
          </w:p>
        </w:tc>
        <w:tc>
          <w:tcPr>
            <w:tcW w:w="1226" w:type="dxa"/>
            <w:vMerge w:val="continue"/>
            <w:vAlign w:val="center"/>
          </w:tcPr>
          <w:p w14:paraId="2AF00AF2">
            <w:pPr>
              <w:adjustRightInd w:val="0"/>
              <w:snapToGrid w:val="0"/>
              <w:jc w:val="center"/>
              <w:rPr>
                <w:rFonts w:hint="eastAsia" w:ascii="宋体" w:hAnsi="宋体" w:cs="宋体"/>
                <w:b/>
                <w:color w:val="FF0000"/>
                <w:sz w:val="18"/>
                <w:szCs w:val="18"/>
              </w:rPr>
            </w:pPr>
          </w:p>
        </w:tc>
        <w:tc>
          <w:tcPr>
            <w:tcW w:w="3516" w:type="dxa"/>
            <w:shd w:val="clear" w:color="auto" w:fill="auto"/>
          </w:tcPr>
          <w:p w14:paraId="400D43F0">
            <w:pPr>
              <w:jc w:val="left"/>
              <w:rPr>
                <w:i/>
                <w:sz w:val="18"/>
                <w:szCs w:val="18"/>
              </w:rPr>
            </w:pPr>
            <w:r>
              <w:rPr>
                <w:rFonts w:hint="eastAsia"/>
                <w:sz w:val="18"/>
                <w:szCs w:val="18"/>
              </w:rPr>
              <w:t>词汇学</w:t>
            </w:r>
          </w:p>
        </w:tc>
        <w:tc>
          <w:tcPr>
            <w:tcW w:w="1081" w:type="dxa"/>
            <w:shd w:val="clear" w:color="auto" w:fill="auto"/>
          </w:tcPr>
          <w:p w14:paraId="5FE0A9EA">
            <w:pPr>
              <w:jc w:val="center"/>
              <w:rPr>
                <w:sz w:val="18"/>
                <w:szCs w:val="18"/>
              </w:rPr>
            </w:pPr>
            <w:r>
              <w:rPr>
                <w:rFonts w:hint="eastAsia"/>
                <w:sz w:val="18"/>
                <w:szCs w:val="18"/>
              </w:rPr>
              <w:t>XS0103103</w:t>
            </w:r>
          </w:p>
        </w:tc>
        <w:tc>
          <w:tcPr>
            <w:tcW w:w="709" w:type="dxa"/>
            <w:shd w:val="clear" w:color="auto" w:fill="auto"/>
          </w:tcPr>
          <w:p w14:paraId="776E853B">
            <w:pPr>
              <w:jc w:val="center"/>
            </w:pPr>
            <w:r>
              <w:rPr>
                <w:rFonts w:hint="eastAsia"/>
                <w:sz w:val="18"/>
                <w:szCs w:val="18"/>
              </w:rPr>
              <w:t>2</w:t>
            </w:r>
          </w:p>
        </w:tc>
        <w:tc>
          <w:tcPr>
            <w:tcW w:w="709" w:type="dxa"/>
            <w:shd w:val="clear" w:color="auto" w:fill="auto"/>
          </w:tcPr>
          <w:p w14:paraId="721E5A66">
            <w:pPr>
              <w:jc w:val="center"/>
            </w:pPr>
            <w:r>
              <w:rPr>
                <w:rFonts w:hint="eastAsia"/>
                <w:sz w:val="18"/>
                <w:szCs w:val="18"/>
              </w:rPr>
              <w:t>1</w:t>
            </w:r>
          </w:p>
        </w:tc>
        <w:tc>
          <w:tcPr>
            <w:tcW w:w="1045" w:type="dxa"/>
            <w:vAlign w:val="center"/>
          </w:tcPr>
          <w:p w14:paraId="005C7982">
            <w:pPr>
              <w:adjustRightInd w:val="0"/>
              <w:snapToGrid w:val="0"/>
              <w:jc w:val="center"/>
              <w:rPr>
                <w:color w:val="FF0000"/>
                <w:sz w:val="18"/>
                <w:szCs w:val="18"/>
              </w:rPr>
            </w:pPr>
            <w:r>
              <w:rPr>
                <w:rFonts w:hint="eastAsia"/>
                <w:sz w:val="18"/>
                <w:szCs w:val="18"/>
              </w:rPr>
              <w:t>必修/考查</w:t>
            </w:r>
          </w:p>
        </w:tc>
      </w:tr>
      <w:tr w14:paraId="28879D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5510A8">
            <w:pPr>
              <w:rPr>
                <w:b/>
                <w:color w:val="000000" w:themeColor="text1"/>
                <w:sz w:val="18"/>
                <w:szCs w:val="18"/>
                <w14:textFill>
                  <w14:solidFill>
                    <w14:schemeClr w14:val="tx1"/>
                  </w14:solidFill>
                </w14:textFill>
              </w:rPr>
            </w:pPr>
          </w:p>
        </w:tc>
        <w:tc>
          <w:tcPr>
            <w:tcW w:w="1226" w:type="dxa"/>
            <w:vMerge w:val="continue"/>
            <w:vAlign w:val="center"/>
          </w:tcPr>
          <w:p w14:paraId="071B6D06">
            <w:pPr>
              <w:adjustRightInd w:val="0"/>
              <w:snapToGrid w:val="0"/>
              <w:jc w:val="center"/>
              <w:rPr>
                <w:rFonts w:hint="eastAsia" w:ascii="宋体" w:hAnsi="宋体" w:cs="宋体"/>
                <w:b/>
                <w:color w:val="FF0000"/>
                <w:sz w:val="18"/>
                <w:szCs w:val="18"/>
              </w:rPr>
            </w:pPr>
          </w:p>
        </w:tc>
        <w:tc>
          <w:tcPr>
            <w:tcW w:w="3516" w:type="dxa"/>
            <w:shd w:val="clear" w:color="auto" w:fill="auto"/>
          </w:tcPr>
          <w:p w14:paraId="35C8995C">
            <w:pPr>
              <w:jc w:val="left"/>
              <w:rPr>
                <w:i/>
                <w:sz w:val="18"/>
                <w:szCs w:val="18"/>
              </w:rPr>
            </w:pPr>
            <w:r>
              <w:rPr>
                <w:rFonts w:hint="eastAsia"/>
                <w:sz w:val="18"/>
                <w:szCs w:val="18"/>
              </w:rPr>
              <w:t>语法学</w:t>
            </w:r>
          </w:p>
        </w:tc>
        <w:tc>
          <w:tcPr>
            <w:tcW w:w="1081" w:type="dxa"/>
            <w:shd w:val="clear" w:color="auto" w:fill="auto"/>
          </w:tcPr>
          <w:p w14:paraId="307B559E">
            <w:pPr>
              <w:jc w:val="center"/>
              <w:rPr>
                <w:sz w:val="18"/>
                <w:szCs w:val="18"/>
              </w:rPr>
            </w:pPr>
            <w:r>
              <w:rPr>
                <w:rFonts w:hint="eastAsia"/>
                <w:sz w:val="18"/>
                <w:szCs w:val="18"/>
              </w:rPr>
              <w:t>XS0103104</w:t>
            </w:r>
          </w:p>
        </w:tc>
        <w:tc>
          <w:tcPr>
            <w:tcW w:w="709" w:type="dxa"/>
            <w:shd w:val="clear" w:color="auto" w:fill="auto"/>
          </w:tcPr>
          <w:p w14:paraId="62BC6B8A">
            <w:pPr>
              <w:jc w:val="center"/>
            </w:pPr>
            <w:r>
              <w:rPr>
                <w:rFonts w:hint="eastAsia"/>
                <w:sz w:val="18"/>
                <w:szCs w:val="18"/>
              </w:rPr>
              <w:t>2</w:t>
            </w:r>
          </w:p>
        </w:tc>
        <w:tc>
          <w:tcPr>
            <w:tcW w:w="709" w:type="dxa"/>
            <w:shd w:val="clear" w:color="auto" w:fill="auto"/>
          </w:tcPr>
          <w:p w14:paraId="23F1F09A">
            <w:pPr>
              <w:jc w:val="center"/>
            </w:pPr>
            <w:r>
              <w:rPr>
                <w:rFonts w:hint="eastAsia"/>
                <w:sz w:val="18"/>
                <w:szCs w:val="18"/>
              </w:rPr>
              <w:t>1</w:t>
            </w:r>
          </w:p>
        </w:tc>
        <w:tc>
          <w:tcPr>
            <w:tcW w:w="1045" w:type="dxa"/>
            <w:vAlign w:val="center"/>
          </w:tcPr>
          <w:p w14:paraId="2D3DE228">
            <w:pPr>
              <w:adjustRightInd w:val="0"/>
              <w:snapToGrid w:val="0"/>
              <w:jc w:val="center"/>
              <w:rPr>
                <w:color w:val="FF0000"/>
                <w:sz w:val="18"/>
                <w:szCs w:val="18"/>
              </w:rPr>
            </w:pPr>
            <w:r>
              <w:rPr>
                <w:rFonts w:hint="eastAsia"/>
                <w:sz w:val="18"/>
                <w:szCs w:val="18"/>
              </w:rPr>
              <w:t>必修/考查</w:t>
            </w:r>
          </w:p>
        </w:tc>
      </w:tr>
      <w:tr w14:paraId="4B3E3F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8E5097">
            <w:pPr>
              <w:rPr>
                <w:b/>
                <w:color w:val="000000" w:themeColor="text1"/>
                <w:sz w:val="18"/>
                <w:szCs w:val="18"/>
                <w14:textFill>
                  <w14:solidFill>
                    <w14:schemeClr w14:val="tx1"/>
                  </w14:solidFill>
                </w14:textFill>
              </w:rPr>
            </w:pPr>
          </w:p>
        </w:tc>
        <w:tc>
          <w:tcPr>
            <w:tcW w:w="1226" w:type="dxa"/>
            <w:vMerge w:val="continue"/>
            <w:vAlign w:val="center"/>
          </w:tcPr>
          <w:p w14:paraId="3ABF47B8">
            <w:pPr>
              <w:adjustRightInd w:val="0"/>
              <w:snapToGrid w:val="0"/>
              <w:jc w:val="center"/>
              <w:rPr>
                <w:rFonts w:hint="eastAsia" w:ascii="宋体" w:hAnsi="宋体" w:cs="宋体"/>
                <w:b/>
                <w:color w:val="FF0000"/>
                <w:sz w:val="18"/>
                <w:szCs w:val="18"/>
              </w:rPr>
            </w:pPr>
          </w:p>
        </w:tc>
        <w:tc>
          <w:tcPr>
            <w:tcW w:w="3516" w:type="dxa"/>
            <w:shd w:val="clear" w:color="auto" w:fill="auto"/>
          </w:tcPr>
          <w:p w14:paraId="015594ED">
            <w:pPr>
              <w:jc w:val="left"/>
              <w:rPr>
                <w:i/>
                <w:sz w:val="18"/>
                <w:szCs w:val="18"/>
              </w:rPr>
            </w:pPr>
            <w:r>
              <w:rPr>
                <w:rFonts w:hint="eastAsia"/>
                <w:sz w:val="18"/>
                <w:szCs w:val="18"/>
              </w:rPr>
              <w:t>音韵学</w:t>
            </w:r>
          </w:p>
        </w:tc>
        <w:tc>
          <w:tcPr>
            <w:tcW w:w="1081" w:type="dxa"/>
            <w:shd w:val="clear" w:color="auto" w:fill="auto"/>
          </w:tcPr>
          <w:p w14:paraId="66AF7EB2">
            <w:pPr>
              <w:jc w:val="center"/>
              <w:rPr>
                <w:sz w:val="18"/>
                <w:szCs w:val="18"/>
              </w:rPr>
            </w:pPr>
            <w:r>
              <w:rPr>
                <w:rFonts w:hint="eastAsia"/>
                <w:sz w:val="18"/>
                <w:szCs w:val="18"/>
              </w:rPr>
              <w:t>XS0103105</w:t>
            </w:r>
          </w:p>
        </w:tc>
        <w:tc>
          <w:tcPr>
            <w:tcW w:w="709" w:type="dxa"/>
            <w:shd w:val="clear" w:color="auto" w:fill="auto"/>
          </w:tcPr>
          <w:p w14:paraId="1249BF7B">
            <w:pPr>
              <w:jc w:val="center"/>
            </w:pPr>
            <w:r>
              <w:rPr>
                <w:rFonts w:hint="eastAsia"/>
                <w:sz w:val="18"/>
                <w:szCs w:val="18"/>
              </w:rPr>
              <w:t>2</w:t>
            </w:r>
          </w:p>
        </w:tc>
        <w:tc>
          <w:tcPr>
            <w:tcW w:w="709" w:type="dxa"/>
            <w:shd w:val="clear" w:color="auto" w:fill="auto"/>
          </w:tcPr>
          <w:p w14:paraId="27BE3C16">
            <w:pPr>
              <w:jc w:val="center"/>
            </w:pPr>
            <w:r>
              <w:rPr>
                <w:rFonts w:hint="eastAsia"/>
                <w:sz w:val="18"/>
                <w:szCs w:val="18"/>
              </w:rPr>
              <w:t>2</w:t>
            </w:r>
          </w:p>
        </w:tc>
        <w:tc>
          <w:tcPr>
            <w:tcW w:w="1045" w:type="dxa"/>
            <w:vAlign w:val="center"/>
          </w:tcPr>
          <w:p w14:paraId="708C1D25">
            <w:pPr>
              <w:adjustRightInd w:val="0"/>
              <w:snapToGrid w:val="0"/>
              <w:jc w:val="center"/>
              <w:rPr>
                <w:color w:val="FF0000"/>
                <w:sz w:val="18"/>
                <w:szCs w:val="18"/>
              </w:rPr>
            </w:pPr>
            <w:r>
              <w:rPr>
                <w:rFonts w:hint="eastAsia"/>
                <w:sz w:val="18"/>
                <w:szCs w:val="18"/>
              </w:rPr>
              <w:t>必修/考查</w:t>
            </w:r>
          </w:p>
        </w:tc>
      </w:tr>
      <w:tr w14:paraId="4544DB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035A9D8">
            <w:pPr>
              <w:rPr>
                <w:b/>
                <w:color w:val="000000" w:themeColor="text1"/>
                <w:sz w:val="18"/>
                <w:szCs w:val="18"/>
                <w14:textFill>
                  <w14:solidFill>
                    <w14:schemeClr w14:val="tx1"/>
                  </w14:solidFill>
                </w14:textFill>
              </w:rPr>
            </w:pPr>
          </w:p>
        </w:tc>
        <w:tc>
          <w:tcPr>
            <w:tcW w:w="1226" w:type="dxa"/>
            <w:vMerge w:val="continue"/>
            <w:vAlign w:val="center"/>
          </w:tcPr>
          <w:p w14:paraId="0678B1A7">
            <w:pPr>
              <w:adjustRightInd w:val="0"/>
              <w:snapToGrid w:val="0"/>
              <w:jc w:val="center"/>
              <w:rPr>
                <w:rFonts w:hint="eastAsia" w:ascii="宋体" w:hAnsi="宋体" w:cs="宋体"/>
                <w:b/>
                <w:color w:val="FF0000"/>
                <w:sz w:val="18"/>
                <w:szCs w:val="18"/>
              </w:rPr>
            </w:pPr>
          </w:p>
        </w:tc>
        <w:tc>
          <w:tcPr>
            <w:tcW w:w="3516" w:type="dxa"/>
            <w:shd w:val="clear" w:color="auto" w:fill="auto"/>
          </w:tcPr>
          <w:p w14:paraId="0A3EB41E">
            <w:pPr>
              <w:jc w:val="left"/>
              <w:rPr>
                <w:i/>
                <w:sz w:val="18"/>
                <w:szCs w:val="18"/>
              </w:rPr>
            </w:pPr>
            <w:r>
              <w:rPr>
                <w:rFonts w:hint="eastAsia"/>
                <w:sz w:val="18"/>
                <w:szCs w:val="18"/>
              </w:rPr>
              <w:t>近代汉字专题研究</w:t>
            </w:r>
          </w:p>
        </w:tc>
        <w:tc>
          <w:tcPr>
            <w:tcW w:w="1081" w:type="dxa"/>
            <w:shd w:val="clear" w:color="auto" w:fill="auto"/>
          </w:tcPr>
          <w:p w14:paraId="537E8190">
            <w:pPr>
              <w:jc w:val="center"/>
              <w:rPr>
                <w:sz w:val="18"/>
                <w:szCs w:val="18"/>
              </w:rPr>
            </w:pPr>
            <w:r>
              <w:rPr>
                <w:rFonts w:hint="eastAsia"/>
                <w:sz w:val="18"/>
                <w:szCs w:val="18"/>
              </w:rPr>
              <w:t>XS0103201</w:t>
            </w:r>
          </w:p>
        </w:tc>
        <w:tc>
          <w:tcPr>
            <w:tcW w:w="709" w:type="dxa"/>
            <w:shd w:val="clear" w:color="auto" w:fill="auto"/>
          </w:tcPr>
          <w:p w14:paraId="55EC9D0F">
            <w:pPr>
              <w:jc w:val="center"/>
            </w:pPr>
            <w:r>
              <w:rPr>
                <w:rFonts w:hint="eastAsia"/>
                <w:sz w:val="18"/>
                <w:szCs w:val="18"/>
              </w:rPr>
              <w:t>2</w:t>
            </w:r>
          </w:p>
        </w:tc>
        <w:tc>
          <w:tcPr>
            <w:tcW w:w="709" w:type="dxa"/>
            <w:shd w:val="clear" w:color="auto" w:fill="auto"/>
          </w:tcPr>
          <w:p w14:paraId="28A42D0F">
            <w:pPr>
              <w:jc w:val="center"/>
            </w:pPr>
            <w:r>
              <w:rPr>
                <w:rFonts w:hint="eastAsia"/>
                <w:sz w:val="18"/>
                <w:szCs w:val="18"/>
              </w:rPr>
              <w:t>2</w:t>
            </w:r>
          </w:p>
        </w:tc>
        <w:tc>
          <w:tcPr>
            <w:tcW w:w="1045" w:type="dxa"/>
            <w:vAlign w:val="center"/>
          </w:tcPr>
          <w:p w14:paraId="45ABC85B">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4CA5188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D19E5CB">
            <w:pPr>
              <w:rPr>
                <w:b/>
                <w:color w:val="000000" w:themeColor="text1"/>
                <w:sz w:val="18"/>
                <w:szCs w:val="18"/>
                <w14:textFill>
                  <w14:solidFill>
                    <w14:schemeClr w14:val="tx1"/>
                  </w14:solidFill>
                </w14:textFill>
              </w:rPr>
            </w:pPr>
          </w:p>
        </w:tc>
        <w:tc>
          <w:tcPr>
            <w:tcW w:w="1226" w:type="dxa"/>
            <w:vMerge w:val="continue"/>
            <w:vAlign w:val="center"/>
          </w:tcPr>
          <w:p w14:paraId="42045499">
            <w:pPr>
              <w:adjustRightInd w:val="0"/>
              <w:snapToGrid w:val="0"/>
              <w:jc w:val="center"/>
              <w:rPr>
                <w:rFonts w:hint="eastAsia" w:ascii="宋体" w:hAnsi="宋体" w:cs="宋体"/>
                <w:b/>
                <w:color w:val="FF0000"/>
                <w:sz w:val="18"/>
                <w:szCs w:val="18"/>
              </w:rPr>
            </w:pPr>
          </w:p>
        </w:tc>
        <w:tc>
          <w:tcPr>
            <w:tcW w:w="3516" w:type="dxa"/>
            <w:shd w:val="clear" w:color="auto" w:fill="auto"/>
          </w:tcPr>
          <w:p w14:paraId="0673A1AB">
            <w:pPr>
              <w:jc w:val="left"/>
              <w:rPr>
                <w:i/>
                <w:sz w:val="18"/>
                <w:szCs w:val="18"/>
              </w:rPr>
            </w:pPr>
            <w:r>
              <w:rPr>
                <w:rFonts w:hint="eastAsia"/>
                <w:sz w:val="18"/>
                <w:szCs w:val="18"/>
              </w:rPr>
              <w:t>训诂专题研究</w:t>
            </w:r>
          </w:p>
        </w:tc>
        <w:tc>
          <w:tcPr>
            <w:tcW w:w="1081" w:type="dxa"/>
            <w:shd w:val="clear" w:color="auto" w:fill="auto"/>
          </w:tcPr>
          <w:p w14:paraId="75D30409">
            <w:pPr>
              <w:jc w:val="center"/>
              <w:rPr>
                <w:sz w:val="18"/>
                <w:szCs w:val="18"/>
              </w:rPr>
            </w:pPr>
            <w:r>
              <w:rPr>
                <w:rFonts w:hint="eastAsia"/>
                <w:sz w:val="18"/>
                <w:szCs w:val="18"/>
              </w:rPr>
              <w:t>XS0103202</w:t>
            </w:r>
          </w:p>
        </w:tc>
        <w:tc>
          <w:tcPr>
            <w:tcW w:w="709" w:type="dxa"/>
            <w:shd w:val="clear" w:color="auto" w:fill="auto"/>
          </w:tcPr>
          <w:p w14:paraId="3ED0059B">
            <w:pPr>
              <w:jc w:val="center"/>
            </w:pPr>
            <w:r>
              <w:rPr>
                <w:rFonts w:hint="eastAsia"/>
                <w:sz w:val="18"/>
                <w:szCs w:val="18"/>
              </w:rPr>
              <w:t>2</w:t>
            </w:r>
          </w:p>
        </w:tc>
        <w:tc>
          <w:tcPr>
            <w:tcW w:w="709" w:type="dxa"/>
            <w:shd w:val="clear" w:color="auto" w:fill="auto"/>
          </w:tcPr>
          <w:p w14:paraId="417E3EB1">
            <w:pPr>
              <w:jc w:val="center"/>
            </w:pPr>
            <w:r>
              <w:rPr>
                <w:rFonts w:hint="eastAsia"/>
                <w:sz w:val="18"/>
                <w:szCs w:val="18"/>
              </w:rPr>
              <w:t>2</w:t>
            </w:r>
          </w:p>
        </w:tc>
        <w:tc>
          <w:tcPr>
            <w:tcW w:w="1045" w:type="dxa"/>
            <w:vAlign w:val="center"/>
          </w:tcPr>
          <w:p w14:paraId="0213F319">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165137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7C4438">
            <w:pPr>
              <w:rPr>
                <w:b/>
                <w:color w:val="000000" w:themeColor="text1"/>
                <w:sz w:val="18"/>
                <w:szCs w:val="18"/>
                <w14:textFill>
                  <w14:solidFill>
                    <w14:schemeClr w14:val="tx1"/>
                  </w14:solidFill>
                </w14:textFill>
              </w:rPr>
            </w:pPr>
          </w:p>
        </w:tc>
        <w:tc>
          <w:tcPr>
            <w:tcW w:w="1226" w:type="dxa"/>
            <w:vMerge w:val="continue"/>
            <w:vAlign w:val="center"/>
          </w:tcPr>
          <w:p w14:paraId="4428953C">
            <w:pPr>
              <w:adjustRightInd w:val="0"/>
              <w:snapToGrid w:val="0"/>
              <w:jc w:val="center"/>
              <w:rPr>
                <w:rFonts w:hint="eastAsia" w:ascii="宋体" w:hAnsi="宋体" w:cs="宋体"/>
                <w:b/>
                <w:color w:val="FF0000"/>
                <w:sz w:val="18"/>
                <w:szCs w:val="18"/>
              </w:rPr>
            </w:pPr>
          </w:p>
        </w:tc>
        <w:tc>
          <w:tcPr>
            <w:tcW w:w="3516" w:type="dxa"/>
            <w:shd w:val="clear" w:color="auto" w:fill="auto"/>
          </w:tcPr>
          <w:p w14:paraId="15931CA4">
            <w:pPr>
              <w:jc w:val="left"/>
              <w:rPr>
                <w:i/>
                <w:sz w:val="18"/>
                <w:szCs w:val="18"/>
              </w:rPr>
            </w:pPr>
            <w:r>
              <w:rPr>
                <w:rFonts w:hint="eastAsia"/>
                <w:sz w:val="18"/>
                <w:szCs w:val="18"/>
              </w:rPr>
              <w:t>古文字材料选读</w:t>
            </w:r>
          </w:p>
        </w:tc>
        <w:tc>
          <w:tcPr>
            <w:tcW w:w="1081" w:type="dxa"/>
            <w:shd w:val="clear" w:color="auto" w:fill="auto"/>
          </w:tcPr>
          <w:p w14:paraId="59007ACF">
            <w:pPr>
              <w:jc w:val="center"/>
              <w:rPr>
                <w:sz w:val="18"/>
                <w:szCs w:val="18"/>
              </w:rPr>
            </w:pPr>
            <w:r>
              <w:rPr>
                <w:rFonts w:hint="eastAsia"/>
                <w:sz w:val="18"/>
                <w:szCs w:val="18"/>
              </w:rPr>
              <w:t>XS0103203</w:t>
            </w:r>
          </w:p>
        </w:tc>
        <w:tc>
          <w:tcPr>
            <w:tcW w:w="709" w:type="dxa"/>
            <w:shd w:val="clear" w:color="auto" w:fill="auto"/>
          </w:tcPr>
          <w:p w14:paraId="1E7278CD">
            <w:pPr>
              <w:jc w:val="center"/>
            </w:pPr>
            <w:r>
              <w:rPr>
                <w:rFonts w:hint="eastAsia"/>
                <w:sz w:val="18"/>
                <w:szCs w:val="18"/>
              </w:rPr>
              <w:t>2</w:t>
            </w:r>
          </w:p>
        </w:tc>
        <w:tc>
          <w:tcPr>
            <w:tcW w:w="709" w:type="dxa"/>
            <w:shd w:val="clear" w:color="auto" w:fill="auto"/>
          </w:tcPr>
          <w:p w14:paraId="7AA40516">
            <w:pPr>
              <w:jc w:val="center"/>
            </w:pPr>
            <w:r>
              <w:rPr>
                <w:rFonts w:hint="eastAsia"/>
                <w:sz w:val="18"/>
                <w:szCs w:val="18"/>
              </w:rPr>
              <w:t>2</w:t>
            </w:r>
          </w:p>
        </w:tc>
        <w:tc>
          <w:tcPr>
            <w:tcW w:w="1045" w:type="dxa"/>
            <w:vAlign w:val="center"/>
          </w:tcPr>
          <w:p w14:paraId="58342749">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525A8895">
        <w:tblPrEx>
          <w:tblCellMar>
            <w:top w:w="0" w:type="dxa"/>
            <w:left w:w="108" w:type="dxa"/>
            <w:bottom w:w="0" w:type="dxa"/>
            <w:right w:w="108" w:type="dxa"/>
          </w:tblCellMar>
        </w:tblPrEx>
        <w:trPr>
          <w:jc w:val="center"/>
        </w:trPr>
        <w:tc>
          <w:tcPr>
            <w:tcW w:w="571" w:type="dxa"/>
            <w:vMerge w:val="continue"/>
          </w:tcPr>
          <w:p w14:paraId="234191CC">
            <w:pPr>
              <w:rPr>
                <w:b/>
                <w:color w:val="000000" w:themeColor="text1"/>
                <w:sz w:val="18"/>
                <w:szCs w:val="18"/>
                <w14:textFill>
                  <w14:solidFill>
                    <w14:schemeClr w14:val="tx1"/>
                  </w14:solidFill>
                </w14:textFill>
              </w:rPr>
            </w:pPr>
          </w:p>
        </w:tc>
        <w:tc>
          <w:tcPr>
            <w:tcW w:w="1226" w:type="dxa"/>
            <w:vMerge w:val="continue"/>
            <w:vAlign w:val="center"/>
          </w:tcPr>
          <w:p w14:paraId="669FCF21">
            <w:pPr>
              <w:adjustRightInd w:val="0"/>
              <w:snapToGrid w:val="0"/>
              <w:jc w:val="center"/>
              <w:rPr>
                <w:rFonts w:hint="eastAsia" w:ascii="宋体" w:hAnsi="宋体" w:cs="宋体"/>
                <w:b/>
                <w:color w:val="FF0000"/>
                <w:sz w:val="18"/>
                <w:szCs w:val="18"/>
              </w:rPr>
            </w:pPr>
          </w:p>
        </w:tc>
        <w:tc>
          <w:tcPr>
            <w:tcW w:w="3516" w:type="dxa"/>
            <w:shd w:val="clear" w:color="auto" w:fill="auto"/>
          </w:tcPr>
          <w:p w14:paraId="4C3C7073">
            <w:pPr>
              <w:jc w:val="left"/>
              <w:rPr>
                <w:i/>
                <w:sz w:val="18"/>
                <w:szCs w:val="18"/>
              </w:rPr>
            </w:pPr>
            <w:r>
              <w:rPr>
                <w:rFonts w:hint="eastAsia"/>
                <w:sz w:val="18"/>
                <w:szCs w:val="18"/>
              </w:rPr>
              <w:t>古文字构形学</w:t>
            </w:r>
          </w:p>
        </w:tc>
        <w:tc>
          <w:tcPr>
            <w:tcW w:w="1081" w:type="dxa"/>
            <w:shd w:val="clear" w:color="auto" w:fill="auto"/>
          </w:tcPr>
          <w:p w14:paraId="774143CB">
            <w:pPr>
              <w:jc w:val="center"/>
              <w:rPr>
                <w:sz w:val="18"/>
                <w:szCs w:val="18"/>
              </w:rPr>
            </w:pPr>
            <w:r>
              <w:rPr>
                <w:rFonts w:hint="eastAsia"/>
                <w:sz w:val="18"/>
                <w:szCs w:val="18"/>
              </w:rPr>
              <w:t>XS0103204</w:t>
            </w:r>
          </w:p>
        </w:tc>
        <w:tc>
          <w:tcPr>
            <w:tcW w:w="709" w:type="dxa"/>
            <w:shd w:val="clear" w:color="auto" w:fill="auto"/>
          </w:tcPr>
          <w:p w14:paraId="45EA6966">
            <w:pPr>
              <w:jc w:val="center"/>
            </w:pPr>
            <w:r>
              <w:rPr>
                <w:rFonts w:hint="eastAsia"/>
                <w:sz w:val="18"/>
                <w:szCs w:val="18"/>
              </w:rPr>
              <w:t>2</w:t>
            </w:r>
          </w:p>
        </w:tc>
        <w:tc>
          <w:tcPr>
            <w:tcW w:w="709" w:type="dxa"/>
            <w:shd w:val="clear" w:color="auto" w:fill="auto"/>
          </w:tcPr>
          <w:p w14:paraId="105D75BA">
            <w:pPr>
              <w:jc w:val="center"/>
            </w:pPr>
            <w:r>
              <w:rPr>
                <w:rFonts w:hint="eastAsia"/>
                <w:sz w:val="18"/>
                <w:szCs w:val="18"/>
              </w:rPr>
              <w:t>2</w:t>
            </w:r>
          </w:p>
        </w:tc>
        <w:tc>
          <w:tcPr>
            <w:tcW w:w="1045" w:type="dxa"/>
            <w:vAlign w:val="center"/>
          </w:tcPr>
          <w:p w14:paraId="298555AA">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242953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9C6068">
            <w:pPr>
              <w:rPr>
                <w:b/>
                <w:color w:val="000000" w:themeColor="text1"/>
                <w:sz w:val="18"/>
                <w:szCs w:val="18"/>
                <w14:textFill>
                  <w14:solidFill>
                    <w14:schemeClr w14:val="tx1"/>
                  </w14:solidFill>
                </w14:textFill>
              </w:rPr>
            </w:pPr>
          </w:p>
        </w:tc>
        <w:tc>
          <w:tcPr>
            <w:tcW w:w="1226" w:type="dxa"/>
            <w:vMerge w:val="continue"/>
            <w:vAlign w:val="center"/>
          </w:tcPr>
          <w:p w14:paraId="79E8D6F3">
            <w:pPr>
              <w:adjustRightInd w:val="0"/>
              <w:snapToGrid w:val="0"/>
              <w:jc w:val="center"/>
              <w:rPr>
                <w:rFonts w:hint="eastAsia" w:ascii="宋体" w:hAnsi="宋体" w:cs="宋体"/>
                <w:b/>
                <w:color w:val="FF0000"/>
                <w:sz w:val="18"/>
                <w:szCs w:val="18"/>
              </w:rPr>
            </w:pPr>
          </w:p>
        </w:tc>
        <w:tc>
          <w:tcPr>
            <w:tcW w:w="3516" w:type="dxa"/>
            <w:shd w:val="clear" w:color="auto" w:fill="auto"/>
          </w:tcPr>
          <w:p w14:paraId="44C2EC39">
            <w:pPr>
              <w:rPr>
                <w:i/>
                <w:sz w:val="18"/>
                <w:szCs w:val="18"/>
              </w:rPr>
            </w:pPr>
            <w:r>
              <w:rPr>
                <w:rFonts w:hint="eastAsia"/>
                <w:sz w:val="18"/>
                <w:szCs w:val="18"/>
              </w:rPr>
              <w:t>现代汉语词汇专题研究</w:t>
            </w:r>
          </w:p>
        </w:tc>
        <w:tc>
          <w:tcPr>
            <w:tcW w:w="1081" w:type="dxa"/>
            <w:shd w:val="clear" w:color="auto" w:fill="auto"/>
          </w:tcPr>
          <w:p w14:paraId="2C1D2502">
            <w:pPr>
              <w:jc w:val="center"/>
              <w:rPr>
                <w:sz w:val="18"/>
                <w:szCs w:val="18"/>
              </w:rPr>
            </w:pPr>
            <w:r>
              <w:rPr>
                <w:rFonts w:hint="eastAsia"/>
                <w:sz w:val="18"/>
                <w:szCs w:val="18"/>
              </w:rPr>
              <w:t>XS0103205</w:t>
            </w:r>
          </w:p>
        </w:tc>
        <w:tc>
          <w:tcPr>
            <w:tcW w:w="709" w:type="dxa"/>
            <w:shd w:val="clear" w:color="auto" w:fill="auto"/>
          </w:tcPr>
          <w:p w14:paraId="6EFB2152">
            <w:pPr>
              <w:jc w:val="center"/>
            </w:pPr>
            <w:r>
              <w:rPr>
                <w:rFonts w:hint="eastAsia"/>
                <w:sz w:val="18"/>
                <w:szCs w:val="18"/>
              </w:rPr>
              <w:t>2</w:t>
            </w:r>
          </w:p>
        </w:tc>
        <w:tc>
          <w:tcPr>
            <w:tcW w:w="709" w:type="dxa"/>
            <w:shd w:val="clear" w:color="auto" w:fill="auto"/>
          </w:tcPr>
          <w:p w14:paraId="14EA635D">
            <w:pPr>
              <w:jc w:val="center"/>
            </w:pPr>
            <w:r>
              <w:rPr>
                <w:rFonts w:hint="eastAsia"/>
                <w:sz w:val="18"/>
                <w:szCs w:val="18"/>
              </w:rPr>
              <w:t>2</w:t>
            </w:r>
          </w:p>
        </w:tc>
        <w:tc>
          <w:tcPr>
            <w:tcW w:w="1045" w:type="dxa"/>
            <w:vAlign w:val="center"/>
          </w:tcPr>
          <w:p w14:paraId="1CEC2FE5">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03F808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9271D53">
            <w:pPr>
              <w:rPr>
                <w:b/>
                <w:color w:val="000000" w:themeColor="text1"/>
                <w:sz w:val="18"/>
                <w:szCs w:val="18"/>
                <w14:textFill>
                  <w14:solidFill>
                    <w14:schemeClr w14:val="tx1"/>
                  </w14:solidFill>
                </w14:textFill>
              </w:rPr>
            </w:pPr>
          </w:p>
        </w:tc>
        <w:tc>
          <w:tcPr>
            <w:tcW w:w="1226" w:type="dxa"/>
            <w:vMerge w:val="continue"/>
            <w:vAlign w:val="center"/>
          </w:tcPr>
          <w:p w14:paraId="50EE4B37">
            <w:pPr>
              <w:adjustRightInd w:val="0"/>
              <w:snapToGrid w:val="0"/>
              <w:jc w:val="center"/>
              <w:rPr>
                <w:rFonts w:hint="eastAsia" w:ascii="宋体" w:hAnsi="宋体" w:cs="宋体"/>
                <w:b/>
                <w:color w:val="FF0000"/>
                <w:sz w:val="18"/>
                <w:szCs w:val="18"/>
              </w:rPr>
            </w:pPr>
          </w:p>
        </w:tc>
        <w:tc>
          <w:tcPr>
            <w:tcW w:w="3516" w:type="dxa"/>
            <w:shd w:val="clear" w:color="auto" w:fill="auto"/>
          </w:tcPr>
          <w:p w14:paraId="7E09D0DF">
            <w:pPr>
              <w:rPr>
                <w:i/>
                <w:sz w:val="18"/>
                <w:szCs w:val="18"/>
              </w:rPr>
            </w:pPr>
            <w:r>
              <w:rPr>
                <w:rFonts w:hint="eastAsia"/>
                <w:sz w:val="18"/>
                <w:szCs w:val="18"/>
              </w:rPr>
              <w:t>现代汉语语法专题研究</w:t>
            </w:r>
          </w:p>
        </w:tc>
        <w:tc>
          <w:tcPr>
            <w:tcW w:w="1081" w:type="dxa"/>
            <w:shd w:val="clear" w:color="auto" w:fill="auto"/>
          </w:tcPr>
          <w:p w14:paraId="221D8EDD">
            <w:pPr>
              <w:jc w:val="center"/>
              <w:rPr>
                <w:sz w:val="18"/>
                <w:szCs w:val="18"/>
              </w:rPr>
            </w:pPr>
            <w:r>
              <w:rPr>
                <w:rFonts w:hint="eastAsia"/>
                <w:sz w:val="18"/>
                <w:szCs w:val="18"/>
              </w:rPr>
              <w:t>XS0103206</w:t>
            </w:r>
          </w:p>
        </w:tc>
        <w:tc>
          <w:tcPr>
            <w:tcW w:w="709" w:type="dxa"/>
            <w:shd w:val="clear" w:color="auto" w:fill="auto"/>
          </w:tcPr>
          <w:p w14:paraId="0248DAD7">
            <w:pPr>
              <w:jc w:val="center"/>
            </w:pPr>
            <w:r>
              <w:rPr>
                <w:rFonts w:hint="eastAsia"/>
                <w:sz w:val="18"/>
                <w:szCs w:val="18"/>
              </w:rPr>
              <w:t>2</w:t>
            </w:r>
          </w:p>
        </w:tc>
        <w:tc>
          <w:tcPr>
            <w:tcW w:w="709" w:type="dxa"/>
            <w:shd w:val="clear" w:color="auto" w:fill="auto"/>
          </w:tcPr>
          <w:p w14:paraId="27F432B2">
            <w:pPr>
              <w:jc w:val="center"/>
            </w:pPr>
            <w:r>
              <w:rPr>
                <w:rFonts w:hint="eastAsia"/>
                <w:sz w:val="18"/>
                <w:szCs w:val="18"/>
              </w:rPr>
              <w:t>2</w:t>
            </w:r>
          </w:p>
        </w:tc>
        <w:tc>
          <w:tcPr>
            <w:tcW w:w="1045" w:type="dxa"/>
            <w:vAlign w:val="center"/>
          </w:tcPr>
          <w:p w14:paraId="33E69AE0">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60B4D0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EBCB5A">
            <w:pPr>
              <w:rPr>
                <w:b/>
                <w:color w:val="000000" w:themeColor="text1"/>
                <w:sz w:val="18"/>
                <w:szCs w:val="18"/>
                <w14:textFill>
                  <w14:solidFill>
                    <w14:schemeClr w14:val="tx1"/>
                  </w14:solidFill>
                </w14:textFill>
              </w:rPr>
            </w:pPr>
          </w:p>
        </w:tc>
        <w:tc>
          <w:tcPr>
            <w:tcW w:w="1226" w:type="dxa"/>
            <w:vMerge w:val="continue"/>
            <w:vAlign w:val="center"/>
          </w:tcPr>
          <w:p w14:paraId="2601397F">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48E70DA0">
            <w:pPr>
              <w:rPr>
                <w:sz w:val="18"/>
                <w:szCs w:val="18"/>
              </w:rPr>
            </w:pPr>
            <w:r>
              <w:rPr>
                <w:rFonts w:hint="eastAsia"/>
                <w:sz w:val="18"/>
                <w:szCs w:val="18"/>
              </w:rPr>
              <w:t>汉语史专题研究</w:t>
            </w:r>
          </w:p>
        </w:tc>
        <w:tc>
          <w:tcPr>
            <w:tcW w:w="1081" w:type="dxa"/>
            <w:shd w:val="clear" w:color="auto" w:fill="auto"/>
            <w:vAlign w:val="center"/>
          </w:tcPr>
          <w:p w14:paraId="07EC7D95">
            <w:pPr>
              <w:jc w:val="center"/>
              <w:rPr>
                <w:sz w:val="18"/>
                <w:szCs w:val="18"/>
              </w:rPr>
            </w:pPr>
            <w:r>
              <w:rPr>
                <w:rFonts w:hint="eastAsia"/>
                <w:sz w:val="18"/>
                <w:szCs w:val="18"/>
              </w:rPr>
              <w:t>XS0103209</w:t>
            </w:r>
          </w:p>
        </w:tc>
        <w:tc>
          <w:tcPr>
            <w:tcW w:w="709" w:type="dxa"/>
            <w:shd w:val="clear" w:color="auto" w:fill="auto"/>
            <w:vAlign w:val="center"/>
          </w:tcPr>
          <w:p w14:paraId="558E87EA">
            <w:pPr>
              <w:jc w:val="center"/>
              <w:rPr>
                <w:sz w:val="18"/>
                <w:szCs w:val="18"/>
              </w:rPr>
            </w:pPr>
            <w:r>
              <w:rPr>
                <w:rFonts w:hint="eastAsia"/>
                <w:sz w:val="18"/>
                <w:szCs w:val="18"/>
              </w:rPr>
              <w:t>2</w:t>
            </w:r>
          </w:p>
        </w:tc>
        <w:tc>
          <w:tcPr>
            <w:tcW w:w="709" w:type="dxa"/>
            <w:shd w:val="clear" w:color="auto" w:fill="auto"/>
            <w:vAlign w:val="center"/>
          </w:tcPr>
          <w:p w14:paraId="51D6EE01">
            <w:pPr>
              <w:jc w:val="center"/>
              <w:rPr>
                <w:sz w:val="18"/>
                <w:szCs w:val="18"/>
              </w:rPr>
            </w:pPr>
            <w:r>
              <w:rPr>
                <w:rFonts w:hint="eastAsia"/>
                <w:sz w:val="18"/>
                <w:szCs w:val="18"/>
              </w:rPr>
              <w:t>2</w:t>
            </w:r>
          </w:p>
        </w:tc>
        <w:tc>
          <w:tcPr>
            <w:tcW w:w="1045" w:type="dxa"/>
            <w:vAlign w:val="center"/>
          </w:tcPr>
          <w:p w14:paraId="2544D1E7">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00D901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02277E">
            <w:pPr>
              <w:rPr>
                <w:b/>
                <w:color w:val="000000" w:themeColor="text1"/>
                <w:sz w:val="18"/>
                <w:szCs w:val="18"/>
                <w14:textFill>
                  <w14:solidFill>
                    <w14:schemeClr w14:val="tx1"/>
                  </w14:solidFill>
                </w14:textFill>
              </w:rPr>
            </w:pPr>
          </w:p>
        </w:tc>
        <w:tc>
          <w:tcPr>
            <w:tcW w:w="1226" w:type="dxa"/>
            <w:vMerge w:val="continue"/>
            <w:vAlign w:val="center"/>
          </w:tcPr>
          <w:p w14:paraId="24901ECE">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6ADE8765">
            <w:pPr>
              <w:rPr>
                <w:sz w:val="18"/>
                <w:szCs w:val="18"/>
              </w:rPr>
            </w:pPr>
            <w:r>
              <w:rPr>
                <w:rFonts w:hint="eastAsia"/>
                <w:sz w:val="18"/>
                <w:szCs w:val="18"/>
              </w:rPr>
              <w:t>中古近代词汇专题研究</w:t>
            </w:r>
          </w:p>
        </w:tc>
        <w:tc>
          <w:tcPr>
            <w:tcW w:w="1081" w:type="dxa"/>
            <w:shd w:val="clear" w:color="auto" w:fill="auto"/>
            <w:vAlign w:val="center"/>
          </w:tcPr>
          <w:p w14:paraId="6DF7EF64">
            <w:pPr>
              <w:jc w:val="center"/>
              <w:rPr>
                <w:sz w:val="18"/>
                <w:szCs w:val="18"/>
              </w:rPr>
            </w:pPr>
            <w:r>
              <w:rPr>
                <w:rFonts w:hint="eastAsia"/>
                <w:sz w:val="18"/>
                <w:szCs w:val="18"/>
              </w:rPr>
              <w:t>XS0103210</w:t>
            </w:r>
          </w:p>
        </w:tc>
        <w:tc>
          <w:tcPr>
            <w:tcW w:w="709" w:type="dxa"/>
            <w:shd w:val="clear" w:color="auto" w:fill="auto"/>
            <w:vAlign w:val="center"/>
          </w:tcPr>
          <w:p w14:paraId="701DC60F">
            <w:pPr>
              <w:jc w:val="center"/>
              <w:rPr>
                <w:sz w:val="18"/>
                <w:szCs w:val="18"/>
              </w:rPr>
            </w:pPr>
            <w:r>
              <w:rPr>
                <w:rFonts w:hint="eastAsia"/>
                <w:sz w:val="18"/>
                <w:szCs w:val="18"/>
              </w:rPr>
              <w:t>2</w:t>
            </w:r>
          </w:p>
        </w:tc>
        <w:tc>
          <w:tcPr>
            <w:tcW w:w="709" w:type="dxa"/>
            <w:shd w:val="clear" w:color="auto" w:fill="auto"/>
            <w:vAlign w:val="center"/>
          </w:tcPr>
          <w:p w14:paraId="72E40B4B">
            <w:pPr>
              <w:jc w:val="center"/>
              <w:rPr>
                <w:sz w:val="18"/>
                <w:szCs w:val="18"/>
              </w:rPr>
            </w:pPr>
            <w:r>
              <w:rPr>
                <w:rFonts w:hint="eastAsia"/>
                <w:sz w:val="18"/>
                <w:szCs w:val="18"/>
              </w:rPr>
              <w:t>2</w:t>
            </w:r>
          </w:p>
        </w:tc>
        <w:tc>
          <w:tcPr>
            <w:tcW w:w="1045" w:type="dxa"/>
            <w:vAlign w:val="center"/>
          </w:tcPr>
          <w:p w14:paraId="0034771E">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406D5C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013DFA">
            <w:pPr>
              <w:rPr>
                <w:b/>
                <w:color w:val="000000" w:themeColor="text1"/>
                <w:sz w:val="18"/>
                <w:szCs w:val="18"/>
                <w14:textFill>
                  <w14:solidFill>
                    <w14:schemeClr w14:val="tx1"/>
                  </w14:solidFill>
                </w14:textFill>
              </w:rPr>
            </w:pPr>
          </w:p>
        </w:tc>
        <w:tc>
          <w:tcPr>
            <w:tcW w:w="1226" w:type="dxa"/>
            <w:vMerge w:val="continue"/>
            <w:vAlign w:val="center"/>
          </w:tcPr>
          <w:p w14:paraId="532BD962">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641729E3">
            <w:pPr>
              <w:rPr>
                <w:sz w:val="18"/>
                <w:szCs w:val="18"/>
              </w:rPr>
            </w:pPr>
            <w:r>
              <w:rPr>
                <w:rFonts w:hint="eastAsia"/>
                <w:sz w:val="18"/>
                <w:szCs w:val="18"/>
              </w:rPr>
              <w:t>音韵学入门（聂鸿音）</w:t>
            </w:r>
          </w:p>
        </w:tc>
        <w:tc>
          <w:tcPr>
            <w:tcW w:w="1081" w:type="dxa"/>
            <w:shd w:val="clear" w:color="auto" w:fill="auto"/>
            <w:vAlign w:val="center"/>
          </w:tcPr>
          <w:p w14:paraId="1A7A77A4">
            <w:pPr>
              <w:jc w:val="center"/>
              <w:rPr>
                <w:sz w:val="18"/>
                <w:szCs w:val="18"/>
              </w:rPr>
            </w:pPr>
            <w:r>
              <w:rPr>
                <w:rFonts w:hint="eastAsia"/>
                <w:sz w:val="18"/>
                <w:szCs w:val="18"/>
              </w:rPr>
              <w:t>XS0103207</w:t>
            </w:r>
          </w:p>
        </w:tc>
        <w:tc>
          <w:tcPr>
            <w:tcW w:w="709" w:type="dxa"/>
            <w:shd w:val="clear" w:color="auto" w:fill="auto"/>
            <w:vAlign w:val="center"/>
          </w:tcPr>
          <w:p w14:paraId="05B94AB4">
            <w:pPr>
              <w:jc w:val="center"/>
              <w:rPr>
                <w:sz w:val="18"/>
                <w:szCs w:val="18"/>
              </w:rPr>
            </w:pPr>
            <w:r>
              <w:rPr>
                <w:rFonts w:hint="eastAsia"/>
                <w:sz w:val="18"/>
                <w:szCs w:val="18"/>
              </w:rPr>
              <w:t>0</w:t>
            </w:r>
          </w:p>
        </w:tc>
        <w:tc>
          <w:tcPr>
            <w:tcW w:w="709" w:type="dxa"/>
            <w:shd w:val="clear" w:color="auto" w:fill="auto"/>
            <w:vAlign w:val="center"/>
          </w:tcPr>
          <w:p w14:paraId="52A8DE08">
            <w:pPr>
              <w:jc w:val="center"/>
              <w:rPr>
                <w:sz w:val="18"/>
                <w:szCs w:val="18"/>
              </w:rPr>
            </w:pPr>
            <w:r>
              <w:rPr>
                <w:rFonts w:hint="eastAsia"/>
                <w:sz w:val="18"/>
                <w:szCs w:val="18"/>
              </w:rPr>
              <w:t>2</w:t>
            </w:r>
          </w:p>
        </w:tc>
        <w:tc>
          <w:tcPr>
            <w:tcW w:w="1045" w:type="dxa"/>
            <w:vAlign w:val="center"/>
          </w:tcPr>
          <w:p w14:paraId="5DAC0928">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674579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088707">
            <w:pPr>
              <w:rPr>
                <w:b/>
                <w:color w:val="000000" w:themeColor="text1"/>
                <w:sz w:val="18"/>
                <w:szCs w:val="18"/>
                <w14:textFill>
                  <w14:solidFill>
                    <w14:schemeClr w14:val="tx1"/>
                  </w14:solidFill>
                </w14:textFill>
              </w:rPr>
            </w:pPr>
          </w:p>
        </w:tc>
        <w:tc>
          <w:tcPr>
            <w:tcW w:w="1226" w:type="dxa"/>
            <w:vMerge w:val="continue"/>
            <w:vAlign w:val="center"/>
          </w:tcPr>
          <w:p w14:paraId="166E1857">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66FC6ADF">
            <w:pPr>
              <w:rPr>
                <w:sz w:val="18"/>
                <w:szCs w:val="18"/>
              </w:rPr>
            </w:pPr>
            <w:r>
              <w:rPr>
                <w:rFonts w:hint="eastAsia"/>
                <w:sz w:val="18"/>
                <w:szCs w:val="18"/>
              </w:rPr>
              <w:t>汉字学专题（李运富）</w:t>
            </w:r>
          </w:p>
        </w:tc>
        <w:tc>
          <w:tcPr>
            <w:tcW w:w="1081" w:type="dxa"/>
            <w:shd w:val="clear" w:color="auto" w:fill="auto"/>
            <w:vAlign w:val="center"/>
          </w:tcPr>
          <w:p w14:paraId="3452EA5E">
            <w:pPr>
              <w:jc w:val="center"/>
              <w:rPr>
                <w:sz w:val="18"/>
                <w:szCs w:val="18"/>
              </w:rPr>
            </w:pPr>
            <w:r>
              <w:rPr>
                <w:rFonts w:hint="eastAsia"/>
                <w:sz w:val="18"/>
                <w:szCs w:val="18"/>
              </w:rPr>
              <w:t>XS0103208</w:t>
            </w:r>
          </w:p>
        </w:tc>
        <w:tc>
          <w:tcPr>
            <w:tcW w:w="709" w:type="dxa"/>
            <w:shd w:val="clear" w:color="auto" w:fill="auto"/>
            <w:vAlign w:val="center"/>
          </w:tcPr>
          <w:p w14:paraId="5BEF68DD">
            <w:pPr>
              <w:jc w:val="center"/>
              <w:rPr>
                <w:sz w:val="18"/>
                <w:szCs w:val="18"/>
              </w:rPr>
            </w:pPr>
            <w:r>
              <w:rPr>
                <w:rFonts w:hint="eastAsia"/>
                <w:sz w:val="18"/>
                <w:szCs w:val="18"/>
              </w:rPr>
              <w:t>0</w:t>
            </w:r>
          </w:p>
        </w:tc>
        <w:tc>
          <w:tcPr>
            <w:tcW w:w="709" w:type="dxa"/>
            <w:shd w:val="clear" w:color="auto" w:fill="auto"/>
            <w:vAlign w:val="center"/>
          </w:tcPr>
          <w:p w14:paraId="15B5F704">
            <w:pPr>
              <w:jc w:val="center"/>
              <w:rPr>
                <w:sz w:val="18"/>
                <w:szCs w:val="18"/>
              </w:rPr>
            </w:pPr>
            <w:r>
              <w:rPr>
                <w:rFonts w:hint="eastAsia"/>
                <w:sz w:val="18"/>
                <w:szCs w:val="18"/>
              </w:rPr>
              <w:t>2</w:t>
            </w:r>
          </w:p>
        </w:tc>
        <w:tc>
          <w:tcPr>
            <w:tcW w:w="1045" w:type="dxa"/>
            <w:vAlign w:val="center"/>
          </w:tcPr>
          <w:p w14:paraId="2AF78DA4">
            <w:pPr>
              <w:adjustRightInd w:val="0"/>
              <w:snapToGrid w:val="0"/>
              <w:jc w:val="center"/>
              <w:rPr>
                <w:color w:val="FF0000"/>
                <w:sz w:val="18"/>
                <w:szCs w:val="18"/>
              </w:rPr>
            </w:pPr>
            <w:r>
              <w:rPr>
                <w:rFonts w:hint="eastAsia"/>
                <w:sz w:val="18"/>
                <w:szCs w:val="18"/>
                <w:lang w:val="en-US" w:eastAsia="zh-CN"/>
              </w:rPr>
              <w:t>选修</w:t>
            </w:r>
            <w:r>
              <w:rPr>
                <w:rFonts w:hint="eastAsia"/>
                <w:sz w:val="18"/>
                <w:szCs w:val="18"/>
              </w:rPr>
              <w:t>/考查</w:t>
            </w:r>
          </w:p>
        </w:tc>
      </w:tr>
      <w:tr w14:paraId="458042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ABA9C7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6ECFBFC">
            <w:pPr>
              <w:jc w:val="center"/>
              <w:rPr>
                <w:b/>
                <w:color w:val="000000" w:themeColor="text1"/>
                <w:sz w:val="18"/>
                <w:szCs w:val="18"/>
                <w14:textFill>
                  <w14:solidFill>
                    <w14:schemeClr w14:val="tx1"/>
                  </w14:solidFill>
                </w14:textFill>
              </w:rPr>
            </w:pPr>
          </w:p>
        </w:tc>
        <w:tc>
          <w:tcPr>
            <w:tcW w:w="1226" w:type="dxa"/>
            <w:vMerge w:val="restart"/>
            <w:vAlign w:val="center"/>
          </w:tcPr>
          <w:p w14:paraId="57C64E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0797CA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10E73102">
            <w:pPr>
              <w:jc w:val="center"/>
              <w:rPr>
                <w:color w:val="000000" w:themeColor="text1"/>
                <w:sz w:val="18"/>
                <w:szCs w:val="18"/>
                <w:highlight w:val="yellow"/>
                <w14:textFill>
                  <w14:solidFill>
                    <w14:schemeClr w14:val="tx1"/>
                  </w14:solidFill>
                </w14:textFill>
              </w:rPr>
            </w:pPr>
          </w:p>
        </w:tc>
        <w:tc>
          <w:tcPr>
            <w:tcW w:w="709" w:type="dxa"/>
            <w:vAlign w:val="center"/>
          </w:tcPr>
          <w:p w14:paraId="065D048B">
            <w:pPr>
              <w:jc w:val="center"/>
              <w:rPr>
                <w:color w:val="000000" w:themeColor="text1"/>
                <w:sz w:val="18"/>
                <w:szCs w:val="18"/>
                <w:highlight w:val="yellow"/>
                <w14:textFill>
                  <w14:solidFill>
                    <w14:schemeClr w14:val="tx1"/>
                  </w14:solidFill>
                </w14:textFill>
              </w:rPr>
            </w:pPr>
          </w:p>
        </w:tc>
        <w:tc>
          <w:tcPr>
            <w:tcW w:w="709" w:type="dxa"/>
            <w:vAlign w:val="center"/>
          </w:tcPr>
          <w:p w14:paraId="0E105599">
            <w:pPr>
              <w:jc w:val="center"/>
              <w:rPr>
                <w:color w:val="000000" w:themeColor="text1"/>
                <w:sz w:val="18"/>
                <w:szCs w:val="18"/>
                <w:highlight w:val="yellow"/>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08F28CA">
            <w:pPr>
              <w:jc w:val="center"/>
              <w:rPr>
                <w:i/>
                <w:color w:val="FF0000"/>
                <w:sz w:val="18"/>
                <w:szCs w:val="18"/>
              </w:rPr>
            </w:pPr>
          </w:p>
        </w:tc>
      </w:tr>
      <w:tr w14:paraId="2565C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4F6FF6BA">
            <w:pPr>
              <w:jc w:val="center"/>
              <w:rPr>
                <w:b/>
                <w:color w:val="000000" w:themeColor="text1"/>
                <w:sz w:val="18"/>
                <w:szCs w:val="18"/>
                <w14:textFill>
                  <w14:solidFill>
                    <w14:schemeClr w14:val="tx1"/>
                  </w14:solidFill>
                </w14:textFill>
              </w:rPr>
            </w:pPr>
          </w:p>
        </w:tc>
        <w:tc>
          <w:tcPr>
            <w:tcW w:w="1226" w:type="dxa"/>
            <w:vMerge w:val="continue"/>
            <w:vAlign w:val="center"/>
          </w:tcPr>
          <w:p w14:paraId="43A75F4C">
            <w:pPr>
              <w:jc w:val="center"/>
              <w:rPr>
                <w:b/>
                <w:color w:val="000000" w:themeColor="text1"/>
                <w:sz w:val="18"/>
                <w:szCs w:val="18"/>
                <w14:textFill>
                  <w14:solidFill>
                    <w14:schemeClr w14:val="tx1"/>
                  </w14:solidFill>
                </w14:textFill>
              </w:rPr>
            </w:pPr>
          </w:p>
        </w:tc>
        <w:tc>
          <w:tcPr>
            <w:tcW w:w="3516" w:type="dxa"/>
            <w:vAlign w:val="center"/>
          </w:tcPr>
          <w:p w14:paraId="3D7FC19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48E7A614">
            <w:pPr>
              <w:jc w:val="center"/>
              <w:rPr>
                <w:color w:val="000000" w:themeColor="text1"/>
                <w:sz w:val="18"/>
                <w:szCs w:val="18"/>
                <w14:textFill>
                  <w14:solidFill>
                    <w14:schemeClr w14:val="tx1"/>
                  </w14:solidFill>
                </w14:textFill>
              </w:rPr>
            </w:pPr>
          </w:p>
        </w:tc>
        <w:tc>
          <w:tcPr>
            <w:tcW w:w="709" w:type="dxa"/>
            <w:vAlign w:val="center"/>
          </w:tcPr>
          <w:p w14:paraId="2DAA9E6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F89689A">
            <w:pPr>
              <w:jc w:val="center"/>
              <w:rPr>
                <w:color w:val="000000" w:themeColor="text1"/>
                <w:sz w:val="18"/>
                <w:szCs w:val="18"/>
                <w14:textFill>
                  <w14:solidFill>
                    <w14:schemeClr w14:val="tx1"/>
                  </w14:solidFill>
                </w14:textFill>
              </w:rPr>
            </w:pPr>
          </w:p>
        </w:tc>
        <w:tc>
          <w:tcPr>
            <w:tcW w:w="1045" w:type="dxa"/>
            <w:vMerge w:val="continue"/>
            <w:vAlign w:val="center"/>
          </w:tcPr>
          <w:p w14:paraId="1B761BC7">
            <w:pPr>
              <w:jc w:val="center"/>
              <w:rPr>
                <w:color w:val="000000" w:themeColor="text1"/>
                <w:sz w:val="18"/>
                <w:szCs w:val="18"/>
                <w14:textFill>
                  <w14:solidFill>
                    <w14:schemeClr w14:val="tx1"/>
                  </w14:solidFill>
                </w14:textFill>
              </w:rPr>
            </w:pPr>
          </w:p>
        </w:tc>
      </w:tr>
      <w:tr w14:paraId="7D2F7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C3EC10">
            <w:pPr>
              <w:rPr>
                <w:b/>
                <w:color w:val="000000" w:themeColor="text1"/>
                <w:sz w:val="18"/>
                <w:szCs w:val="18"/>
                <w14:textFill>
                  <w14:solidFill>
                    <w14:schemeClr w14:val="tx1"/>
                  </w14:solidFill>
                </w14:textFill>
              </w:rPr>
            </w:pPr>
          </w:p>
        </w:tc>
        <w:tc>
          <w:tcPr>
            <w:tcW w:w="1226" w:type="dxa"/>
            <w:vMerge w:val="restart"/>
            <w:vAlign w:val="center"/>
          </w:tcPr>
          <w:p w14:paraId="1C1671D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1D87495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493CA07B">
            <w:pPr>
              <w:jc w:val="center"/>
              <w:rPr>
                <w:color w:val="000000" w:themeColor="text1"/>
                <w:sz w:val="18"/>
                <w:szCs w:val="18"/>
                <w14:textFill>
                  <w14:solidFill>
                    <w14:schemeClr w14:val="tx1"/>
                  </w14:solidFill>
                </w14:textFill>
              </w:rPr>
            </w:pPr>
          </w:p>
        </w:tc>
        <w:tc>
          <w:tcPr>
            <w:tcW w:w="709" w:type="dxa"/>
            <w:vAlign w:val="center"/>
          </w:tcPr>
          <w:p w14:paraId="5D82166F">
            <w:pPr>
              <w:jc w:val="center"/>
              <w:rPr>
                <w:color w:val="000000" w:themeColor="text1"/>
                <w:sz w:val="18"/>
                <w:szCs w:val="18"/>
                <w14:textFill>
                  <w14:solidFill>
                    <w14:schemeClr w14:val="tx1"/>
                  </w14:solidFill>
                </w14:textFill>
              </w:rPr>
            </w:pPr>
          </w:p>
        </w:tc>
        <w:tc>
          <w:tcPr>
            <w:tcW w:w="709" w:type="dxa"/>
            <w:vAlign w:val="center"/>
          </w:tcPr>
          <w:p w14:paraId="4F7F73B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1045" w:type="dxa"/>
            <w:vMerge w:val="restart"/>
            <w:vAlign w:val="center"/>
          </w:tcPr>
          <w:p w14:paraId="7A27594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C6C98F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8E5AC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068287">
            <w:pPr>
              <w:rPr>
                <w:b/>
                <w:color w:val="000000" w:themeColor="text1"/>
                <w:sz w:val="18"/>
                <w:szCs w:val="18"/>
                <w14:textFill>
                  <w14:solidFill>
                    <w14:schemeClr w14:val="tx1"/>
                  </w14:solidFill>
                </w14:textFill>
              </w:rPr>
            </w:pPr>
          </w:p>
        </w:tc>
        <w:tc>
          <w:tcPr>
            <w:tcW w:w="1226" w:type="dxa"/>
            <w:vMerge w:val="continue"/>
            <w:vAlign w:val="center"/>
          </w:tcPr>
          <w:p w14:paraId="71A048F3">
            <w:pPr>
              <w:jc w:val="center"/>
              <w:rPr>
                <w:b/>
                <w:color w:val="000000" w:themeColor="text1"/>
                <w:sz w:val="18"/>
                <w:szCs w:val="18"/>
                <w14:textFill>
                  <w14:solidFill>
                    <w14:schemeClr w14:val="tx1"/>
                  </w14:solidFill>
                </w14:textFill>
              </w:rPr>
            </w:pPr>
          </w:p>
        </w:tc>
        <w:tc>
          <w:tcPr>
            <w:tcW w:w="3516" w:type="dxa"/>
            <w:vAlign w:val="center"/>
          </w:tcPr>
          <w:p w14:paraId="14704A8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48D86707">
            <w:pPr>
              <w:jc w:val="center"/>
              <w:rPr>
                <w:color w:val="000000" w:themeColor="text1"/>
                <w:sz w:val="18"/>
                <w:szCs w:val="18"/>
                <w14:textFill>
                  <w14:solidFill>
                    <w14:schemeClr w14:val="tx1"/>
                  </w14:solidFill>
                </w14:textFill>
              </w:rPr>
            </w:pPr>
          </w:p>
        </w:tc>
        <w:tc>
          <w:tcPr>
            <w:tcW w:w="709" w:type="dxa"/>
            <w:vAlign w:val="center"/>
          </w:tcPr>
          <w:p w14:paraId="7D5D11B3">
            <w:pPr>
              <w:jc w:val="center"/>
              <w:rPr>
                <w:color w:val="000000" w:themeColor="text1"/>
                <w:sz w:val="18"/>
                <w:szCs w:val="18"/>
                <w14:textFill>
                  <w14:solidFill>
                    <w14:schemeClr w14:val="tx1"/>
                  </w14:solidFill>
                </w14:textFill>
              </w:rPr>
            </w:pPr>
          </w:p>
        </w:tc>
        <w:tc>
          <w:tcPr>
            <w:tcW w:w="709" w:type="dxa"/>
            <w:vAlign w:val="center"/>
          </w:tcPr>
          <w:p w14:paraId="7322B63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1045" w:type="dxa"/>
            <w:vMerge w:val="continue"/>
            <w:vAlign w:val="center"/>
          </w:tcPr>
          <w:p w14:paraId="2F4C6DEE">
            <w:pPr>
              <w:jc w:val="center"/>
              <w:rPr>
                <w:color w:val="000000" w:themeColor="text1"/>
                <w:sz w:val="18"/>
                <w:szCs w:val="18"/>
                <w14:textFill>
                  <w14:solidFill>
                    <w14:schemeClr w14:val="tx1"/>
                  </w14:solidFill>
                </w14:textFill>
              </w:rPr>
            </w:pPr>
          </w:p>
        </w:tc>
      </w:tr>
      <w:tr w14:paraId="2D5781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E0D9E3">
            <w:pPr>
              <w:rPr>
                <w:b/>
                <w:color w:val="000000" w:themeColor="text1"/>
                <w:sz w:val="18"/>
                <w:szCs w:val="18"/>
                <w14:textFill>
                  <w14:solidFill>
                    <w14:schemeClr w14:val="tx1"/>
                  </w14:solidFill>
                </w14:textFill>
              </w:rPr>
            </w:pPr>
          </w:p>
        </w:tc>
        <w:tc>
          <w:tcPr>
            <w:tcW w:w="1226" w:type="dxa"/>
            <w:vMerge w:val="continue"/>
            <w:vAlign w:val="center"/>
          </w:tcPr>
          <w:p w14:paraId="7E786386">
            <w:pPr>
              <w:jc w:val="center"/>
              <w:rPr>
                <w:b/>
                <w:color w:val="000000" w:themeColor="text1"/>
                <w:sz w:val="18"/>
                <w:szCs w:val="18"/>
                <w14:textFill>
                  <w14:solidFill>
                    <w14:schemeClr w14:val="tx1"/>
                  </w14:solidFill>
                </w14:textFill>
              </w:rPr>
            </w:pPr>
          </w:p>
        </w:tc>
        <w:tc>
          <w:tcPr>
            <w:tcW w:w="3516" w:type="dxa"/>
            <w:vAlign w:val="center"/>
          </w:tcPr>
          <w:p w14:paraId="5923D0A4">
            <w:pPr>
              <w:rPr>
                <w:sz w:val="18"/>
                <w:szCs w:val="18"/>
              </w:rPr>
            </w:pPr>
            <w:r>
              <w:rPr>
                <w:sz w:val="18"/>
                <w:szCs w:val="18"/>
              </w:rPr>
              <w:t>论文中期进展报告</w:t>
            </w:r>
          </w:p>
        </w:tc>
        <w:tc>
          <w:tcPr>
            <w:tcW w:w="1081" w:type="dxa"/>
            <w:vAlign w:val="center"/>
          </w:tcPr>
          <w:p w14:paraId="1A80DACF">
            <w:pPr>
              <w:jc w:val="center"/>
              <w:rPr>
                <w:color w:val="000000" w:themeColor="text1"/>
                <w:sz w:val="18"/>
                <w:szCs w:val="18"/>
                <w14:textFill>
                  <w14:solidFill>
                    <w14:schemeClr w14:val="tx1"/>
                  </w14:solidFill>
                </w14:textFill>
              </w:rPr>
            </w:pPr>
          </w:p>
        </w:tc>
        <w:tc>
          <w:tcPr>
            <w:tcW w:w="709" w:type="dxa"/>
            <w:vAlign w:val="center"/>
          </w:tcPr>
          <w:p w14:paraId="7877EC68">
            <w:pPr>
              <w:jc w:val="center"/>
              <w:rPr>
                <w:color w:val="000000" w:themeColor="text1"/>
                <w:sz w:val="18"/>
                <w:szCs w:val="18"/>
                <w14:textFill>
                  <w14:solidFill>
                    <w14:schemeClr w14:val="tx1"/>
                  </w14:solidFill>
                </w14:textFill>
              </w:rPr>
            </w:pPr>
          </w:p>
        </w:tc>
        <w:tc>
          <w:tcPr>
            <w:tcW w:w="709" w:type="dxa"/>
            <w:vAlign w:val="center"/>
          </w:tcPr>
          <w:p w14:paraId="03B4445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3D288BE1">
            <w:pPr>
              <w:jc w:val="center"/>
              <w:rPr>
                <w:color w:val="000000" w:themeColor="text1"/>
                <w:sz w:val="18"/>
                <w:szCs w:val="18"/>
                <w14:textFill>
                  <w14:solidFill>
                    <w14:schemeClr w14:val="tx1"/>
                  </w14:solidFill>
                </w14:textFill>
              </w:rPr>
            </w:pPr>
          </w:p>
        </w:tc>
      </w:tr>
      <w:tr w14:paraId="3EDE29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0BF9DB">
            <w:pPr>
              <w:rPr>
                <w:b/>
                <w:color w:val="000000" w:themeColor="text1"/>
                <w:sz w:val="18"/>
                <w:szCs w:val="18"/>
                <w14:textFill>
                  <w14:solidFill>
                    <w14:schemeClr w14:val="tx1"/>
                  </w14:solidFill>
                </w14:textFill>
              </w:rPr>
            </w:pPr>
          </w:p>
        </w:tc>
        <w:tc>
          <w:tcPr>
            <w:tcW w:w="1226" w:type="dxa"/>
            <w:vMerge w:val="continue"/>
            <w:vAlign w:val="center"/>
          </w:tcPr>
          <w:p w14:paraId="2A907D92">
            <w:pPr>
              <w:jc w:val="center"/>
              <w:rPr>
                <w:b/>
                <w:color w:val="000000" w:themeColor="text1"/>
                <w:sz w:val="18"/>
                <w:szCs w:val="18"/>
                <w14:textFill>
                  <w14:solidFill>
                    <w14:schemeClr w14:val="tx1"/>
                  </w14:solidFill>
                </w14:textFill>
              </w:rPr>
            </w:pPr>
          </w:p>
        </w:tc>
        <w:tc>
          <w:tcPr>
            <w:tcW w:w="3516" w:type="dxa"/>
            <w:vAlign w:val="center"/>
          </w:tcPr>
          <w:p w14:paraId="206882B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60074F28">
            <w:pPr>
              <w:jc w:val="center"/>
              <w:rPr>
                <w:color w:val="000000" w:themeColor="text1"/>
                <w:sz w:val="18"/>
                <w:szCs w:val="18"/>
                <w14:textFill>
                  <w14:solidFill>
                    <w14:schemeClr w14:val="tx1"/>
                  </w14:solidFill>
                </w14:textFill>
              </w:rPr>
            </w:pPr>
          </w:p>
        </w:tc>
        <w:tc>
          <w:tcPr>
            <w:tcW w:w="709" w:type="dxa"/>
            <w:vAlign w:val="center"/>
          </w:tcPr>
          <w:p w14:paraId="04E18DD6">
            <w:pPr>
              <w:jc w:val="center"/>
              <w:rPr>
                <w:color w:val="000000" w:themeColor="text1"/>
                <w:sz w:val="18"/>
                <w:szCs w:val="18"/>
                <w14:textFill>
                  <w14:solidFill>
                    <w14:schemeClr w14:val="tx1"/>
                  </w14:solidFill>
                </w14:textFill>
              </w:rPr>
            </w:pPr>
          </w:p>
        </w:tc>
        <w:tc>
          <w:tcPr>
            <w:tcW w:w="709" w:type="dxa"/>
            <w:vAlign w:val="center"/>
          </w:tcPr>
          <w:p w14:paraId="70657D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41549B1B">
            <w:pPr>
              <w:jc w:val="center"/>
              <w:rPr>
                <w:color w:val="000000" w:themeColor="text1"/>
                <w:sz w:val="18"/>
                <w:szCs w:val="18"/>
                <w14:textFill>
                  <w14:solidFill>
                    <w14:schemeClr w14:val="tx1"/>
                  </w14:solidFill>
                </w14:textFill>
              </w:rPr>
            </w:pPr>
          </w:p>
        </w:tc>
      </w:tr>
      <w:tr w14:paraId="50AC6E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EAFB82">
            <w:pPr>
              <w:rPr>
                <w:color w:val="000000" w:themeColor="text1"/>
                <w:sz w:val="18"/>
                <w:szCs w:val="18"/>
                <w14:textFill>
                  <w14:solidFill>
                    <w14:schemeClr w14:val="tx1"/>
                  </w14:solidFill>
                </w14:textFill>
              </w:rPr>
            </w:pPr>
          </w:p>
        </w:tc>
        <w:tc>
          <w:tcPr>
            <w:tcW w:w="1226" w:type="dxa"/>
            <w:vMerge w:val="continue"/>
          </w:tcPr>
          <w:p w14:paraId="2A50E9EA">
            <w:pPr>
              <w:jc w:val="center"/>
              <w:rPr>
                <w:color w:val="000000" w:themeColor="text1"/>
                <w:sz w:val="18"/>
                <w:szCs w:val="18"/>
                <w14:textFill>
                  <w14:solidFill>
                    <w14:schemeClr w14:val="tx1"/>
                  </w14:solidFill>
                </w14:textFill>
              </w:rPr>
            </w:pPr>
          </w:p>
        </w:tc>
        <w:tc>
          <w:tcPr>
            <w:tcW w:w="3516" w:type="dxa"/>
            <w:vAlign w:val="center"/>
          </w:tcPr>
          <w:p w14:paraId="490E887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40E51B4E">
            <w:pPr>
              <w:jc w:val="center"/>
              <w:rPr>
                <w:color w:val="000000" w:themeColor="text1"/>
                <w:sz w:val="18"/>
                <w:szCs w:val="18"/>
                <w14:textFill>
                  <w14:solidFill>
                    <w14:schemeClr w14:val="tx1"/>
                  </w14:solidFill>
                </w14:textFill>
              </w:rPr>
            </w:pPr>
          </w:p>
        </w:tc>
        <w:tc>
          <w:tcPr>
            <w:tcW w:w="709" w:type="dxa"/>
            <w:vAlign w:val="center"/>
          </w:tcPr>
          <w:p w14:paraId="532418FD">
            <w:pPr>
              <w:jc w:val="center"/>
              <w:rPr>
                <w:color w:val="000000" w:themeColor="text1"/>
                <w:sz w:val="18"/>
                <w:szCs w:val="18"/>
                <w14:textFill>
                  <w14:solidFill>
                    <w14:schemeClr w14:val="tx1"/>
                  </w14:solidFill>
                </w14:textFill>
              </w:rPr>
            </w:pPr>
          </w:p>
        </w:tc>
        <w:tc>
          <w:tcPr>
            <w:tcW w:w="709" w:type="dxa"/>
            <w:vAlign w:val="center"/>
          </w:tcPr>
          <w:p w14:paraId="64C66E4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3BDA4D03">
            <w:pPr>
              <w:jc w:val="center"/>
              <w:rPr>
                <w:color w:val="000000" w:themeColor="text1"/>
                <w:sz w:val="18"/>
                <w:szCs w:val="18"/>
                <w14:textFill>
                  <w14:solidFill>
                    <w14:schemeClr w14:val="tx1"/>
                  </w14:solidFill>
                </w14:textFill>
              </w:rPr>
            </w:pPr>
          </w:p>
        </w:tc>
      </w:tr>
      <w:tr w14:paraId="50E0B1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85E27F">
            <w:pPr>
              <w:rPr>
                <w:color w:val="000000" w:themeColor="text1"/>
                <w:sz w:val="18"/>
                <w:szCs w:val="18"/>
                <w14:textFill>
                  <w14:solidFill>
                    <w14:schemeClr w14:val="tx1"/>
                  </w14:solidFill>
                </w14:textFill>
              </w:rPr>
            </w:pPr>
          </w:p>
        </w:tc>
        <w:tc>
          <w:tcPr>
            <w:tcW w:w="1226" w:type="dxa"/>
            <w:vMerge w:val="continue"/>
          </w:tcPr>
          <w:p w14:paraId="15EE8912">
            <w:pPr>
              <w:jc w:val="center"/>
              <w:rPr>
                <w:color w:val="000000" w:themeColor="text1"/>
                <w:sz w:val="18"/>
                <w:szCs w:val="18"/>
                <w14:textFill>
                  <w14:solidFill>
                    <w14:schemeClr w14:val="tx1"/>
                  </w14:solidFill>
                </w14:textFill>
              </w:rPr>
            </w:pPr>
          </w:p>
        </w:tc>
        <w:tc>
          <w:tcPr>
            <w:tcW w:w="3516" w:type="dxa"/>
            <w:vAlign w:val="center"/>
          </w:tcPr>
          <w:p w14:paraId="4B40838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2AD2E6F">
            <w:pPr>
              <w:jc w:val="center"/>
              <w:rPr>
                <w:color w:val="000000" w:themeColor="text1"/>
                <w:sz w:val="18"/>
                <w:szCs w:val="18"/>
                <w14:textFill>
                  <w14:solidFill>
                    <w14:schemeClr w14:val="tx1"/>
                  </w14:solidFill>
                </w14:textFill>
              </w:rPr>
            </w:pPr>
          </w:p>
        </w:tc>
        <w:tc>
          <w:tcPr>
            <w:tcW w:w="709" w:type="dxa"/>
            <w:vAlign w:val="center"/>
          </w:tcPr>
          <w:p w14:paraId="3F75B39A">
            <w:pPr>
              <w:jc w:val="center"/>
              <w:rPr>
                <w:color w:val="000000" w:themeColor="text1"/>
                <w:sz w:val="18"/>
                <w:szCs w:val="18"/>
                <w14:textFill>
                  <w14:solidFill>
                    <w14:schemeClr w14:val="tx1"/>
                  </w14:solidFill>
                </w14:textFill>
              </w:rPr>
            </w:pPr>
          </w:p>
        </w:tc>
        <w:tc>
          <w:tcPr>
            <w:tcW w:w="709" w:type="dxa"/>
            <w:vAlign w:val="center"/>
          </w:tcPr>
          <w:p w14:paraId="353E4CC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C218B39">
            <w:pPr>
              <w:jc w:val="center"/>
              <w:rPr>
                <w:color w:val="000000" w:themeColor="text1"/>
                <w:sz w:val="18"/>
                <w:szCs w:val="18"/>
                <w14:textFill>
                  <w14:solidFill>
                    <w14:schemeClr w14:val="tx1"/>
                  </w14:solidFill>
                </w14:textFill>
              </w:rPr>
            </w:pPr>
          </w:p>
        </w:tc>
      </w:tr>
    </w:tbl>
    <w:p w14:paraId="68904C5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3C8A94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A0AE46D">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6E20BD9">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750758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0D0D"/>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7C19"/>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4FC"/>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0D7D"/>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6E74"/>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1D4"/>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5F2C"/>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15A"/>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FA7C2A"/>
    <w:rsid w:val="08063D7F"/>
    <w:rsid w:val="08283AEA"/>
    <w:rsid w:val="0B5D24AA"/>
    <w:rsid w:val="0B607CB2"/>
    <w:rsid w:val="0D98311E"/>
    <w:rsid w:val="0EC03533"/>
    <w:rsid w:val="112371A2"/>
    <w:rsid w:val="128238F4"/>
    <w:rsid w:val="177F5569"/>
    <w:rsid w:val="1A5F3D37"/>
    <w:rsid w:val="1FE96C05"/>
    <w:rsid w:val="24CB478F"/>
    <w:rsid w:val="28AD1ECD"/>
    <w:rsid w:val="2FAF2579"/>
    <w:rsid w:val="348002E4"/>
    <w:rsid w:val="382043DD"/>
    <w:rsid w:val="3C992E26"/>
    <w:rsid w:val="3D8E7E7B"/>
    <w:rsid w:val="40027CE7"/>
    <w:rsid w:val="41471EB0"/>
    <w:rsid w:val="432A09F7"/>
    <w:rsid w:val="4A330784"/>
    <w:rsid w:val="533662E6"/>
    <w:rsid w:val="5385202A"/>
    <w:rsid w:val="56633896"/>
    <w:rsid w:val="56B0015D"/>
    <w:rsid w:val="571E4952"/>
    <w:rsid w:val="5B4672E2"/>
    <w:rsid w:val="5D9B0665"/>
    <w:rsid w:val="681E2893"/>
    <w:rsid w:val="68AC5F38"/>
    <w:rsid w:val="69F525FF"/>
    <w:rsid w:val="6B824366"/>
    <w:rsid w:val="6CE32BE3"/>
    <w:rsid w:val="70BC0E22"/>
    <w:rsid w:val="715F24EA"/>
    <w:rsid w:val="789D7736"/>
    <w:rsid w:val="7A6730A5"/>
    <w:rsid w:val="7B761AFA"/>
    <w:rsid w:val="7BCE4A5E"/>
    <w:rsid w:val="7C1F5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16A59-7AD1-44D5-9BB0-7CD750BB9C55}">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3703</Words>
  <Characters>3942</Characters>
  <Lines>476</Lines>
  <Paragraphs>483</Paragraphs>
  <TotalTime>2</TotalTime>
  <ScaleCrop>false</ScaleCrop>
  <LinksUpToDate>false</LinksUpToDate>
  <CharactersWithSpaces>3952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杰</cp:lastModifiedBy>
  <cp:lastPrinted>2025-06-25T01:26:20Z</cp:lastPrinted>
  <dcterms:modified xsi:type="dcterms:W3CDTF">2025-06-25T01:26:44Z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eyJoZGlkIjoiNDgxYmFmNmU4Yzk1NjliM2E1OGMwOTBiNGIyYWU4MzIiLCJ1c2VySWQiOiIzMDM1NjkzMDgifQ==</vt:lpwstr>
  </property>
  <property fmtid="{D5CDD505-2E9C-101B-9397-08002B2CF9AE}" pid="4" name="ICV">
    <vt:lpwstr>BB46FF48C85B4B3AA6DB3A6FD75E109A_13</vt:lpwstr>
  </property>
</Properties>
</file>