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10445">
      <w:pPr>
        <w:spacing w:line="360" w:lineRule="auto"/>
        <w:ind w:right="227" w:firstLine="723"/>
        <w:jc w:val="center"/>
        <w:rPr>
          <w:rFonts w:ascii="Times New Roman" w:hAnsi="Times New Roman" w:eastAsia="黑体" w:cs="Times New Roman"/>
          <w:b/>
          <w:bCs/>
          <w:spacing w:val="-20"/>
          <w:sz w:val="36"/>
          <w:szCs w:val="36"/>
        </w:rPr>
      </w:pPr>
      <w:r>
        <w:rPr>
          <w:rFonts w:hint="eastAsia" w:ascii="Times New Roman" w:hAnsi="Times New Roman" w:eastAsia="黑体" w:cs="Times New Roman"/>
          <w:b/>
          <w:bCs/>
          <w:spacing w:val="-20"/>
          <w:sz w:val="36"/>
          <w:szCs w:val="36"/>
          <w:u w:val="thick"/>
        </w:rPr>
        <w:t>新闻与传播</w:t>
      </w:r>
      <w:r>
        <w:rPr>
          <w:rFonts w:hint="eastAsia" w:ascii="Times New Roman" w:hAnsi="Times New Roman" w:eastAsia="黑体" w:cs="Times New Roman"/>
          <w:b/>
          <w:bCs/>
          <w:spacing w:val="-20"/>
          <w:sz w:val="36"/>
          <w:szCs w:val="36"/>
        </w:rPr>
        <w:t>专业非全日制专业学位硕士研究生培养方案</w:t>
      </w:r>
    </w:p>
    <w:p w14:paraId="478854E1">
      <w:pPr>
        <w:ind w:left="321" w:leftChars="153" w:right="227" w:firstLine="562"/>
        <w:jc w:val="center"/>
        <w:rPr>
          <w:rFonts w:ascii="Times New Roman" w:hAnsi="Times New Roman" w:eastAsia="黑体" w:cs="Times New Roman"/>
          <w:b/>
          <w:bCs/>
          <w:sz w:val="28"/>
          <w:szCs w:val="28"/>
        </w:rPr>
      </w:pPr>
      <w:r>
        <w:rPr>
          <w:rFonts w:hint="eastAsia" w:ascii="Times New Roman" w:hAnsi="Times New Roman" w:eastAsia="黑体" w:cs="Times New Roman"/>
          <w:b/>
          <w:bCs/>
          <w:sz w:val="28"/>
          <w:szCs w:val="28"/>
        </w:rPr>
        <w:t>（新闻传播学院）</w:t>
      </w:r>
    </w:p>
    <w:p w14:paraId="20A269F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sz w:val="28"/>
          <w:szCs w:val="28"/>
        </w:rPr>
      </w:pPr>
      <w:r>
        <w:rPr>
          <w:rFonts w:hint="eastAsia" w:ascii="Times New Roman" w:hAnsi="Times New Roman" w:eastAsia="黑体"/>
          <w:bCs/>
          <w:sz w:val="28"/>
          <w:szCs w:val="28"/>
        </w:rPr>
        <w:t>一、专业名称、代码</w:t>
      </w:r>
    </w:p>
    <w:p w14:paraId="764D9F8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Theme="minorEastAsia" w:hAnsiTheme="minorEastAsia"/>
          <w:bCs/>
          <w:sz w:val="28"/>
          <w:szCs w:val="28"/>
        </w:rPr>
      </w:pPr>
      <w:r>
        <w:rPr>
          <w:rFonts w:asciiTheme="minorEastAsia" w:hAnsiTheme="minorEastAsia"/>
          <w:color w:val="222222"/>
          <w:kern w:val="0"/>
          <w:sz w:val="24"/>
        </w:rPr>
        <w:t>专业名称：</w:t>
      </w:r>
      <w:r>
        <w:rPr>
          <w:rFonts w:hint="eastAsia" w:asciiTheme="minorEastAsia" w:hAnsiTheme="minorEastAsia"/>
          <w:color w:val="222222"/>
          <w:kern w:val="0"/>
          <w:sz w:val="24"/>
        </w:rPr>
        <w:t>新闻与传播</w:t>
      </w:r>
    </w:p>
    <w:p w14:paraId="1AED05C9">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rPr>
          <w:rFonts w:hint="eastAsia" w:asciiTheme="minorEastAsia" w:hAnsiTheme="minorEastAsia"/>
          <w:color w:val="222222"/>
          <w:kern w:val="0"/>
          <w:sz w:val="18"/>
          <w:szCs w:val="18"/>
        </w:rPr>
      </w:pPr>
      <w:r>
        <w:rPr>
          <w:rFonts w:asciiTheme="minorEastAsia" w:hAnsiTheme="minorEastAsia"/>
          <w:color w:val="222222"/>
          <w:kern w:val="0"/>
          <w:sz w:val="24"/>
        </w:rPr>
        <w:t>专业代码：</w:t>
      </w:r>
      <w:r>
        <w:rPr>
          <w:rFonts w:hint="eastAsia" w:asciiTheme="minorEastAsia" w:hAnsiTheme="minorEastAsia"/>
          <w:color w:val="222222"/>
          <w:kern w:val="0"/>
          <w:sz w:val="24"/>
        </w:rPr>
        <w:t>0552</w:t>
      </w:r>
    </w:p>
    <w:p w14:paraId="1C5FF075">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4F0DFE02">
      <w:pPr>
        <w:widowControl/>
        <w:snapToGrid w:val="0"/>
        <w:spacing w:line="360" w:lineRule="auto"/>
        <w:ind w:firstLine="480" w:firstLineChars="200"/>
        <w:rPr>
          <w:rFonts w:hint="eastAsia" w:cs="Arial" w:asciiTheme="minorEastAsia" w:hAnsiTheme="minorEastAsia"/>
          <w:color w:val="000000" w:themeColor="text1"/>
          <w:sz w:val="24"/>
          <w:shd w:val="clear" w:color="auto" w:fill="FFFFFF"/>
          <w14:textFill>
            <w14:solidFill>
              <w14:schemeClr w14:val="tx1"/>
            </w14:solidFill>
          </w14:textFill>
        </w:rPr>
      </w:pPr>
      <w:r>
        <w:rPr>
          <w:rFonts w:hint="eastAsia" w:cs="Arial" w:asciiTheme="minorEastAsia" w:hAnsiTheme="minorEastAsia"/>
          <w:color w:val="000000" w:themeColor="text1"/>
          <w:sz w:val="24"/>
          <w:shd w:val="clear" w:color="auto" w:fill="FFFFFF"/>
          <w14:textFill>
            <w14:solidFill>
              <w14:schemeClr w14:val="tx1"/>
            </w14:solidFill>
          </w14:textFill>
        </w:rPr>
        <w:t>河北大学新闻传播学科始于1981年，1998年获得新闻学二级学科硕士学位授予权，2006年获得新闻传播学一级学科硕士学位授予权，2010年获得全国首批新闻与传播专业硕士学位授予权，2011年获得新闻传播学一级学科博士学位授予权，是华北地区除北京外第一个新闻传播学博士点。2013年，新闻传播学科被确立为河北省重点学科。2018年，新闻传播学科被纳入河北大学燕赵文化学科群建设序列，成为学科群的重要支撑学科。2017年、2022年河北大学新闻传播学科在教育部第四、第五轮学科评估中列B层次，2022年被教育部确定为“十四五”教育发展规划优先发展学科。在多年的教学科研实践中，新闻与传播专业形成的</w:t>
      </w:r>
      <w:r>
        <w:rPr>
          <w:rFonts w:hint="eastAsia" w:ascii="宋体" w:hAnsi="宋体" w:eastAsia="宋体"/>
          <w:color w:val="222222"/>
          <w:kern w:val="0"/>
          <w:sz w:val="24"/>
        </w:rPr>
        <w:t>特色及优势，一是</w:t>
      </w:r>
      <w:r>
        <w:rPr>
          <w:rFonts w:ascii="宋体" w:hAnsi="宋体" w:eastAsia="宋体"/>
          <w:color w:val="222222"/>
          <w:kern w:val="0"/>
          <w:sz w:val="24"/>
        </w:rPr>
        <w:t>高水平研究工作转化为专业学位研究生培养资源能力强</w:t>
      </w:r>
      <w:r>
        <w:rPr>
          <w:rFonts w:hint="eastAsia" w:ascii="宋体" w:hAnsi="宋体" w:eastAsia="宋体"/>
          <w:color w:val="222222"/>
          <w:kern w:val="0"/>
          <w:sz w:val="24"/>
        </w:rPr>
        <w:t>，任课教师主动将科研成果转化为教学内容与课程体系改革项目；二是充分利用校外资源参与办学，鼓励校外导师给学生开设专门课程。</w:t>
      </w:r>
    </w:p>
    <w:p w14:paraId="739C2EFD">
      <w:pPr>
        <w:widowControl/>
        <w:snapToGrid w:val="0"/>
        <w:spacing w:line="360" w:lineRule="auto"/>
        <w:ind w:firstLine="480" w:firstLineChars="200"/>
        <w:rPr>
          <w:rFonts w:hint="eastAsia" w:ascii="宋体" w:hAnsi="宋体" w:eastAsia="宋体"/>
          <w:color w:val="222222"/>
          <w:kern w:val="0"/>
          <w:sz w:val="24"/>
        </w:rPr>
      </w:pPr>
      <w:r>
        <w:rPr>
          <w:rFonts w:hint="eastAsia" w:ascii="宋体" w:hAnsi="宋体" w:eastAsia="宋体"/>
          <w:color w:val="222222"/>
          <w:kern w:val="0"/>
          <w:sz w:val="24"/>
        </w:rPr>
        <w:t>本专业</w:t>
      </w:r>
      <w:r>
        <w:rPr>
          <w:rFonts w:ascii="宋体" w:hAnsi="宋体" w:eastAsia="宋体"/>
          <w:color w:val="222222"/>
          <w:kern w:val="0"/>
          <w:sz w:val="24"/>
        </w:rPr>
        <w:t>培养</w:t>
      </w:r>
      <w:r>
        <w:rPr>
          <w:rFonts w:hint="eastAsia" w:ascii="宋体" w:hAnsi="宋体" w:eastAsia="宋体"/>
          <w:color w:val="222222"/>
          <w:kern w:val="0"/>
          <w:sz w:val="24"/>
        </w:rPr>
        <w:t>“</w:t>
      </w:r>
      <w:r>
        <w:rPr>
          <w:rFonts w:ascii="宋体" w:hAnsi="宋体" w:eastAsia="宋体"/>
          <w:color w:val="222222"/>
          <w:kern w:val="0"/>
          <w:sz w:val="24"/>
        </w:rPr>
        <w:t>厚基础、宽口径、高素质、强能力</w:t>
      </w:r>
      <w:r>
        <w:rPr>
          <w:rFonts w:hint="eastAsia" w:ascii="宋体" w:hAnsi="宋体" w:eastAsia="宋体"/>
          <w:color w:val="222222"/>
          <w:kern w:val="0"/>
          <w:sz w:val="24"/>
        </w:rPr>
        <w:t>”</w:t>
      </w:r>
      <w:r>
        <w:rPr>
          <w:rFonts w:ascii="宋体" w:hAnsi="宋体" w:eastAsia="宋体"/>
          <w:color w:val="222222"/>
          <w:kern w:val="0"/>
          <w:sz w:val="24"/>
        </w:rPr>
        <w:t>的新闻传播专门人才</w:t>
      </w:r>
      <w:r>
        <w:rPr>
          <w:rFonts w:hint="eastAsia" w:ascii="宋体" w:hAnsi="宋体" w:eastAsia="宋体"/>
          <w:color w:val="222222"/>
          <w:kern w:val="0"/>
          <w:sz w:val="24"/>
        </w:rPr>
        <w:t>，</w:t>
      </w:r>
      <w:r>
        <w:rPr>
          <w:rFonts w:ascii="宋体" w:hAnsi="宋体" w:eastAsia="宋体"/>
          <w:color w:val="222222"/>
          <w:kern w:val="0"/>
          <w:sz w:val="24"/>
        </w:rPr>
        <w:t>使</w:t>
      </w:r>
      <w:r>
        <w:rPr>
          <w:rFonts w:hint="eastAsia" w:ascii="宋体" w:hAnsi="宋体" w:eastAsia="宋体"/>
          <w:color w:val="222222"/>
          <w:kern w:val="0"/>
          <w:sz w:val="24"/>
        </w:rPr>
        <w:t>学生</w:t>
      </w:r>
      <w:r>
        <w:rPr>
          <w:rFonts w:ascii="宋体" w:hAnsi="宋体" w:eastAsia="宋体"/>
          <w:color w:val="222222"/>
          <w:kern w:val="0"/>
          <w:sz w:val="24"/>
        </w:rPr>
        <w:t>具有从事</w:t>
      </w:r>
      <w:r>
        <w:fldChar w:fldCharType="begin"/>
      </w:r>
      <w:r>
        <w:instrText xml:space="preserve"> HYPERLINK "https://baike.baidu.com/item/%E6%96%B0%E9%97%BB%E5%AA%92%E4%BD%93/2715182" \t "_blank" </w:instrText>
      </w:r>
      <w:r>
        <w:fldChar w:fldCharType="separate"/>
      </w:r>
      <w:r>
        <w:rPr>
          <w:rFonts w:ascii="宋体" w:hAnsi="宋体" w:eastAsia="宋体"/>
          <w:color w:val="222222"/>
          <w:kern w:val="0"/>
          <w:sz w:val="24"/>
        </w:rPr>
        <w:t>新闻</w:t>
      </w:r>
      <w:r>
        <w:rPr>
          <w:rFonts w:hint="eastAsia" w:ascii="宋体" w:hAnsi="宋体" w:eastAsia="宋体"/>
          <w:color w:val="222222"/>
          <w:kern w:val="0"/>
          <w:sz w:val="24"/>
        </w:rPr>
        <w:t>报道</w:t>
      </w:r>
      <w:r>
        <w:rPr>
          <w:rFonts w:ascii="宋体" w:hAnsi="宋体" w:eastAsia="宋体"/>
          <w:color w:val="222222"/>
          <w:kern w:val="0"/>
          <w:sz w:val="24"/>
        </w:rPr>
        <w:fldChar w:fldCharType="end"/>
      </w:r>
      <w:r>
        <w:rPr>
          <w:rFonts w:ascii="宋体" w:hAnsi="宋体" w:eastAsia="宋体"/>
          <w:color w:val="222222"/>
          <w:kern w:val="0"/>
          <w:sz w:val="24"/>
        </w:rPr>
        <w:t>、</w:t>
      </w:r>
      <w:r>
        <w:fldChar w:fldCharType="begin"/>
      </w:r>
      <w:r>
        <w:instrText xml:space="preserve"> HYPERLINK "https://baike.baidu.com/item/%E8%88%86%E8%AE%BA%E5%AE%A3%E4%BC%A0/22600022" \t "_blank" </w:instrText>
      </w:r>
      <w:r>
        <w:fldChar w:fldCharType="separate"/>
      </w:r>
      <w:r>
        <w:rPr>
          <w:rFonts w:ascii="宋体" w:hAnsi="宋体" w:eastAsia="宋体"/>
          <w:color w:val="222222"/>
          <w:kern w:val="0"/>
          <w:sz w:val="24"/>
        </w:rPr>
        <w:t>舆论宣传</w:t>
      </w:r>
      <w:r>
        <w:rPr>
          <w:rFonts w:ascii="宋体" w:hAnsi="宋体" w:eastAsia="宋体"/>
          <w:color w:val="222222"/>
          <w:kern w:val="0"/>
          <w:sz w:val="24"/>
        </w:rPr>
        <w:fldChar w:fldCharType="end"/>
      </w:r>
      <w:r>
        <w:rPr>
          <w:rFonts w:ascii="宋体" w:hAnsi="宋体" w:eastAsia="宋体"/>
          <w:color w:val="222222"/>
          <w:kern w:val="0"/>
          <w:sz w:val="24"/>
        </w:rPr>
        <w:t>、出版发行、文化管理等工作的</w:t>
      </w:r>
      <w:r>
        <w:rPr>
          <w:rFonts w:hint="eastAsia" w:ascii="宋体" w:hAnsi="宋体" w:eastAsia="宋体"/>
          <w:color w:val="222222"/>
          <w:kern w:val="0"/>
          <w:sz w:val="24"/>
        </w:rPr>
        <w:t>综合</w:t>
      </w:r>
      <w:r>
        <w:fldChar w:fldCharType="begin"/>
      </w:r>
      <w:r>
        <w:instrText xml:space="preserve"> HYPERLINK "https://baike.baidu.com/item/%E8%83%BD%E5%8A%9B/33045" \t "_blank" </w:instrText>
      </w:r>
      <w:r>
        <w:fldChar w:fldCharType="separate"/>
      </w:r>
      <w:r>
        <w:rPr>
          <w:rFonts w:ascii="宋体" w:hAnsi="宋体" w:eastAsia="宋体"/>
          <w:color w:val="222222"/>
          <w:kern w:val="0"/>
          <w:sz w:val="24"/>
        </w:rPr>
        <w:t>能力</w:t>
      </w:r>
      <w:r>
        <w:rPr>
          <w:rFonts w:ascii="宋体" w:hAnsi="宋体" w:eastAsia="宋体"/>
          <w:color w:val="222222"/>
          <w:kern w:val="0"/>
          <w:sz w:val="24"/>
        </w:rPr>
        <w:fldChar w:fldCharType="end"/>
      </w:r>
      <w:r>
        <w:rPr>
          <w:rFonts w:ascii="宋体" w:hAnsi="宋体" w:eastAsia="宋体"/>
          <w:color w:val="222222"/>
          <w:kern w:val="0"/>
          <w:sz w:val="24"/>
        </w:rPr>
        <w:t>和</w:t>
      </w:r>
      <w:r>
        <w:rPr>
          <w:rFonts w:hint="eastAsia" w:ascii="宋体" w:hAnsi="宋体" w:eastAsia="宋体"/>
          <w:color w:val="222222"/>
          <w:kern w:val="0"/>
          <w:sz w:val="24"/>
        </w:rPr>
        <w:t>专业素养</w:t>
      </w:r>
      <w:r>
        <w:rPr>
          <w:rFonts w:ascii="宋体" w:hAnsi="宋体" w:eastAsia="宋体"/>
          <w:color w:val="222222"/>
          <w:kern w:val="0"/>
          <w:sz w:val="24"/>
        </w:rPr>
        <w:t>。</w:t>
      </w:r>
    </w:p>
    <w:p w14:paraId="288A8B3E">
      <w:pPr>
        <w:snapToGrid w:val="0"/>
        <w:spacing w:line="360" w:lineRule="auto"/>
        <w:ind w:firstLine="560" w:firstLineChars="200"/>
        <w:rPr>
          <w:rFonts w:ascii="Times New Roman" w:hAnsi="Times New Roman" w:eastAsia="黑体"/>
          <w:bCs/>
          <w:sz w:val="28"/>
          <w:szCs w:val="28"/>
        </w:rPr>
      </w:pPr>
      <w:r>
        <w:rPr>
          <w:rFonts w:hint="eastAsia" w:ascii="Times New Roman" w:hAnsi="Times New Roman" w:eastAsia="黑体"/>
          <w:bCs/>
          <w:sz w:val="28"/>
          <w:szCs w:val="28"/>
        </w:rPr>
        <w:t>三、研究方向</w:t>
      </w:r>
    </w:p>
    <w:p w14:paraId="180B043A">
      <w:pPr>
        <w:snapToGrid w:val="0"/>
        <w:spacing w:line="360" w:lineRule="auto"/>
        <w:ind w:firstLine="480" w:firstLineChars="200"/>
        <w:rPr>
          <w:ins w:id="0" w:author="xk901108@outlook.com" w:date="2025-06-12T11:18:00Z"/>
          <w:rFonts w:hint="eastAsia" w:asciiTheme="minorEastAsia" w:hAnsiTheme="minorEastAsia"/>
          <w:color w:val="222222"/>
          <w:kern w:val="0"/>
          <w:sz w:val="24"/>
        </w:rPr>
      </w:pPr>
      <w:r>
        <w:rPr>
          <w:rFonts w:hint="eastAsia" w:asciiTheme="minorEastAsia" w:hAnsiTheme="minorEastAsia"/>
          <w:color w:val="222222"/>
          <w:kern w:val="0"/>
          <w:sz w:val="24"/>
        </w:rPr>
        <w:t>河北大学新闻传播学院现有新闻传播学一级学科博士授权点，新闻传播学一级硕士授权点，新闻与传播、出版两个全国首批专业硕士授权点，已跻身全国新闻传播学科的第一方阵。本专业设置7个方向，培养特色人才。</w:t>
      </w:r>
    </w:p>
    <w:p w14:paraId="59B6FB32">
      <w:pPr>
        <w:snapToGrid w:val="0"/>
        <w:spacing w:line="360" w:lineRule="auto"/>
        <w:ind w:firstLine="480" w:firstLineChars="200"/>
        <w:rPr>
          <w:rFonts w:hint="eastAsia" w:asciiTheme="minorEastAsia" w:hAnsiTheme="minorEastAsia"/>
          <w:color w:val="222222"/>
          <w:kern w:val="0"/>
          <w:sz w:val="24"/>
        </w:rPr>
      </w:pPr>
      <w:bookmarkStart w:id="0" w:name="_Hlk200621635"/>
      <w:r>
        <w:rPr>
          <w:rFonts w:hint="eastAsia" w:asciiTheme="minorEastAsia" w:hAnsiTheme="minorEastAsia"/>
          <w:color w:val="222222"/>
          <w:kern w:val="0"/>
          <w:sz w:val="24"/>
        </w:rPr>
        <w:t>1.新闻实务</w:t>
      </w:r>
    </w:p>
    <w:p w14:paraId="272202F7">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随着媒介技术的发展，主流媒体系统性变革以及传媒行业变迁对于调查性报道、解释性报道、新闻通讯、新闻评论等提出了更高的要求。本方向以高水平、专业化的新闻写作研究为旨归，要求学生熟悉世界经典新闻作品，熟练掌握调查性报道、解释性报道、新闻通讯、新闻评论等重要新闻体裁的写作方法。</w:t>
      </w:r>
    </w:p>
    <w:p w14:paraId="7846FAA7">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2.融合新闻</w:t>
      </w:r>
    </w:p>
    <w:p w14:paraId="600F17FA">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由于融媒体技术和互联网的发展，传统传播方式和媒体格局发生巨大变化，网络视听与融合传播成为传媒行业发展的主流趋势。为适应数字化时代的发展需求，媒体深度融合、主流媒体系统性变革步伐加快，在此背景之下，“融合新闻”应运而生。本方向以培养融合新闻内容制作与传播人才为旨归，要求学生熟悉融合新闻相关理论，熟悉融合新闻经典案例，掌握融媒体技术等。</w:t>
      </w:r>
    </w:p>
    <w:p w14:paraId="0BE4438C">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3.新媒体运营与管理</w:t>
      </w:r>
    </w:p>
    <w:p w14:paraId="6EEB1957">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本方向属于新闻传播学与信息学、经济学、管理学、市场营销学等多个学科交叉融合方向，注重探究主流媒体、互联网平台等媒介组织的运营管理活动特点，包括宏观上的发展战略，涉及中观层面的体制机制，涵盖微观上的运营行为，具有较强的实践性和应用性。本方向以培养新媒体经营管理人才为旨归，要求学生掌握相关理论，拥有从新媒体经营管理案例中凝练相关经验的能力。</w:t>
      </w:r>
    </w:p>
    <w:p w14:paraId="55373F5D">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4.广告策划与创意</w:t>
      </w:r>
    </w:p>
    <w:p w14:paraId="7F90ED29">
      <w:pPr>
        <w:widowControl/>
        <w:snapToGrid w:val="0"/>
        <w:spacing w:line="360" w:lineRule="auto"/>
        <w:ind w:firstLine="480" w:firstLineChars="200"/>
        <w:rPr>
          <w:rFonts w:hint="eastAsia" w:ascii="宋体" w:hAnsi="宋体" w:eastAsia="宋体"/>
          <w:color w:val="222222"/>
          <w:kern w:val="0"/>
          <w:sz w:val="24"/>
        </w:rPr>
      </w:pPr>
      <w:r>
        <w:rPr>
          <w:rFonts w:hint="eastAsia" w:ascii="宋体" w:hAnsi="宋体" w:eastAsia="宋体"/>
          <w:color w:val="222222"/>
          <w:kern w:val="0"/>
          <w:sz w:val="24"/>
        </w:rPr>
        <w:t>数字时代，媒体转型、互联网平台崛起、社交媒体应用，都对广告及品牌传播产生重要影响，本方向聚焦数字时代企业营销战略的核心领域，持续关注技术驱动下的广告产业及企业品牌传播形态变革，有效融合广告学理论与数字传播技术，培养适应时代发展，具有跨学科知识背景和“技术+创意+策划”三维复合能力的人才。</w:t>
      </w:r>
    </w:p>
    <w:p w14:paraId="0D1FD896">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5.媒介与社会治理</w:t>
      </w:r>
    </w:p>
    <w:p w14:paraId="71FDA46B">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本方向以国家治理现代化中</w:t>
      </w:r>
      <w:r>
        <w:rPr>
          <w:rFonts w:asciiTheme="minorEastAsia" w:hAnsiTheme="minorEastAsia"/>
          <w:color w:val="222222"/>
          <w:kern w:val="0"/>
          <w:sz w:val="24"/>
        </w:rPr>
        <w:t>“共建共治共享”的社会治理格局</w:t>
      </w:r>
      <w:r>
        <w:rPr>
          <w:rFonts w:hint="eastAsia" w:asciiTheme="minorEastAsia" w:hAnsiTheme="minorEastAsia"/>
          <w:color w:val="222222"/>
          <w:kern w:val="0"/>
          <w:sz w:val="24"/>
        </w:rPr>
        <w:t>为战略背景，</w:t>
      </w:r>
      <w:r>
        <w:rPr>
          <w:rFonts w:asciiTheme="minorEastAsia" w:hAnsiTheme="minorEastAsia"/>
          <w:color w:val="222222"/>
          <w:kern w:val="0"/>
          <w:sz w:val="24"/>
        </w:rPr>
        <w:t xml:space="preserve"> </w:t>
      </w:r>
      <w:r>
        <w:rPr>
          <w:rFonts w:hint="eastAsia" w:asciiTheme="minorEastAsia" w:hAnsiTheme="minorEastAsia"/>
          <w:color w:val="222222"/>
          <w:kern w:val="0"/>
          <w:sz w:val="24"/>
        </w:rPr>
        <w:t>关注媒介变迁与社会发展之间的关系，媒介如何深度嵌入社会治理网络与赋能社会治理机制，研究主流媒体、社交媒体、政务媒体、互联网平台等在社会系统中的结构功能与治理形式，培养学生大数据与网络舆情监测、数据治理决策、互联网治理技术、社会舆论热点事件应对的能力，引导学生掌握跨学科方法，探讨算法伦理、数字治理等前沿议题，培养兼具战略视野和技术能力的高素质人才。</w:t>
      </w:r>
    </w:p>
    <w:p w14:paraId="4D6E0BFC">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6.智能传播</w:t>
      </w:r>
    </w:p>
    <w:p w14:paraId="6146EA87">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本方向立足技术革新、国家战略与传播生态重构的多重逻辑，引导学生深刻认识大数据、</w:t>
      </w:r>
      <w:r>
        <w:rPr>
          <w:rFonts w:asciiTheme="minorEastAsia" w:hAnsiTheme="minorEastAsia"/>
          <w:color w:val="222222"/>
          <w:kern w:val="0"/>
          <w:sz w:val="24"/>
        </w:rPr>
        <w:t>人工智能、多模态生成技术</w:t>
      </w:r>
      <w:r>
        <w:rPr>
          <w:rFonts w:hint="eastAsia" w:asciiTheme="minorEastAsia" w:hAnsiTheme="minorEastAsia"/>
          <w:color w:val="222222"/>
          <w:kern w:val="0"/>
          <w:sz w:val="24"/>
        </w:rPr>
        <w:t>、算法推荐、大语言模型等推动</w:t>
      </w:r>
      <w:r>
        <w:rPr>
          <w:rFonts w:asciiTheme="minorEastAsia" w:hAnsiTheme="minorEastAsia"/>
          <w:color w:val="222222"/>
          <w:kern w:val="0"/>
          <w:sz w:val="24"/>
        </w:rPr>
        <w:t>传播</w:t>
      </w:r>
      <w:r>
        <w:rPr>
          <w:rFonts w:hint="eastAsia" w:asciiTheme="minorEastAsia" w:hAnsiTheme="minorEastAsia"/>
          <w:color w:val="222222"/>
          <w:kern w:val="0"/>
          <w:sz w:val="24"/>
        </w:rPr>
        <w:t>智能化的内在机理</w:t>
      </w:r>
      <w:r>
        <w:rPr>
          <w:rFonts w:asciiTheme="minorEastAsia" w:hAnsiTheme="minorEastAsia"/>
          <w:color w:val="222222"/>
          <w:kern w:val="0"/>
          <w:sz w:val="24"/>
        </w:rPr>
        <w:t>，</w:t>
      </w:r>
      <w:r>
        <w:rPr>
          <w:rFonts w:hint="eastAsia" w:asciiTheme="minorEastAsia" w:hAnsiTheme="minorEastAsia"/>
          <w:color w:val="222222"/>
          <w:kern w:val="0"/>
          <w:sz w:val="24"/>
        </w:rPr>
        <w:t>熟悉</w:t>
      </w:r>
      <w:r>
        <w:rPr>
          <w:rFonts w:asciiTheme="minorEastAsia" w:hAnsiTheme="minorEastAsia"/>
          <w:color w:val="222222"/>
          <w:kern w:val="0"/>
          <w:sz w:val="24"/>
        </w:rPr>
        <w:t>算法推荐、AIGC内容生产等技术</w:t>
      </w:r>
      <w:r>
        <w:rPr>
          <w:rFonts w:hint="eastAsia" w:asciiTheme="minorEastAsia" w:hAnsiTheme="minorEastAsia"/>
          <w:color w:val="222222"/>
          <w:kern w:val="0"/>
          <w:sz w:val="24"/>
        </w:rPr>
        <w:t>对于传媒生态变迁的影响，聚焦当下传播领域出现的新问题与新现象，以全媒体视角探索人类传播活动的客观规律、信息传播模式变迁与互联网传播的多元效果，培养具有“技术+伦理+传播”能力的高素质人才。</w:t>
      </w:r>
    </w:p>
    <w:p w14:paraId="1E0A2460">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7.文化传播</w:t>
      </w:r>
    </w:p>
    <w:p w14:paraId="4EDB7F1E">
      <w:pPr>
        <w:snapToGrid w:val="0"/>
        <w:spacing w:line="360" w:lineRule="auto"/>
        <w:ind w:firstLine="480" w:firstLineChars="200"/>
        <w:rPr>
          <w:rFonts w:hint="eastAsia" w:asciiTheme="minorEastAsia" w:hAnsiTheme="minorEastAsia"/>
          <w:color w:val="222222"/>
          <w:kern w:val="0"/>
          <w:sz w:val="24"/>
        </w:rPr>
      </w:pPr>
      <w:r>
        <w:rPr>
          <w:rFonts w:hint="eastAsia" w:asciiTheme="minorEastAsia" w:hAnsiTheme="minorEastAsia"/>
          <w:color w:val="222222"/>
          <w:kern w:val="0"/>
          <w:sz w:val="24"/>
        </w:rPr>
        <w:t>本方向以培养数字时代文化传播与创意人才为旨归，侧重将中华优秀传统文化元素与创意、技术、传播相结合，适应跨文化交流与融合的发展趋势，引导学生深刻理解技术应用、文化创意和媒体传播特点与规律。本方向融合文学、美学、哲学、史学、人类学、心理学、计算机科学与技术等学科，拓展学生的文化视野和数字素养。要求学生熟悉文化产业政策与法规，掌握文化传播理论与研究文献，了解文化经典案例。</w:t>
      </w:r>
    </w:p>
    <w:bookmarkEnd w:id="0"/>
    <w:p w14:paraId="50D9834E">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sz w:val="28"/>
          <w:szCs w:val="28"/>
        </w:rPr>
      </w:pPr>
      <w:r>
        <w:rPr>
          <w:rFonts w:hint="eastAsia" w:ascii="Times New Roman" w:hAnsi="Times New Roman" w:eastAsia="黑体"/>
          <w:bCs/>
          <w:sz w:val="28"/>
          <w:szCs w:val="28"/>
        </w:rPr>
        <w:t>四、学制及学习年限</w:t>
      </w:r>
    </w:p>
    <w:p w14:paraId="6383876E">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本专业学制为3年，在校最长学习年限（含休学）不超过6年。</w:t>
      </w:r>
    </w:p>
    <w:p w14:paraId="6A99D788">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sz w:val="28"/>
          <w:szCs w:val="28"/>
        </w:rPr>
      </w:pPr>
      <w:r>
        <w:rPr>
          <w:rFonts w:hint="eastAsia" w:ascii="Times New Roman" w:hAnsi="Times New Roman" w:eastAsia="黑体"/>
          <w:bCs/>
          <w:sz w:val="28"/>
          <w:szCs w:val="28"/>
        </w:rPr>
        <w:t>五、培养目标</w:t>
      </w:r>
    </w:p>
    <w:p w14:paraId="1F2B5AB2">
      <w:pPr>
        <w:snapToGrid w:val="0"/>
        <w:spacing w:line="360" w:lineRule="auto"/>
        <w:ind w:firstLine="480" w:firstLineChars="200"/>
        <w:rPr>
          <w:rFonts w:hint="eastAsia" w:asciiTheme="minorEastAsia" w:hAnsiTheme="minorEastAsia"/>
          <w:color w:val="222222"/>
          <w:kern w:val="0"/>
          <w:sz w:val="24"/>
        </w:rPr>
      </w:pPr>
      <w:r>
        <w:rPr>
          <w:rFonts w:asciiTheme="minorEastAsia" w:hAnsiTheme="minorEastAsia"/>
          <w:color w:val="222222"/>
          <w:kern w:val="0"/>
          <w:sz w:val="24"/>
        </w:rPr>
        <w:t>1.</w:t>
      </w:r>
      <w:r>
        <w:rPr>
          <w:rFonts w:hint="eastAsia" w:asciiTheme="minorEastAsia" w:hAnsiTheme="minorEastAsia"/>
          <w:color w:val="222222"/>
          <w:kern w:val="0"/>
          <w:sz w:val="24"/>
          <w:lang w:val="en-US" w:eastAsia="zh-CN"/>
        </w:rPr>
        <w:t>践行社会主义核心价值观</w:t>
      </w:r>
      <w:r>
        <w:rPr>
          <w:rFonts w:asciiTheme="minorEastAsia" w:hAnsiTheme="minorEastAsia"/>
          <w:color w:val="222222"/>
          <w:kern w:val="0"/>
          <w:sz w:val="24"/>
        </w:rPr>
        <w:t>，具有良好的思想政治素质，高尚的职业道德情操，优良的学术作风，高度的社会责任感。</w:t>
      </w:r>
    </w:p>
    <w:p w14:paraId="3D00B84A">
      <w:pPr>
        <w:snapToGrid w:val="0"/>
        <w:spacing w:line="360" w:lineRule="auto"/>
        <w:ind w:firstLine="480" w:firstLineChars="200"/>
        <w:rPr>
          <w:rFonts w:hint="eastAsia" w:asciiTheme="minorEastAsia" w:hAnsiTheme="minorEastAsia"/>
          <w:color w:val="222222"/>
          <w:kern w:val="0"/>
          <w:sz w:val="24"/>
        </w:rPr>
      </w:pPr>
      <w:r>
        <w:rPr>
          <w:rFonts w:asciiTheme="minorEastAsia" w:hAnsiTheme="minorEastAsia"/>
          <w:color w:val="222222"/>
          <w:kern w:val="0"/>
          <w:sz w:val="24"/>
        </w:rPr>
        <w:t>2.培养具有深厚的新闻传播理论基础、扎实的专业技能、突出的实践能力和优秀的综合素质的高层次专业技能型人才</w:t>
      </w:r>
      <w:r>
        <w:rPr>
          <w:rFonts w:hint="eastAsia" w:asciiTheme="minorEastAsia" w:hAnsiTheme="minorEastAsia"/>
          <w:color w:val="222222"/>
          <w:kern w:val="0"/>
          <w:sz w:val="24"/>
        </w:rPr>
        <w:t>，</w:t>
      </w:r>
      <w:r>
        <w:rPr>
          <w:rFonts w:asciiTheme="minorEastAsia" w:hAnsiTheme="minorEastAsia"/>
          <w:color w:val="222222"/>
          <w:kern w:val="0"/>
          <w:sz w:val="24"/>
        </w:rPr>
        <w:t>重点培养适应媒体融合需要</w:t>
      </w:r>
      <w:r>
        <w:rPr>
          <w:rFonts w:hint="eastAsia" w:asciiTheme="minorEastAsia" w:hAnsiTheme="minorEastAsia"/>
          <w:color w:val="222222"/>
          <w:kern w:val="0"/>
          <w:sz w:val="24"/>
        </w:rPr>
        <w:t>的新闻从业人员和</w:t>
      </w:r>
      <w:r>
        <w:rPr>
          <w:rFonts w:asciiTheme="minorEastAsia" w:hAnsiTheme="minorEastAsia"/>
          <w:color w:val="222222"/>
          <w:kern w:val="0"/>
          <w:sz w:val="24"/>
        </w:rPr>
        <w:t>舆情研判与应对人才。</w:t>
      </w:r>
    </w:p>
    <w:p w14:paraId="33C7C4E2">
      <w:pPr>
        <w:snapToGrid w:val="0"/>
        <w:spacing w:line="360" w:lineRule="auto"/>
        <w:ind w:firstLine="480" w:firstLineChars="200"/>
        <w:rPr>
          <w:rFonts w:hint="eastAsia" w:asciiTheme="minorEastAsia" w:hAnsiTheme="minorEastAsia"/>
          <w:color w:val="222222"/>
          <w:kern w:val="0"/>
          <w:sz w:val="24"/>
        </w:rPr>
      </w:pPr>
      <w:r>
        <w:rPr>
          <w:rFonts w:asciiTheme="minorEastAsia" w:hAnsiTheme="minorEastAsia"/>
          <w:color w:val="222222"/>
          <w:kern w:val="0"/>
          <w:sz w:val="24"/>
        </w:rPr>
        <w:t>3.至少掌握一门外国语，能熟练阅读本专业的外文资料，具有</w:t>
      </w:r>
      <w:r>
        <w:rPr>
          <w:rFonts w:hint="eastAsia" w:asciiTheme="minorEastAsia" w:hAnsiTheme="minorEastAsia"/>
          <w:color w:val="222222"/>
          <w:kern w:val="0"/>
          <w:sz w:val="24"/>
        </w:rPr>
        <w:t>用外文</w:t>
      </w:r>
      <w:r>
        <w:rPr>
          <w:rFonts w:asciiTheme="minorEastAsia" w:hAnsiTheme="minorEastAsia"/>
          <w:color w:val="222222"/>
          <w:kern w:val="0"/>
          <w:sz w:val="24"/>
        </w:rPr>
        <w:t>撰写学术论文和进行国际学术交流的能力。</w:t>
      </w:r>
    </w:p>
    <w:p w14:paraId="774D7148">
      <w:pPr>
        <w:snapToGrid w:val="0"/>
        <w:spacing w:line="360" w:lineRule="auto"/>
        <w:ind w:firstLine="480" w:firstLineChars="200"/>
        <w:rPr>
          <w:rFonts w:hint="eastAsia" w:asciiTheme="minorEastAsia" w:hAnsiTheme="minorEastAsia"/>
          <w:color w:val="222222"/>
          <w:kern w:val="0"/>
          <w:sz w:val="24"/>
        </w:rPr>
      </w:pPr>
      <w:r>
        <w:rPr>
          <w:rFonts w:asciiTheme="minorEastAsia" w:hAnsiTheme="minorEastAsia"/>
          <w:color w:val="222222"/>
          <w:kern w:val="0"/>
          <w:sz w:val="24"/>
        </w:rPr>
        <w:t>4.具有良好的团队意识和团队合作精神。</w:t>
      </w:r>
    </w:p>
    <w:p w14:paraId="78952BBF">
      <w:pPr>
        <w:snapToGrid w:val="0"/>
        <w:spacing w:line="360" w:lineRule="auto"/>
        <w:ind w:firstLine="480" w:firstLineChars="200"/>
        <w:rPr>
          <w:rFonts w:hint="eastAsia" w:asciiTheme="minorEastAsia" w:hAnsiTheme="minorEastAsia"/>
          <w:color w:val="222222"/>
          <w:kern w:val="0"/>
          <w:sz w:val="24"/>
        </w:rPr>
      </w:pPr>
      <w:r>
        <w:rPr>
          <w:rFonts w:asciiTheme="minorEastAsia" w:hAnsiTheme="minorEastAsia"/>
          <w:color w:val="222222"/>
          <w:kern w:val="0"/>
          <w:sz w:val="24"/>
        </w:rPr>
        <w:t>5.具有健康的身体和良好的心理素质。</w:t>
      </w:r>
    </w:p>
    <w:p w14:paraId="61591791">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sz w:val="28"/>
          <w:szCs w:val="28"/>
        </w:rPr>
      </w:pPr>
      <w:r>
        <w:rPr>
          <w:rFonts w:hint="eastAsia" w:ascii="Times New Roman" w:hAnsi="Times New Roman" w:eastAsia="黑体"/>
          <w:bCs/>
          <w:sz w:val="28"/>
          <w:szCs w:val="28"/>
        </w:rPr>
        <w:t>六、培养方式</w:t>
      </w:r>
    </w:p>
    <w:p w14:paraId="2873093D">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color w:val="000000"/>
          <w:sz w:val="24"/>
        </w:rPr>
      </w:pPr>
      <w:r>
        <w:rPr>
          <w:rFonts w:hint="eastAsia" w:ascii="宋体" w:hAnsi="宋体"/>
          <w:color w:val="000000"/>
          <w:sz w:val="24"/>
        </w:rPr>
        <w:t>第一、二、三学期</w:t>
      </w:r>
      <w:r>
        <w:rPr>
          <w:rFonts w:hint="eastAsia" w:ascii="宋体" w:hAnsi="宋体"/>
          <w:color w:val="000000"/>
          <w:sz w:val="24"/>
          <w:lang w:val="en-US" w:eastAsia="zh-CN"/>
        </w:rPr>
        <w:t>进行</w:t>
      </w:r>
      <w:r>
        <w:rPr>
          <w:rFonts w:hint="eastAsia" w:ascii="宋体" w:hAnsi="宋体"/>
          <w:color w:val="000000"/>
          <w:sz w:val="24"/>
        </w:rPr>
        <w:t>课程学习与实践训练，第四、五、六学期</w:t>
      </w:r>
      <w:r>
        <w:rPr>
          <w:rFonts w:hint="eastAsia" w:ascii="宋体" w:hAnsi="宋体"/>
          <w:color w:val="000000"/>
          <w:sz w:val="24"/>
          <w:lang w:val="en-US" w:eastAsia="zh-CN"/>
        </w:rPr>
        <w:t>进行</w:t>
      </w:r>
      <w:r>
        <w:rPr>
          <w:rFonts w:hint="eastAsia" w:ascii="宋体" w:hAnsi="宋体"/>
          <w:color w:val="000000"/>
          <w:sz w:val="24"/>
        </w:rPr>
        <w:t>毕业论文写作与实践成果研发。实行导师组集体指导与导师指导相结合，聘请有行业实践经验的专家作为业界导师共同承担指导工作。</w:t>
      </w:r>
    </w:p>
    <w:p w14:paraId="0291D96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eastAsia="黑体"/>
          <w:bCs/>
          <w:sz w:val="28"/>
          <w:szCs w:val="28"/>
        </w:rPr>
        <w:t>七、中期筛选</w:t>
      </w:r>
    </w:p>
    <w:p w14:paraId="304D4DA8">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Theme="minorEastAsia" w:hAnsiTheme="minorEastAsia"/>
          <w:color w:val="222222"/>
          <w:kern w:val="0"/>
          <w:sz w:val="24"/>
        </w:rPr>
      </w:pPr>
      <w:r>
        <w:rPr>
          <w:rFonts w:asciiTheme="minorEastAsia" w:hAnsiTheme="minorEastAsia"/>
          <w:color w:val="222222"/>
          <w:kern w:val="0"/>
          <w:sz w:val="24"/>
        </w:rPr>
        <w:t>在完成培养方案规定的课程学习、考核成绩合格、获得规定的学分后，按照《河北大学研究生中期筛选管理办法》（校政字〔2021〕15号）的相关规定，组织开展中期筛选工作。</w:t>
      </w:r>
    </w:p>
    <w:p w14:paraId="4967FAB0">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color w:val="000000" w:themeColor="text1"/>
          <w:sz w:val="28"/>
          <w:szCs w:val="28"/>
          <w14:textFill>
            <w14:solidFill>
              <w14:schemeClr w14:val="tx1"/>
            </w14:solidFill>
          </w14:textFill>
        </w:rPr>
      </w:pPr>
      <w:r>
        <w:rPr>
          <w:rFonts w:hint="eastAsia" w:ascii="Times New Roman" w:hAnsi="Times New Roman" w:eastAsia="黑体"/>
          <w:bCs/>
          <w:color w:val="000000" w:themeColor="text1"/>
          <w:sz w:val="28"/>
          <w:szCs w:val="28"/>
          <w14:textFill>
            <w14:solidFill>
              <w14:schemeClr w14:val="tx1"/>
            </w14:solidFill>
          </w14:textFill>
        </w:rPr>
        <w:t>八、</w:t>
      </w:r>
      <w:r>
        <w:rPr>
          <w:rFonts w:ascii="Times New Roman" w:hAnsi="Times New Roman" w:eastAsia="黑体"/>
          <w:bCs/>
          <w:color w:val="000000" w:themeColor="text1"/>
          <w:sz w:val="28"/>
          <w:szCs w:val="28"/>
          <w14:textFill>
            <w14:solidFill>
              <w14:schemeClr w14:val="tx1"/>
            </w14:solidFill>
          </w14:textFill>
        </w:rPr>
        <w:t>学位（毕业）论文</w:t>
      </w:r>
    </w:p>
    <w:p w14:paraId="38725196">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1.总体要求：按照《河北大学关于开展2025版研究生培养方案修订工作的指导意见》（校政字〔2025〕</w:t>
      </w:r>
      <w:r>
        <w:rPr>
          <w:rFonts w:hint="eastAsia" w:asciiTheme="minorEastAsia" w:hAnsiTheme="minorEastAsia"/>
          <w:color w:val="222222"/>
          <w:kern w:val="0"/>
          <w:sz w:val="24"/>
          <w:lang w:val="en-US" w:eastAsia="zh-CN"/>
        </w:rPr>
        <w:t>9</w:t>
      </w:r>
      <w:r>
        <w:rPr>
          <w:rFonts w:asciiTheme="minorEastAsia" w:hAnsiTheme="minorEastAsia"/>
          <w:color w:val="222222"/>
          <w:kern w:val="0"/>
          <w:sz w:val="24"/>
        </w:rPr>
        <w:t>号）规定，硕士研究生论文开题与答辩时间间隔原则上不少于12个月。学位（毕业）论文应当表明作者具有独立从事学术研究工作的能力，鼓励硕士研究生参与科学研究，取得创新性成果</w:t>
      </w:r>
      <w:r>
        <w:rPr>
          <w:rFonts w:hint="eastAsia" w:asciiTheme="minorEastAsia" w:hAnsiTheme="minorEastAsia"/>
          <w:color w:val="222222"/>
          <w:kern w:val="0"/>
          <w:sz w:val="24"/>
        </w:rPr>
        <w:t>。</w:t>
      </w:r>
    </w:p>
    <w:p w14:paraId="14B0C215">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5C126A4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原则上在入学后第</w:t>
      </w:r>
      <w:r>
        <w:rPr>
          <w:rFonts w:hint="eastAsia" w:asciiTheme="minorEastAsia" w:hAnsiTheme="minorEastAsia"/>
          <w:color w:val="222222"/>
          <w:kern w:val="0"/>
          <w:sz w:val="24"/>
        </w:rPr>
        <w:t>3</w:t>
      </w:r>
      <w:r>
        <w:rPr>
          <w:rFonts w:asciiTheme="minorEastAsia" w:hAnsiTheme="minorEastAsia"/>
          <w:color w:val="222222"/>
          <w:kern w:val="0"/>
          <w:sz w:val="24"/>
        </w:rPr>
        <w:t>学期完成开题。开题由3-5名具有高级专业技术职务人员参加，以学术报告的方式进行。</w:t>
      </w:r>
    </w:p>
    <w:p w14:paraId="49833C85">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4AB58C4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4.学位申请：达到学位授予条件的申请人，经导师同意后，应于答辩前三个月，向所属学位评定分委员会提出学位申请，提交学位申请材料。</w:t>
      </w:r>
    </w:p>
    <w:p w14:paraId="31D3C1C9">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5.预答辩：学位申请人须进行学位论文预答辩。预答辩通过者，方可进入学位论文评阅、学位论文答辩等环节。学位（毕业）论文预答辩在正式答辩前3个月进行。</w:t>
      </w:r>
    </w:p>
    <w:p w14:paraId="23BDF9C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4A237B17">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7.答辩：学位（毕业）论文答辩按照《河北大学博士、硕士学位授予工作实施细则》（校政字〔2025〕7号）执行。</w:t>
      </w:r>
    </w:p>
    <w:p w14:paraId="12B50D76">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sz w:val="28"/>
          <w:szCs w:val="28"/>
        </w:rPr>
      </w:pPr>
      <w:r>
        <w:rPr>
          <w:rFonts w:hint="eastAsia" w:ascii="Times New Roman" w:hAnsi="Times New Roman" w:eastAsia="黑体"/>
          <w:bCs/>
          <w:sz w:val="28"/>
          <w:szCs w:val="28"/>
        </w:rPr>
        <w:t>九、毕业条件</w:t>
      </w:r>
    </w:p>
    <w:p w14:paraId="46D23352">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asciiTheme="minorEastAsia" w:hAnsiTheme="minorEastAsia"/>
          <w:color w:val="222222"/>
          <w:kern w:val="0"/>
          <w:sz w:val="24"/>
        </w:rPr>
        <w:t>1. 课程学习。研究生在规定修业年限内完成培养方案规定的课程学习，考核成绩合格，获得规定的学分。</w:t>
      </w:r>
    </w:p>
    <w:p w14:paraId="1AEA3F9F">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color w:val="222222"/>
          <w:kern w:val="0"/>
          <w:sz w:val="24"/>
        </w:rPr>
      </w:pPr>
      <w:r>
        <w:rPr>
          <w:rFonts w:hint="eastAsia" w:asciiTheme="minorEastAsia" w:hAnsiTheme="minorEastAsia"/>
          <w:color w:val="222222"/>
          <w:kern w:val="0"/>
          <w:sz w:val="24"/>
        </w:rPr>
        <w:t>2</w:t>
      </w:r>
      <w:r>
        <w:rPr>
          <w:rFonts w:asciiTheme="minorEastAsia" w:hAnsiTheme="minorEastAsia"/>
          <w:color w:val="222222"/>
          <w:kern w:val="0"/>
          <w:sz w:val="24"/>
        </w:rPr>
        <w:t>. 符合提前毕业条件的研究生，可按照学校相关规定申请提前毕业。</w:t>
      </w:r>
    </w:p>
    <w:p w14:paraId="27978789">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Theme="minorEastAsia" w:hAnsiTheme="minorEastAsia"/>
          <w:color w:val="222222"/>
          <w:kern w:val="0"/>
          <w:sz w:val="24"/>
        </w:rPr>
      </w:pPr>
      <w:r>
        <w:rPr>
          <w:rFonts w:hint="eastAsia" w:asciiTheme="minorEastAsia" w:hAnsiTheme="minorEastAsia"/>
          <w:color w:val="222222"/>
          <w:kern w:val="0"/>
          <w:sz w:val="24"/>
        </w:rPr>
        <w:t>3</w:t>
      </w:r>
      <w:r>
        <w:rPr>
          <w:rFonts w:asciiTheme="minorEastAsia" w:hAnsiTheme="minorEastAsia"/>
          <w:color w:val="222222"/>
          <w:kern w:val="0"/>
          <w:sz w:val="24"/>
        </w:rPr>
        <w:t>. 论文答辩。学位（毕业）论文经专家评审合格、通过学位（毕业）答辩，符合毕业资格审查后，准予毕业。</w:t>
      </w:r>
    </w:p>
    <w:p w14:paraId="1277CCE3">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eastAsia="黑体"/>
          <w:bCs/>
          <w:sz w:val="28"/>
          <w:szCs w:val="28"/>
        </w:rPr>
      </w:pPr>
      <w:r>
        <w:rPr>
          <w:rFonts w:hint="eastAsia" w:eastAsia="黑体"/>
          <w:bCs/>
          <w:sz w:val="28"/>
          <w:szCs w:val="28"/>
        </w:rPr>
        <w:t>十</w:t>
      </w:r>
      <w:r>
        <w:rPr>
          <w:rFonts w:eastAsia="黑体"/>
          <w:bCs/>
          <w:sz w:val="28"/>
          <w:szCs w:val="28"/>
        </w:rPr>
        <w:t>、创新性成果</w:t>
      </w:r>
    </w:p>
    <w:p w14:paraId="49319A84">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eastAsiaTheme="minorEastAsia"/>
          <w:color w:val="000000"/>
          <w:sz w:val="24"/>
          <w:lang w:val="en-US" w:eastAsia="zh-CN"/>
        </w:rPr>
      </w:pPr>
      <w:r>
        <w:rPr>
          <w:rFonts w:hint="eastAsia" w:eastAsiaTheme="minorEastAsia"/>
          <w:color w:val="000000"/>
          <w:sz w:val="24"/>
        </w:rPr>
        <w:t>鼓励研究生参加导师相关课题研究，鼓励研究生参加学科专业竞赛。</w:t>
      </w:r>
      <w:r>
        <w:rPr>
          <w:rFonts w:hint="eastAsia" w:eastAsiaTheme="minorEastAsia"/>
          <w:color w:val="000000"/>
          <w:sz w:val="24"/>
          <w:lang w:val="en-US" w:eastAsia="zh-CN"/>
        </w:rPr>
        <w:t>具体要求与标准见《新闻传播学院关于研究生申请学位取得创新性成果的规定》。</w:t>
      </w:r>
    </w:p>
    <w:p w14:paraId="415A29D7">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sz w:val="28"/>
          <w:szCs w:val="28"/>
        </w:rPr>
      </w:pPr>
      <w:r>
        <w:rPr>
          <w:rFonts w:hint="eastAsia" w:ascii="Times New Roman" w:hAnsi="Times New Roman" w:eastAsia="黑体"/>
          <w:bCs/>
          <w:sz w:val="28"/>
          <w:szCs w:val="28"/>
        </w:rPr>
        <w:t>十一</w:t>
      </w:r>
      <w:r>
        <w:rPr>
          <w:rFonts w:ascii="Times New Roman" w:hAnsi="Times New Roman" w:eastAsia="黑体"/>
          <w:bCs/>
          <w:sz w:val="28"/>
          <w:szCs w:val="28"/>
        </w:rPr>
        <w:t>、学位授予</w:t>
      </w:r>
    </w:p>
    <w:p w14:paraId="5AF23F9D">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Theme="minorEastAsia" w:hAnsiTheme="minorEastAsia"/>
          <w:bCs/>
          <w:sz w:val="24"/>
        </w:rPr>
      </w:pPr>
      <w:r>
        <w:rPr>
          <w:rFonts w:asciiTheme="minorEastAsia" w:hAnsiTheme="minorEastAsia"/>
          <w:bCs/>
          <w:color w:val="000000" w:themeColor="text1"/>
          <w:sz w:val="24"/>
          <w14:textFill>
            <w14:solidFill>
              <w14:schemeClr w14:val="tx1"/>
            </w14:solidFill>
          </w14:textFill>
        </w:rPr>
        <w:t>研究生通过毕业资格审查，</w:t>
      </w:r>
      <w:r>
        <w:rPr>
          <w:rFonts w:asciiTheme="minorEastAsia" w:hAnsiTheme="minorEastAsia"/>
          <w:color w:val="222222"/>
          <w:kern w:val="0"/>
          <w:sz w:val="24"/>
        </w:rPr>
        <w:t>满足</w:t>
      </w:r>
      <w:r>
        <w:rPr>
          <w:rFonts w:hint="eastAsia" w:asciiTheme="minorEastAsia" w:hAnsiTheme="minorEastAsia"/>
          <w:color w:val="222222"/>
          <w:kern w:val="0"/>
          <w:sz w:val="24"/>
        </w:rPr>
        <w:t>本学院</w:t>
      </w:r>
      <w:r>
        <w:rPr>
          <w:rFonts w:asciiTheme="minorEastAsia" w:hAnsiTheme="minorEastAsia"/>
          <w:color w:val="222222"/>
          <w:kern w:val="0"/>
          <w:sz w:val="24"/>
        </w:rPr>
        <w:t>制定的创新性成果要求，</w:t>
      </w:r>
      <w:r>
        <w:rPr>
          <w:rFonts w:asciiTheme="minorEastAsia" w:hAnsiTheme="minorEastAsia"/>
          <w:bCs/>
          <w:sz w:val="24"/>
        </w:rPr>
        <w:t>符合</w:t>
      </w:r>
      <w:r>
        <w:rPr>
          <w:rFonts w:asciiTheme="minorEastAsia" w:hAnsiTheme="minorEastAsia"/>
          <w:color w:val="222222"/>
          <w:kern w:val="0"/>
          <w:sz w:val="24"/>
        </w:rPr>
        <w:t>《河北大学博士、硕士学位授予工作实施细则》（校政字〔2025〕7号）</w:t>
      </w:r>
      <w:r>
        <w:rPr>
          <w:rFonts w:asciiTheme="minorEastAsia" w:hAnsiTheme="minorEastAsia"/>
          <w:bCs/>
          <w:sz w:val="24"/>
        </w:rPr>
        <w:t>的有关规定，达到学校学位授予标准，经学校学位评定委员会审议，授予硕士学位。</w:t>
      </w:r>
    </w:p>
    <w:p w14:paraId="36BFF462">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ascii="Times New Roman" w:hAnsi="Times New Roman" w:eastAsia="黑体"/>
          <w:bCs/>
          <w:sz w:val="28"/>
          <w:szCs w:val="28"/>
        </w:rPr>
      </w:pPr>
      <w:r>
        <w:rPr>
          <w:rFonts w:hint="eastAsia" w:ascii="Times New Roman" w:hAnsi="Times New Roman" w:eastAsia="黑体"/>
          <w:bCs/>
          <w:sz w:val="28"/>
          <w:szCs w:val="28"/>
        </w:rPr>
        <w:t>十二</w:t>
      </w:r>
      <w:r>
        <w:rPr>
          <w:rFonts w:ascii="Times New Roman" w:hAnsi="Times New Roman" w:eastAsia="黑体"/>
          <w:bCs/>
          <w:sz w:val="28"/>
          <w:szCs w:val="28"/>
        </w:rPr>
        <w:t>、学分及课程设置</w:t>
      </w:r>
    </w:p>
    <w:p w14:paraId="7A7DF026">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hint="eastAsia"/>
          <w:color w:val="000000"/>
          <w:sz w:val="24"/>
          <w:lang w:val="en-US" w:eastAsia="zh-CN"/>
        </w:rPr>
      </w:pPr>
      <w:r>
        <w:rPr>
          <w:rFonts w:hint="eastAsia" w:asciiTheme="minorEastAsia" w:hAnsiTheme="minorEastAsia"/>
          <w:color w:val="222222"/>
          <w:kern w:val="0"/>
          <w:sz w:val="24"/>
        </w:rPr>
        <w:t>本学位类别</w:t>
      </w:r>
      <w:r>
        <w:rPr>
          <w:rFonts w:asciiTheme="minorEastAsia" w:hAnsiTheme="minorEastAsia"/>
          <w:color w:val="222222"/>
          <w:kern w:val="0"/>
          <w:sz w:val="24"/>
        </w:rPr>
        <w:t>最低修读学分为</w:t>
      </w:r>
      <w:r>
        <w:rPr>
          <w:rFonts w:hint="eastAsia" w:asciiTheme="minorEastAsia" w:hAnsiTheme="minorEastAsia"/>
          <w:color w:val="222222"/>
          <w:kern w:val="0"/>
          <w:sz w:val="24"/>
          <w:lang w:val="en-US" w:eastAsia="zh-CN"/>
        </w:rPr>
        <w:t>36学</w:t>
      </w:r>
      <w:r>
        <w:rPr>
          <w:rFonts w:asciiTheme="minorEastAsia" w:hAnsiTheme="minorEastAsia"/>
          <w:color w:val="222222"/>
          <w:kern w:val="0"/>
          <w:sz w:val="24"/>
        </w:rPr>
        <w:t>分，其中学位</w:t>
      </w:r>
      <w:r>
        <w:rPr>
          <w:rFonts w:asciiTheme="minorEastAsia" w:hAnsiTheme="minorEastAsia"/>
          <w:color w:val="222222"/>
          <w:kern w:val="0"/>
          <w:sz w:val="24"/>
          <w:highlight w:val="none"/>
        </w:rPr>
        <w:t>课</w:t>
      </w:r>
      <w:r>
        <w:rPr>
          <w:rFonts w:hint="eastAsia" w:asciiTheme="minorEastAsia" w:hAnsiTheme="minorEastAsia"/>
          <w:color w:val="222222"/>
          <w:kern w:val="0"/>
          <w:sz w:val="24"/>
          <w:highlight w:val="none"/>
          <w:lang w:val="en-US" w:eastAsia="zh-CN"/>
        </w:rPr>
        <w:t>19</w:t>
      </w:r>
      <w:r>
        <w:rPr>
          <w:rFonts w:asciiTheme="minorEastAsia" w:hAnsiTheme="minorEastAsia"/>
          <w:color w:val="222222"/>
          <w:kern w:val="0"/>
          <w:sz w:val="24"/>
          <w:highlight w:val="none"/>
        </w:rPr>
        <w:t>学分</w:t>
      </w:r>
      <w:r>
        <w:rPr>
          <w:rFonts w:hint="eastAsia" w:asciiTheme="minorEastAsia" w:hAnsiTheme="minorEastAsia"/>
          <w:color w:val="222222"/>
          <w:kern w:val="0"/>
          <w:sz w:val="24"/>
          <w:highlight w:val="none"/>
        </w:rPr>
        <w:t>，</w:t>
      </w:r>
      <w:r>
        <w:rPr>
          <w:rFonts w:asciiTheme="minorEastAsia" w:hAnsiTheme="minorEastAsia"/>
          <w:color w:val="222222"/>
          <w:kern w:val="0"/>
          <w:sz w:val="24"/>
          <w:highlight w:val="none"/>
        </w:rPr>
        <w:t>非学位课</w:t>
      </w:r>
      <w:r>
        <w:rPr>
          <w:rFonts w:hint="eastAsia" w:asciiTheme="minorEastAsia" w:hAnsiTheme="minorEastAsia"/>
          <w:color w:val="222222"/>
          <w:kern w:val="0"/>
          <w:sz w:val="24"/>
          <w:highlight w:val="none"/>
          <w:lang w:val="en-US" w:eastAsia="zh-CN"/>
        </w:rPr>
        <w:t>16</w:t>
      </w:r>
      <w:r>
        <w:rPr>
          <w:rFonts w:asciiTheme="minorEastAsia" w:hAnsiTheme="minorEastAsia"/>
          <w:color w:val="222222"/>
          <w:kern w:val="0"/>
          <w:sz w:val="24"/>
          <w:highlight w:val="none"/>
        </w:rPr>
        <w:t>学分</w:t>
      </w:r>
      <w:r>
        <w:rPr>
          <w:rFonts w:asciiTheme="minorEastAsia" w:hAnsiTheme="minorEastAsia"/>
          <w:color w:val="222222"/>
          <w:kern w:val="0"/>
          <w:sz w:val="24"/>
        </w:rPr>
        <w:t>。</w:t>
      </w:r>
      <w:r>
        <w:rPr>
          <w:rFonts w:eastAsiaTheme="minorEastAsia"/>
          <w:color w:val="000000"/>
          <w:sz w:val="24"/>
        </w:rPr>
        <w:t>必修环节</w:t>
      </w:r>
      <w:r>
        <w:rPr>
          <w:rFonts w:hint="eastAsia" w:eastAsiaTheme="minorEastAsia"/>
          <w:color w:val="000000"/>
          <w:sz w:val="24"/>
        </w:rPr>
        <w:t>不少于</w:t>
      </w:r>
      <w:r>
        <w:rPr>
          <w:rFonts w:hint="eastAsia"/>
          <w:color w:val="000000"/>
          <w:sz w:val="24"/>
          <w:lang w:val="en-US" w:eastAsia="zh-CN"/>
        </w:rPr>
        <w:t>1</w:t>
      </w:r>
      <w:r>
        <w:rPr>
          <w:rFonts w:hint="eastAsia" w:eastAsiaTheme="minorEastAsia"/>
          <w:color w:val="000000"/>
          <w:sz w:val="24"/>
          <w:lang w:val="en-US" w:eastAsia="zh-CN"/>
        </w:rPr>
        <w:t>学</w:t>
      </w:r>
      <w:r>
        <w:rPr>
          <w:rFonts w:eastAsiaTheme="minorEastAsia"/>
          <w:color w:val="000000"/>
          <w:sz w:val="24"/>
        </w:rPr>
        <w:t>分</w:t>
      </w:r>
      <w:r>
        <w:rPr>
          <w:rFonts w:hint="eastAsia"/>
          <w:color w:val="000000"/>
          <w:sz w:val="24"/>
          <w:lang w:val="en-US" w:eastAsia="zh-CN"/>
        </w:rPr>
        <w:t>。</w:t>
      </w:r>
    </w:p>
    <w:p w14:paraId="610F3E11">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Theme="minorEastAsia" w:hAnsiTheme="minorEastAsia"/>
          <w:color w:val="222222"/>
          <w:kern w:val="0"/>
          <w:sz w:val="24"/>
        </w:rPr>
      </w:pPr>
      <w:r>
        <w:rPr>
          <w:rFonts w:hint="eastAsia" w:asciiTheme="minorEastAsia" w:hAnsiTheme="minorEastAsia"/>
          <w:color w:val="222222"/>
          <w:kern w:val="0"/>
          <w:sz w:val="24"/>
        </w:rPr>
        <w:t>研究生课程考试不设补考环节，</w:t>
      </w:r>
      <w:r>
        <w:rPr>
          <w:rFonts w:asciiTheme="minorEastAsia" w:hAnsiTheme="minorEastAsia"/>
          <w:color w:val="222222"/>
          <w:kern w:val="0"/>
          <w:sz w:val="24"/>
        </w:rPr>
        <w:t>考试成绩</w:t>
      </w:r>
      <w:r>
        <w:rPr>
          <w:rFonts w:hint="eastAsia" w:asciiTheme="minorEastAsia" w:hAnsiTheme="minorEastAsia"/>
          <w:color w:val="222222"/>
          <w:kern w:val="0"/>
          <w:sz w:val="24"/>
        </w:rPr>
        <w:t>低于60分的需重修。</w:t>
      </w:r>
    </w:p>
    <w:p w14:paraId="333D6D2A">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Theme="minorEastAsia" w:hAnsiTheme="minorEastAsia"/>
          <w:color w:val="222222"/>
          <w:kern w:val="0"/>
          <w:sz w:val="24"/>
        </w:rPr>
      </w:pPr>
      <w:r>
        <w:rPr>
          <w:rFonts w:hint="eastAsia" w:asciiTheme="minorEastAsia" w:hAnsiTheme="minorEastAsia"/>
          <w:color w:val="222222"/>
          <w:kern w:val="0"/>
          <w:sz w:val="24"/>
        </w:rPr>
        <w:t>课程考核方式包括考试和考查，</w:t>
      </w:r>
      <w:r>
        <w:rPr>
          <w:rFonts w:asciiTheme="minorEastAsia" w:hAnsiTheme="minorEastAsia"/>
          <w:color w:val="222222"/>
          <w:kern w:val="0"/>
          <w:sz w:val="24"/>
        </w:rPr>
        <w:t>可以采用口试、笔试或写读书报告、论文的形式，无论采取何种</w:t>
      </w:r>
      <w:r>
        <w:rPr>
          <w:rFonts w:hint="eastAsia" w:asciiTheme="minorEastAsia" w:hAnsiTheme="minorEastAsia"/>
          <w:color w:val="222222"/>
          <w:kern w:val="0"/>
          <w:sz w:val="24"/>
        </w:rPr>
        <w:t>考核</w:t>
      </w:r>
      <w:r>
        <w:rPr>
          <w:rFonts w:asciiTheme="minorEastAsia" w:hAnsiTheme="minorEastAsia"/>
          <w:color w:val="222222"/>
          <w:kern w:val="0"/>
          <w:sz w:val="24"/>
        </w:rPr>
        <w:t>方式，均应能真实反映学生对所学课程掌握的程度及运用知识的能力，成绩均按百分制成绩评定。</w:t>
      </w:r>
    </w:p>
    <w:p w14:paraId="4F447BB5">
      <w:pPr>
        <w:spacing w:after="156" w:afterLines="50" w:line="440" w:lineRule="exact"/>
        <w:ind w:firstLine="482" w:firstLineChars="200"/>
        <w:jc w:val="center"/>
        <w:rPr>
          <w:rFonts w:hint="eastAsia" w:ascii="Times New Roman" w:hAnsi="Times New Roman"/>
          <w:b/>
          <w:bCs/>
          <w:sz w:val="24"/>
        </w:rPr>
      </w:pPr>
    </w:p>
    <w:p w14:paraId="6000EA94">
      <w:pPr>
        <w:spacing w:after="156" w:afterLines="50" w:line="440" w:lineRule="exact"/>
        <w:ind w:firstLine="482" w:firstLineChars="200"/>
        <w:jc w:val="center"/>
        <w:rPr>
          <w:rFonts w:hint="eastAsia" w:ascii="Times New Roman" w:hAnsi="Times New Roman"/>
          <w:b/>
          <w:bCs/>
          <w:sz w:val="24"/>
        </w:rPr>
      </w:pPr>
    </w:p>
    <w:p w14:paraId="09DAE55A">
      <w:pPr>
        <w:spacing w:after="156" w:afterLines="50" w:line="440" w:lineRule="exact"/>
        <w:ind w:firstLine="482" w:firstLineChars="200"/>
        <w:jc w:val="center"/>
        <w:rPr>
          <w:rFonts w:hint="eastAsia" w:ascii="Times New Roman" w:hAnsi="Times New Roman"/>
          <w:b/>
          <w:bCs/>
          <w:sz w:val="24"/>
        </w:rPr>
      </w:pPr>
    </w:p>
    <w:p w14:paraId="4617C305">
      <w:pPr>
        <w:spacing w:after="156" w:afterLines="50" w:line="440" w:lineRule="exact"/>
        <w:ind w:firstLine="482" w:firstLineChars="200"/>
        <w:jc w:val="center"/>
        <w:rPr>
          <w:rFonts w:hint="eastAsia" w:ascii="Times New Roman" w:hAnsi="Times New Roman"/>
          <w:b/>
          <w:bCs/>
          <w:sz w:val="24"/>
        </w:rPr>
      </w:pPr>
    </w:p>
    <w:p w14:paraId="25C43E86">
      <w:pPr>
        <w:spacing w:after="156" w:afterLines="50" w:line="440" w:lineRule="exact"/>
        <w:ind w:firstLine="482" w:firstLineChars="200"/>
        <w:jc w:val="center"/>
        <w:rPr>
          <w:rFonts w:hint="eastAsia" w:ascii="Times New Roman" w:hAnsi="Times New Roman"/>
          <w:b/>
          <w:bCs/>
          <w:sz w:val="24"/>
        </w:rPr>
      </w:pPr>
    </w:p>
    <w:p w14:paraId="67073E39">
      <w:pPr>
        <w:spacing w:after="156" w:afterLines="50" w:line="440" w:lineRule="exact"/>
        <w:ind w:firstLine="482" w:firstLineChars="200"/>
        <w:jc w:val="center"/>
        <w:rPr>
          <w:rFonts w:hint="eastAsia" w:ascii="Times New Roman" w:hAnsi="Times New Roman"/>
          <w:b/>
          <w:bCs/>
          <w:sz w:val="24"/>
        </w:rPr>
      </w:pPr>
    </w:p>
    <w:p w14:paraId="4B4B89E2">
      <w:pPr>
        <w:spacing w:after="156" w:afterLines="50" w:line="440" w:lineRule="exact"/>
        <w:ind w:firstLine="482" w:firstLineChars="200"/>
        <w:jc w:val="center"/>
        <w:rPr>
          <w:rFonts w:hint="eastAsia" w:ascii="Times New Roman" w:hAnsi="Times New Roman"/>
          <w:b/>
          <w:bCs/>
          <w:sz w:val="24"/>
        </w:rPr>
      </w:pPr>
    </w:p>
    <w:p w14:paraId="74C7AADD">
      <w:pPr>
        <w:spacing w:after="156" w:afterLines="50" w:line="440" w:lineRule="exact"/>
        <w:ind w:firstLine="482" w:firstLineChars="200"/>
        <w:jc w:val="center"/>
        <w:rPr>
          <w:rFonts w:hint="eastAsia" w:ascii="Times New Roman" w:hAnsi="Times New Roman"/>
          <w:b/>
          <w:bCs/>
          <w:sz w:val="24"/>
        </w:rPr>
      </w:pPr>
    </w:p>
    <w:p w14:paraId="08FBC232">
      <w:pPr>
        <w:spacing w:after="156" w:afterLines="50" w:line="440" w:lineRule="exact"/>
        <w:ind w:firstLine="482" w:firstLineChars="200"/>
        <w:jc w:val="center"/>
        <w:rPr>
          <w:rFonts w:hint="eastAsia" w:ascii="Times New Roman" w:hAnsi="Times New Roman"/>
          <w:b/>
          <w:bCs/>
          <w:sz w:val="24"/>
        </w:rPr>
      </w:pPr>
    </w:p>
    <w:p w14:paraId="22A8589E">
      <w:pPr>
        <w:spacing w:after="156" w:afterLines="50" w:line="440" w:lineRule="exact"/>
        <w:ind w:firstLine="482" w:firstLineChars="200"/>
        <w:jc w:val="center"/>
        <w:rPr>
          <w:rFonts w:hint="eastAsia" w:ascii="Times New Roman" w:hAnsi="Times New Roman"/>
          <w:b/>
          <w:bCs/>
          <w:sz w:val="24"/>
        </w:rPr>
      </w:pPr>
    </w:p>
    <w:p w14:paraId="4B48C5C7">
      <w:pPr>
        <w:spacing w:after="156" w:afterLines="50" w:line="440" w:lineRule="exact"/>
        <w:ind w:firstLine="482" w:firstLineChars="200"/>
        <w:jc w:val="center"/>
        <w:rPr>
          <w:rFonts w:hint="eastAsia" w:ascii="Times New Roman" w:hAnsi="Times New Roman"/>
          <w:b/>
          <w:bCs/>
          <w:sz w:val="24"/>
        </w:rPr>
      </w:pPr>
    </w:p>
    <w:p w14:paraId="0736867C">
      <w:pPr>
        <w:spacing w:after="156" w:afterLines="50" w:line="440" w:lineRule="exact"/>
        <w:ind w:firstLine="482" w:firstLineChars="200"/>
        <w:jc w:val="center"/>
        <w:rPr>
          <w:rFonts w:hint="eastAsia" w:ascii="Times New Roman" w:hAnsi="Times New Roman"/>
          <w:b/>
          <w:bCs/>
          <w:sz w:val="24"/>
        </w:rPr>
      </w:pPr>
    </w:p>
    <w:p w14:paraId="76243397">
      <w:pPr>
        <w:spacing w:after="156" w:afterLines="50" w:line="440" w:lineRule="exact"/>
        <w:ind w:firstLine="482" w:firstLineChars="200"/>
        <w:jc w:val="center"/>
        <w:rPr>
          <w:rFonts w:hint="eastAsia" w:ascii="Times New Roman" w:hAnsi="Times New Roman"/>
          <w:b/>
          <w:bCs/>
          <w:sz w:val="24"/>
        </w:rPr>
      </w:pPr>
    </w:p>
    <w:p w14:paraId="059A234D">
      <w:pPr>
        <w:spacing w:after="156" w:afterLines="50" w:line="440" w:lineRule="exact"/>
        <w:ind w:firstLine="482" w:firstLineChars="200"/>
        <w:jc w:val="center"/>
        <w:rPr>
          <w:rFonts w:hint="eastAsia" w:ascii="Times New Roman" w:hAnsi="Times New Roman"/>
          <w:b/>
          <w:bCs/>
          <w:sz w:val="24"/>
        </w:rPr>
      </w:pPr>
    </w:p>
    <w:p w14:paraId="74B50920">
      <w:pPr>
        <w:spacing w:after="156" w:afterLines="50" w:line="440" w:lineRule="exact"/>
        <w:ind w:firstLine="482" w:firstLineChars="200"/>
        <w:jc w:val="center"/>
        <w:rPr>
          <w:rFonts w:hint="eastAsia" w:ascii="Times New Roman" w:hAnsi="Times New Roman"/>
          <w:b/>
          <w:bCs/>
          <w:sz w:val="24"/>
        </w:rPr>
      </w:pPr>
    </w:p>
    <w:p w14:paraId="2526CE13">
      <w:pPr>
        <w:spacing w:after="156" w:afterLines="50" w:line="440" w:lineRule="exact"/>
        <w:ind w:firstLine="482" w:firstLineChars="200"/>
        <w:jc w:val="center"/>
        <w:rPr>
          <w:rFonts w:hint="eastAsia" w:ascii="Times New Roman" w:hAnsi="Times New Roman"/>
          <w:b/>
          <w:bCs/>
          <w:sz w:val="24"/>
        </w:rPr>
      </w:pPr>
    </w:p>
    <w:p w14:paraId="0662FF1E">
      <w:pPr>
        <w:spacing w:after="156" w:afterLines="50" w:line="440" w:lineRule="exact"/>
        <w:ind w:firstLine="482" w:firstLineChars="200"/>
        <w:jc w:val="center"/>
        <w:rPr>
          <w:rFonts w:hint="eastAsia" w:ascii="Times New Roman" w:hAnsi="Times New Roman"/>
          <w:b/>
          <w:bCs/>
          <w:sz w:val="24"/>
        </w:rPr>
      </w:pPr>
    </w:p>
    <w:p w14:paraId="142A870C">
      <w:pPr>
        <w:spacing w:after="156" w:afterLines="50" w:line="440" w:lineRule="exact"/>
        <w:ind w:firstLine="482" w:firstLineChars="200"/>
        <w:jc w:val="center"/>
        <w:rPr>
          <w:rFonts w:ascii="Times New Roman" w:hAnsi="Times New Roman"/>
          <w:b/>
          <w:bCs/>
          <w:sz w:val="24"/>
        </w:rPr>
      </w:pPr>
      <w:r>
        <w:rPr>
          <w:rFonts w:hint="eastAsia" w:ascii="Times New Roman" w:hAnsi="Times New Roman"/>
          <w:b/>
          <w:bCs/>
          <w:sz w:val="24"/>
        </w:rPr>
        <w:t>新闻与传播非全日制专业学位硕士研究生课程设置及培养环节一览表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51"/>
        <w:gridCol w:w="1146"/>
        <w:gridCol w:w="3815"/>
        <w:gridCol w:w="1276"/>
        <w:gridCol w:w="779"/>
        <w:gridCol w:w="709"/>
        <w:gridCol w:w="1146"/>
      </w:tblGrid>
      <w:tr w14:paraId="279E71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DFCD97C">
            <w:pPr>
              <w:ind w:firstLine="482"/>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课程类别</w:t>
            </w:r>
          </w:p>
        </w:tc>
        <w:tc>
          <w:tcPr>
            <w:tcW w:w="3815" w:type="dxa"/>
            <w:vAlign w:val="center"/>
          </w:tcPr>
          <w:p w14:paraId="715D2CAD">
            <w:pPr>
              <w:ind w:firstLine="482"/>
              <w:jc w:val="cente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课程说明</w:t>
            </w:r>
          </w:p>
        </w:tc>
        <w:tc>
          <w:tcPr>
            <w:tcW w:w="1276" w:type="dxa"/>
            <w:vAlign w:val="center"/>
          </w:tcPr>
          <w:p w14:paraId="7AF74B22">
            <w:pP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课程号</w:t>
            </w:r>
          </w:p>
        </w:tc>
        <w:tc>
          <w:tcPr>
            <w:tcW w:w="779" w:type="dxa"/>
            <w:vAlign w:val="center"/>
          </w:tcPr>
          <w:p w14:paraId="4E57E3C5">
            <w:pPr>
              <w:rPr>
                <w:rFonts w:hint="eastAsia" w:ascii="Times New Roman" w:hAnsi="Times New Roman"/>
                <w:b/>
                <w:color w:val="000000" w:themeColor="text1"/>
                <w:szCs w:val="21"/>
                <w14:textFill>
                  <w14:solidFill>
                    <w14:schemeClr w14:val="tx1"/>
                  </w14:solidFill>
                </w14:textFill>
              </w:rPr>
            </w:pPr>
            <w:r>
              <w:rPr>
                <w:rFonts w:hint="eastAsia" w:ascii="Times New Roman" w:hAnsi="Times New Roman"/>
                <w:b/>
                <w:color w:val="000000" w:themeColor="text1"/>
                <w:szCs w:val="21"/>
                <w14:textFill>
                  <w14:solidFill>
                    <w14:schemeClr w14:val="tx1"/>
                  </w14:solidFill>
                </w14:textFill>
              </w:rPr>
              <w:t>学分</w:t>
            </w:r>
          </w:p>
        </w:tc>
        <w:tc>
          <w:tcPr>
            <w:tcW w:w="709" w:type="dxa"/>
            <w:vAlign w:val="center"/>
          </w:tcPr>
          <w:p w14:paraId="1B4F6086">
            <w:pP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学期</w:t>
            </w:r>
          </w:p>
        </w:tc>
        <w:tc>
          <w:tcPr>
            <w:tcW w:w="1146" w:type="dxa"/>
            <w:vAlign w:val="center"/>
          </w:tcPr>
          <w:p w14:paraId="21020990">
            <w:pPr>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考核方式</w:t>
            </w:r>
          </w:p>
        </w:tc>
      </w:tr>
      <w:tr w14:paraId="12F189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0" w:hRule="atLeast"/>
          <w:jc w:val="center"/>
        </w:trPr>
        <w:tc>
          <w:tcPr>
            <w:tcW w:w="651" w:type="dxa"/>
            <w:vMerge w:val="restart"/>
            <w:vAlign w:val="center"/>
          </w:tcPr>
          <w:p w14:paraId="20790E2A">
            <w:pPr>
              <w:ind w:firstLine="361"/>
              <w:jc w:val="center"/>
              <w:rPr>
                <w:rFonts w:ascii="Times New Roman" w:hAnsi="Times New Roman"/>
                <w:b/>
                <w:color w:val="000000" w:themeColor="text1"/>
                <w:sz w:val="18"/>
                <w:szCs w:val="18"/>
                <w14:textFill>
                  <w14:solidFill>
                    <w14:schemeClr w14:val="tx1"/>
                  </w14:solidFill>
                </w14:textFill>
              </w:rPr>
            </w:pPr>
          </w:p>
          <w:p w14:paraId="07082491">
            <w:pPr>
              <w:spacing w:line="360" w:lineRule="auto"/>
              <w:jc w:val="center"/>
              <w:rPr>
                <w:rFonts w:hint="eastAsia" w:asciiTheme="minorEastAsia" w:hAnsiTheme="minorEastAsia"/>
                <w:b/>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学</w:t>
            </w:r>
          </w:p>
          <w:p w14:paraId="778A9333">
            <w:pPr>
              <w:spacing w:line="360" w:lineRule="auto"/>
              <w:jc w:val="center"/>
              <w:rPr>
                <w:rFonts w:hint="eastAsia" w:asciiTheme="minorEastAsia" w:hAnsiTheme="minorEastAsia"/>
                <w:b/>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位</w:t>
            </w:r>
          </w:p>
          <w:p w14:paraId="2886021B">
            <w:pPr>
              <w:spacing w:line="360" w:lineRule="auto"/>
              <w:jc w:val="center"/>
              <w:rPr>
                <w:rFonts w:hint="eastAsia" w:asciiTheme="minorEastAsia" w:hAnsiTheme="minorEastAsia"/>
                <w:b/>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课</w:t>
            </w:r>
          </w:p>
          <w:p w14:paraId="6B7AD5DE">
            <w:pPr>
              <w:ind w:firstLine="361"/>
              <w:rPr>
                <w:rFonts w:ascii="Times New Roman" w:hAnsi="Times New Roman"/>
                <w:b/>
                <w:color w:val="000000" w:themeColor="text1"/>
                <w:sz w:val="18"/>
                <w:szCs w:val="18"/>
                <w14:textFill>
                  <w14:solidFill>
                    <w14:schemeClr w14:val="tx1"/>
                  </w14:solidFill>
                </w14:textFill>
              </w:rPr>
            </w:pPr>
          </w:p>
        </w:tc>
        <w:tc>
          <w:tcPr>
            <w:tcW w:w="1146" w:type="dxa"/>
            <w:vMerge w:val="restart"/>
            <w:shd w:val="clear" w:color="auto" w:fill="auto"/>
            <w:vAlign w:val="center"/>
          </w:tcPr>
          <w:p w14:paraId="7F23B4D1">
            <w:pPr>
              <w:jc w:val="center"/>
              <w:rPr>
                <w:rFonts w:ascii="Times New Roman" w:hAnsi="Times New Roman" w:eastAsia="宋体" w:cs="Times New Roman"/>
                <w:b/>
                <w:color w:val="000000" w:themeColor="text1"/>
                <w:sz w:val="18"/>
                <w:szCs w:val="18"/>
                <w14:textFill>
                  <w14:solidFill>
                    <w14:schemeClr w14:val="tx1"/>
                  </w14:solidFill>
                </w14:textFill>
              </w:rPr>
            </w:pPr>
            <w:r>
              <w:rPr>
                <w:rFonts w:ascii="Times New Roman" w:hAnsi="Times New Roman" w:eastAsia="宋体" w:cs="Times New Roman"/>
                <w:b/>
                <w:color w:val="000000" w:themeColor="text1"/>
                <w:sz w:val="18"/>
                <w:szCs w:val="18"/>
                <w14:textFill>
                  <w14:solidFill>
                    <w14:schemeClr w14:val="tx1"/>
                  </w14:solidFill>
                </w14:textFill>
              </w:rPr>
              <w:t>公共必修课</w:t>
            </w:r>
          </w:p>
          <w:p w14:paraId="6208F361">
            <w:pPr>
              <w:jc w:val="center"/>
              <w:rPr>
                <w:rFonts w:hint="eastAsia" w:ascii="Times New Roman" w:hAnsi="Times New Roman" w:eastAsia="宋体" w:cs="Times New Roman"/>
                <w:b/>
                <w:color w:val="000000" w:themeColor="text1"/>
                <w:kern w:val="2"/>
                <w:sz w:val="18"/>
                <w:szCs w:val="18"/>
                <w:lang w:val="en-US" w:eastAsia="zh-CN" w:bidi="ar-SA"/>
                <w14:textFill>
                  <w14:solidFill>
                    <w14:schemeClr w14:val="tx1"/>
                  </w14:solidFill>
                </w14:textFill>
              </w:rPr>
            </w:pPr>
            <w:r>
              <w:rPr>
                <w:rFonts w:ascii="Times New Roman" w:hAnsi="Times New Roman" w:eastAsia="宋体" w:cs="Times New Roman"/>
                <w:b/>
                <w:color w:val="000000" w:themeColor="text1"/>
                <w:sz w:val="18"/>
                <w:szCs w:val="18"/>
                <w14:textFill>
                  <w14:solidFill>
                    <w14:schemeClr w14:val="tx1"/>
                  </w14:solidFill>
                </w14:textFill>
              </w:rPr>
              <w:t>（</w:t>
            </w:r>
            <w:r>
              <w:rPr>
                <w:rFonts w:hint="eastAsia" w:ascii="Times New Roman" w:hAnsi="Times New Roman" w:eastAsia="宋体" w:cs="Times New Roman"/>
                <w:b/>
                <w:color w:val="000000" w:themeColor="text1"/>
                <w:sz w:val="18"/>
                <w:szCs w:val="18"/>
                <w14:textFill>
                  <w14:solidFill>
                    <w14:schemeClr w14:val="tx1"/>
                  </w14:solidFill>
                </w14:textFill>
              </w:rPr>
              <w:t>4</w:t>
            </w:r>
            <w:r>
              <w:rPr>
                <w:rFonts w:ascii="Times New Roman" w:hAnsi="Times New Roman" w:eastAsia="宋体" w:cs="Times New Roman"/>
                <w:b/>
                <w:color w:val="000000" w:themeColor="text1"/>
                <w:sz w:val="18"/>
                <w:szCs w:val="18"/>
                <w14:textFill>
                  <w14:solidFill>
                    <w14:schemeClr w14:val="tx1"/>
                  </w14:solidFill>
                </w14:textFill>
              </w:rPr>
              <w:t>学分）</w:t>
            </w:r>
          </w:p>
        </w:tc>
        <w:tc>
          <w:tcPr>
            <w:tcW w:w="3815" w:type="dxa"/>
            <w:vAlign w:val="center"/>
          </w:tcPr>
          <w:p w14:paraId="050938CA">
            <w:pPr>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新时代</w:t>
            </w:r>
            <w:r>
              <w:rPr>
                <w:rFonts w:ascii="Times New Roman" w:hAnsi="Times New Roman"/>
                <w:color w:val="000000" w:themeColor="text1"/>
                <w:sz w:val="18"/>
                <w:szCs w:val="18"/>
                <w14:textFill>
                  <w14:solidFill>
                    <w14:schemeClr w14:val="tx1"/>
                  </w14:solidFill>
                </w14:textFill>
              </w:rPr>
              <w:t>中国特色社会主义理论与实践</w:t>
            </w:r>
          </w:p>
        </w:tc>
        <w:tc>
          <w:tcPr>
            <w:tcW w:w="1276" w:type="dxa"/>
            <w:vAlign w:val="center"/>
          </w:tcPr>
          <w:p w14:paraId="0C440F08">
            <w:pPr>
              <w:rPr>
                <w:rFonts w:hint="eastAsia"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TF020800</w:t>
            </w:r>
            <w:r>
              <w:rPr>
                <w:rFonts w:hint="eastAsia" w:ascii="Times New Roman" w:hAnsi="Times New Roman"/>
                <w:color w:val="000000" w:themeColor="text1"/>
                <w:sz w:val="18"/>
                <w:szCs w:val="18"/>
                <w:lang w:val="en-US" w:eastAsia="zh-CN"/>
                <w14:textFill>
                  <w14:solidFill>
                    <w14:schemeClr w14:val="tx1"/>
                  </w14:solidFill>
                </w14:textFill>
              </w:rPr>
              <w:t>3</w:t>
            </w:r>
          </w:p>
        </w:tc>
        <w:tc>
          <w:tcPr>
            <w:tcW w:w="779" w:type="dxa"/>
            <w:vAlign w:val="center"/>
          </w:tcPr>
          <w:p w14:paraId="6E3954C6">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709" w:type="dxa"/>
            <w:vAlign w:val="center"/>
          </w:tcPr>
          <w:p w14:paraId="22858FCB">
            <w:pPr>
              <w:ind w:firstLine="180" w:firstLineChars="100"/>
              <w:jc w:val="both"/>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1146" w:type="dxa"/>
            <w:vAlign w:val="center"/>
          </w:tcPr>
          <w:p w14:paraId="72246B6E">
            <w:pPr>
              <w:ind w:firstLine="360" w:firstLineChars="0"/>
              <w:jc w:val="both"/>
              <w:rPr>
                <w:rFonts w:ascii="Times New Roman" w:hAnsi="Times New Roman"/>
                <w:color w:val="000000" w:themeColor="text1"/>
                <w:sz w:val="18"/>
                <w:szCs w:val="18"/>
                <w14:textFill>
                  <w14:solidFill>
                    <w14:schemeClr w14:val="tx1"/>
                  </w14:solidFill>
                </w14:textFill>
              </w:rPr>
            </w:pPr>
            <w:r>
              <w:rPr>
                <w:rFonts w:hint="eastAsia" w:ascii="Times New Roman" w:hAnsi="Times New Roman"/>
                <w:iCs/>
                <w:sz w:val="18"/>
                <w:szCs w:val="18"/>
              </w:rPr>
              <w:t>考查</w:t>
            </w:r>
          </w:p>
        </w:tc>
      </w:tr>
      <w:tr w14:paraId="6B0D0A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9" w:hRule="atLeast"/>
          <w:jc w:val="center"/>
        </w:trPr>
        <w:tc>
          <w:tcPr>
            <w:tcW w:w="651" w:type="dxa"/>
            <w:vMerge w:val="continue"/>
            <w:vAlign w:val="center"/>
          </w:tcPr>
          <w:p w14:paraId="5D562F25">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0D26F1F8">
            <w:pPr>
              <w:ind w:firstLine="361"/>
              <w:jc w:val="center"/>
              <w:rPr>
                <w:rFonts w:ascii="Times New Roman" w:hAnsi="Times New Roman"/>
                <w:b/>
                <w:color w:val="000000" w:themeColor="text1"/>
                <w:sz w:val="18"/>
                <w:szCs w:val="18"/>
                <w14:textFill>
                  <w14:solidFill>
                    <w14:schemeClr w14:val="tx1"/>
                  </w14:solidFill>
                </w14:textFill>
              </w:rPr>
            </w:pPr>
          </w:p>
        </w:tc>
        <w:tc>
          <w:tcPr>
            <w:tcW w:w="3815" w:type="dxa"/>
            <w:vAlign w:val="center"/>
          </w:tcPr>
          <w:p w14:paraId="323840B7">
            <w:pPr>
              <w:rPr>
                <w:rFonts w:ascii="Times New Roman" w:hAnsi="Times New Roman"/>
                <w:sz w:val="18"/>
                <w:szCs w:val="18"/>
              </w:rPr>
            </w:pPr>
            <w:r>
              <w:rPr>
                <w:rFonts w:hint="eastAsia" w:ascii="Times New Roman" w:hAnsi="Times New Roman"/>
                <w:sz w:val="18"/>
                <w:szCs w:val="18"/>
              </w:rPr>
              <w:t>通用学术英语</w:t>
            </w:r>
          </w:p>
        </w:tc>
        <w:tc>
          <w:tcPr>
            <w:tcW w:w="1276" w:type="dxa"/>
            <w:vAlign w:val="center"/>
          </w:tcPr>
          <w:p w14:paraId="39095E62">
            <w:pPr>
              <w:rPr>
                <w:rFonts w:hint="eastAsia"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TF020800</w:t>
            </w:r>
            <w:r>
              <w:rPr>
                <w:rFonts w:hint="eastAsia" w:ascii="Times New Roman" w:hAnsi="Times New Roman"/>
                <w:color w:val="000000" w:themeColor="text1"/>
                <w:sz w:val="18"/>
                <w:szCs w:val="18"/>
                <w:lang w:val="en-US" w:eastAsia="zh-CN"/>
                <w14:textFill>
                  <w14:solidFill>
                    <w14:schemeClr w14:val="tx1"/>
                  </w14:solidFill>
                </w14:textFill>
              </w:rPr>
              <w:t>4</w:t>
            </w:r>
          </w:p>
        </w:tc>
        <w:tc>
          <w:tcPr>
            <w:tcW w:w="779" w:type="dxa"/>
            <w:vAlign w:val="center"/>
          </w:tcPr>
          <w:p w14:paraId="1F7D6B16">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709" w:type="dxa"/>
            <w:vAlign w:val="center"/>
          </w:tcPr>
          <w:p w14:paraId="24F4652B">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1146" w:type="dxa"/>
            <w:vAlign w:val="center"/>
          </w:tcPr>
          <w:p w14:paraId="69FFCD02">
            <w:pPr>
              <w:ind w:firstLine="360" w:firstLineChars="0"/>
              <w:jc w:val="both"/>
              <w:rPr>
                <w:rFonts w:ascii="Times New Roman" w:hAnsi="Times New Roman"/>
                <w:color w:val="000000" w:themeColor="text1"/>
                <w:sz w:val="18"/>
                <w:szCs w:val="18"/>
                <w14:textFill>
                  <w14:solidFill>
                    <w14:schemeClr w14:val="tx1"/>
                  </w14:solidFill>
                </w14:textFill>
              </w:rPr>
            </w:pPr>
            <w:r>
              <w:rPr>
                <w:rFonts w:hint="eastAsia" w:ascii="Times New Roman" w:hAnsi="Times New Roman"/>
                <w:iCs/>
                <w:sz w:val="18"/>
                <w:szCs w:val="18"/>
              </w:rPr>
              <w:t>考查</w:t>
            </w:r>
          </w:p>
        </w:tc>
      </w:tr>
      <w:tr w14:paraId="43A981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vAlign w:val="center"/>
          </w:tcPr>
          <w:p w14:paraId="6347CD4B">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restart"/>
            <w:vAlign w:val="center"/>
          </w:tcPr>
          <w:p w14:paraId="26802629">
            <w:pPr>
              <w:jc w:val="center"/>
              <w:rPr>
                <w:rFonts w:ascii="Times New Roman" w:hAnsi="Times New Roman" w:eastAsia="宋体" w:cs="Times New Roman"/>
                <w:b/>
                <w:color w:val="000000" w:themeColor="text1"/>
                <w:sz w:val="18"/>
                <w:szCs w:val="18"/>
                <w14:textFill>
                  <w14:solidFill>
                    <w14:schemeClr w14:val="tx1"/>
                  </w14:solidFill>
                </w14:textFill>
              </w:rPr>
            </w:pPr>
            <w:r>
              <w:rPr>
                <w:rFonts w:ascii="Times New Roman" w:hAnsi="Times New Roman" w:eastAsia="宋体" w:cs="Times New Roman"/>
                <w:b/>
                <w:color w:val="000000" w:themeColor="text1"/>
                <w:sz w:val="18"/>
                <w:szCs w:val="18"/>
                <w14:textFill>
                  <w14:solidFill>
                    <w14:schemeClr w14:val="tx1"/>
                  </w14:solidFill>
                </w14:textFill>
              </w:rPr>
              <w:t>学科基础课</w:t>
            </w:r>
          </w:p>
          <w:p w14:paraId="3C29C50A">
            <w:pPr>
              <w:jc w:val="center"/>
              <w:rPr>
                <w:rFonts w:ascii="Times New Roman" w:hAnsi="Times New Roman"/>
                <w:b/>
                <w:color w:val="000000" w:themeColor="text1"/>
                <w:sz w:val="18"/>
                <w:szCs w:val="18"/>
                <w14:textFill>
                  <w14:solidFill>
                    <w14:schemeClr w14:val="tx1"/>
                  </w14:solidFill>
                </w14:textFill>
              </w:rPr>
            </w:pPr>
            <w:r>
              <w:rPr>
                <w:rFonts w:ascii="Times New Roman" w:hAnsi="Times New Roman" w:eastAsia="宋体" w:cs="Times New Roman"/>
                <w:b/>
                <w:color w:val="000000" w:themeColor="text1"/>
                <w:sz w:val="18"/>
                <w:szCs w:val="18"/>
                <w14:textFill>
                  <w14:solidFill>
                    <w14:schemeClr w14:val="tx1"/>
                  </w14:solidFill>
                </w14:textFill>
              </w:rPr>
              <w:t>（</w:t>
            </w:r>
            <w:r>
              <w:rPr>
                <w:rFonts w:hint="eastAsia" w:ascii="Times New Roman" w:hAnsi="Times New Roman" w:eastAsia="宋体" w:cs="Times New Roman"/>
                <w:b/>
                <w:color w:val="000000" w:themeColor="text1"/>
                <w:sz w:val="18"/>
                <w:szCs w:val="18"/>
                <w:lang w:val="en-US" w:eastAsia="zh-CN"/>
                <w14:textFill>
                  <w14:solidFill>
                    <w14:schemeClr w14:val="tx1"/>
                  </w14:solidFill>
                </w14:textFill>
              </w:rPr>
              <w:t>7</w:t>
            </w:r>
            <w:r>
              <w:rPr>
                <w:rFonts w:ascii="Times New Roman" w:hAnsi="Times New Roman" w:eastAsia="宋体" w:cs="Times New Roman"/>
                <w:b/>
                <w:color w:val="000000" w:themeColor="text1"/>
                <w:sz w:val="18"/>
                <w:szCs w:val="18"/>
                <w14:textFill>
                  <w14:solidFill>
                    <w14:schemeClr w14:val="tx1"/>
                  </w14:solidFill>
                </w14:textFill>
              </w:rPr>
              <w:t>学分）</w:t>
            </w:r>
          </w:p>
        </w:tc>
        <w:tc>
          <w:tcPr>
            <w:tcW w:w="3815" w:type="dxa"/>
            <w:vAlign w:val="center"/>
          </w:tcPr>
          <w:p w14:paraId="4CE43221">
            <w:pPr>
              <w:rPr>
                <w:rFonts w:hint="eastAsia" w:ascii="Times New Roman" w:hAnsi="Times New Roman" w:eastAsiaTheme="minorEastAsia"/>
                <w:color w:val="000000" w:themeColor="text1"/>
                <w:sz w:val="18"/>
                <w:szCs w:val="18"/>
                <w:lang w:eastAsia="zh-CN"/>
                <w14:textFill>
                  <w14:solidFill>
                    <w14:schemeClr w14:val="tx1"/>
                  </w14:solidFill>
                </w14:textFill>
              </w:rPr>
            </w:pPr>
            <w:r>
              <w:rPr>
                <w:sz w:val="18"/>
                <w:szCs w:val="18"/>
              </w:rPr>
              <w:t>文献阅读</w:t>
            </w:r>
            <w:r>
              <w:rPr>
                <w:rFonts w:hint="eastAsia"/>
                <w:sz w:val="18"/>
                <w:szCs w:val="18"/>
                <w:lang w:eastAsia="zh-CN"/>
              </w:rPr>
              <w:t>、</w:t>
            </w:r>
            <w:r>
              <w:rPr>
                <w:rFonts w:hint="eastAsia"/>
                <w:sz w:val="18"/>
                <w:szCs w:val="18"/>
                <w:lang w:val="en-US" w:eastAsia="zh-CN"/>
              </w:rPr>
              <w:t>学术道德</w:t>
            </w:r>
            <w:r>
              <w:rPr>
                <w:sz w:val="18"/>
                <w:szCs w:val="18"/>
              </w:rPr>
              <w:t>与论文写作</w:t>
            </w:r>
          </w:p>
        </w:tc>
        <w:tc>
          <w:tcPr>
            <w:tcW w:w="1276" w:type="dxa"/>
            <w:vAlign w:val="center"/>
          </w:tcPr>
          <w:p w14:paraId="1286DEE9">
            <w:pPr>
              <w:rPr>
                <w:rFonts w:hint="default"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FZ02080</w:t>
            </w:r>
            <w:r>
              <w:rPr>
                <w:rFonts w:hint="eastAsia" w:ascii="Times New Roman" w:hAnsi="Times New Roman"/>
                <w:color w:val="000000" w:themeColor="text1"/>
                <w:sz w:val="18"/>
                <w:szCs w:val="18"/>
                <w:lang w:val="en-US" w:eastAsia="zh-CN"/>
                <w14:textFill>
                  <w14:solidFill>
                    <w14:schemeClr w14:val="tx1"/>
                  </w14:solidFill>
                </w14:textFill>
              </w:rPr>
              <w:t>10</w:t>
            </w:r>
          </w:p>
        </w:tc>
        <w:tc>
          <w:tcPr>
            <w:tcW w:w="779" w:type="dxa"/>
            <w:vAlign w:val="center"/>
          </w:tcPr>
          <w:p w14:paraId="25A6BAC2">
            <w:pPr>
              <w:jc w:val="center"/>
              <w:rPr>
                <w:rFonts w:hint="eastAsia" w:ascii="Times New Roman" w:hAnsi="Times New Roman"/>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709" w:type="dxa"/>
            <w:vAlign w:val="center"/>
          </w:tcPr>
          <w:p w14:paraId="64B13348">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1146" w:type="dxa"/>
            <w:vAlign w:val="center"/>
          </w:tcPr>
          <w:p w14:paraId="235695FF">
            <w:pPr>
              <w:ind w:firstLine="360"/>
              <w:jc w:val="both"/>
              <w:rPr>
                <w:rFonts w:ascii="Times New Roman" w:hAnsi="Times New Roman"/>
                <w:i/>
                <w:color w:val="FF0000"/>
                <w:sz w:val="18"/>
                <w:szCs w:val="18"/>
              </w:rPr>
            </w:pPr>
            <w:r>
              <w:rPr>
                <w:rFonts w:hint="eastAsia" w:ascii="Times New Roman" w:hAnsi="Times New Roman"/>
                <w:iCs/>
                <w:sz w:val="18"/>
                <w:szCs w:val="18"/>
              </w:rPr>
              <w:t>考查</w:t>
            </w:r>
          </w:p>
        </w:tc>
      </w:tr>
      <w:tr w14:paraId="475657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vAlign w:val="center"/>
          </w:tcPr>
          <w:p w14:paraId="33E2E238">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1E287BFA">
            <w:pPr>
              <w:spacing w:line="360" w:lineRule="auto"/>
              <w:jc w:val="both"/>
              <w:rPr>
                <w:rFonts w:ascii="Times New Roman" w:hAnsi="Times New Roman"/>
                <w:b/>
                <w:color w:val="000000" w:themeColor="text1"/>
                <w:sz w:val="18"/>
                <w:szCs w:val="18"/>
                <w14:textFill>
                  <w14:solidFill>
                    <w14:schemeClr w14:val="tx1"/>
                  </w14:solidFill>
                </w14:textFill>
              </w:rPr>
            </w:pPr>
          </w:p>
        </w:tc>
        <w:tc>
          <w:tcPr>
            <w:tcW w:w="3815" w:type="dxa"/>
            <w:vAlign w:val="center"/>
          </w:tcPr>
          <w:p w14:paraId="7E09FC92">
            <w:pPr>
              <w:rPr>
                <w:rFonts w:hint="eastAsia" w:ascii="Times New Roman" w:hAnsi="Times New Roman" w:eastAsiaTheme="minorEastAsia"/>
                <w:color w:val="000000" w:themeColor="text1"/>
                <w:sz w:val="18"/>
                <w:szCs w:val="18"/>
                <w:lang w:eastAsia="zh-CN"/>
                <w14:textFill>
                  <w14:solidFill>
                    <w14:schemeClr w14:val="tx1"/>
                  </w14:solidFill>
                </w14:textFill>
              </w:rPr>
            </w:pPr>
            <w:r>
              <w:rPr>
                <w:rFonts w:hint="eastAsia"/>
                <w:sz w:val="18"/>
                <w:szCs w:val="18"/>
              </w:rPr>
              <w:t>新闻传播理论基础</w:t>
            </w:r>
          </w:p>
        </w:tc>
        <w:tc>
          <w:tcPr>
            <w:tcW w:w="1276" w:type="dxa"/>
            <w:vAlign w:val="center"/>
          </w:tcPr>
          <w:p w14:paraId="5D72E85D">
            <w:pPr>
              <w:rPr>
                <w:rFonts w:hint="default"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FZ02080</w:t>
            </w:r>
            <w:r>
              <w:rPr>
                <w:rFonts w:hint="eastAsia" w:ascii="Times New Roman" w:hAnsi="Times New Roman"/>
                <w:color w:val="000000" w:themeColor="text1"/>
                <w:sz w:val="18"/>
                <w:szCs w:val="18"/>
                <w:lang w:val="en-US" w:eastAsia="zh-CN"/>
                <w14:textFill>
                  <w14:solidFill>
                    <w14:schemeClr w14:val="tx1"/>
                  </w14:solidFill>
                </w14:textFill>
              </w:rPr>
              <w:t>11</w:t>
            </w:r>
          </w:p>
        </w:tc>
        <w:tc>
          <w:tcPr>
            <w:tcW w:w="779" w:type="dxa"/>
            <w:vAlign w:val="center"/>
          </w:tcPr>
          <w:p w14:paraId="73C3165B">
            <w:pPr>
              <w:jc w:val="center"/>
              <w:rPr>
                <w:rFonts w:hint="eastAsia" w:ascii="Times New Roman" w:hAnsi="Times New Roman"/>
                <w:color w:val="000000" w:themeColor="text1"/>
                <w:sz w:val="18"/>
                <w:szCs w:val="18"/>
                <w:lang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709" w:type="dxa"/>
            <w:vAlign w:val="center"/>
          </w:tcPr>
          <w:p w14:paraId="41E373D1">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1146" w:type="dxa"/>
            <w:vAlign w:val="center"/>
          </w:tcPr>
          <w:p w14:paraId="5C3BBA78">
            <w:pPr>
              <w:ind w:firstLine="360"/>
              <w:jc w:val="both"/>
              <w:rPr>
                <w:rFonts w:ascii="Times New Roman" w:hAnsi="Times New Roman"/>
                <w:i/>
                <w:color w:val="FF0000"/>
                <w:sz w:val="18"/>
                <w:szCs w:val="18"/>
              </w:rPr>
            </w:pPr>
            <w:r>
              <w:rPr>
                <w:rFonts w:hint="eastAsia" w:ascii="Times New Roman" w:hAnsi="Times New Roman"/>
                <w:iCs/>
                <w:sz w:val="18"/>
                <w:szCs w:val="18"/>
              </w:rPr>
              <w:t>考查</w:t>
            </w:r>
          </w:p>
        </w:tc>
      </w:tr>
      <w:tr w14:paraId="5B8245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vAlign w:val="center"/>
          </w:tcPr>
          <w:p w14:paraId="296CDAA9">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672E2EDB">
            <w:pPr>
              <w:spacing w:line="360" w:lineRule="auto"/>
              <w:jc w:val="both"/>
              <w:rPr>
                <w:rFonts w:ascii="Times New Roman" w:hAnsi="Times New Roman"/>
                <w:b/>
                <w:color w:val="000000" w:themeColor="text1"/>
                <w:sz w:val="18"/>
                <w:szCs w:val="18"/>
                <w14:textFill>
                  <w14:solidFill>
                    <w14:schemeClr w14:val="tx1"/>
                  </w14:solidFill>
                </w14:textFill>
              </w:rPr>
            </w:pPr>
          </w:p>
        </w:tc>
        <w:tc>
          <w:tcPr>
            <w:tcW w:w="3815" w:type="dxa"/>
            <w:vAlign w:val="center"/>
          </w:tcPr>
          <w:p w14:paraId="3518843B">
            <w:pPr>
              <w:rPr>
                <w:rFonts w:hint="eastAsia" w:ascii="Times New Roman" w:hAnsi="Times New Roman" w:eastAsiaTheme="minorEastAsia"/>
                <w:color w:val="000000" w:themeColor="text1"/>
                <w:sz w:val="18"/>
                <w:szCs w:val="18"/>
                <w:lang w:eastAsia="zh-CN"/>
                <w14:textFill>
                  <w14:solidFill>
                    <w14:schemeClr w14:val="tx1"/>
                  </w14:solidFill>
                </w14:textFill>
              </w:rPr>
            </w:pPr>
            <w:r>
              <w:rPr>
                <w:rFonts w:hint="eastAsia"/>
                <w:sz w:val="18"/>
                <w:szCs w:val="18"/>
              </w:rPr>
              <w:t>新闻传播学研究方法</w:t>
            </w:r>
          </w:p>
        </w:tc>
        <w:tc>
          <w:tcPr>
            <w:tcW w:w="1276" w:type="dxa"/>
            <w:vAlign w:val="center"/>
          </w:tcPr>
          <w:p w14:paraId="55739ECB">
            <w:pPr>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FZ0208005</w:t>
            </w:r>
          </w:p>
        </w:tc>
        <w:tc>
          <w:tcPr>
            <w:tcW w:w="779" w:type="dxa"/>
            <w:vAlign w:val="center"/>
          </w:tcPr>
          <w:p w14:paraId="56993AC8">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w:t>
            </w:r>
          </w:p>
        </w:tc>
        <w:tc>
          <w:tcPr>
            <w:tcW w:w="709" w:type="dxa"/>
            <w:vAlign w:val="center"/>
          </w:tcPr>
          <w:p w14:paraId="4F70D736">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1146" w:type="dxa"/>
            <w:vAlign w:val="center"/>
          </w:tcPr>
          <w:p w14:paraId="1DA41C45">
            <w:pPr>
              <w:ind w:firstLine="360"/>
              <w:jc w:val="both"/>
              <w:rPr>
                <w:rFonts w:ascii="Times New Roman" w:hAnsi="Times New Roman"/>
                <w:i/>
                <w:color w:val="FF0000"/>
                <w:sz w:val="18"/>
                <w:szCs w:val="18"/>
              </w:rPr>
            </w:pPr>
            <w:r>
              <w:rPr>
                <w:rFonts w:hint="eastAsia" w:ascii="Times New Roman" w:hAnsi="Times New Roman"/>
                <w:iCs/>
                <w:sz w:val="18"/>
                <w:szCs w:val="18"/>
              </w:rPr>
              <w:t>考查</w:t>
            </w:r>
          </w:p>
        </w:tc>
      </w:tr>
      <w:tr w14:paraId="0A31C7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vAlign w:val="center"/>
          </w:tcPr>
          <w:p w14:paraId="2A216808">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restart"/>
            <w:vAlign w:val="center"/>
          </w:tcPr>
          <w:p w14:paraId="7CAEFBCD">
            <w:pPr>
              <w:jc w:val="center"/>
              <w:rPr>
                <w:rFonts w:ascii="Times New Roman" w:hAnsi="Times New Roman" w:eastAsia="宋体" w:cs="Times New Roman"/>
                <w:b/>
                <w:color w:val="000000" w:themeColor="text1"/>
                <w:sz w:val="18"/>
                <w:szCs w:val="18"/>
                <w14:textFill>
                  <w14:solidFill>
                    <w14:schemeClr w14:val="tx1"/>
                  </w14:solidFill>
                </w14:textFill>
              </w:rPr>
            </w:pPr>
            <w:r>
              <w:rPr>
                <w:rFonts w:ascii="Times New Roman" w:hAnsi="Times New Roman" w:eastAsia="宋体" w:cs="Times New Roman"/>
                <w:b/>
                <w:color w:val="000000" w:themeColor="text1"/>
                <w:sz w:val="18"/>
                <w:szCs w:val="18"/>
                <w14:textFill>
                  <w14:solidFill>
                    <w14:schemeClr w14:val="tx1"/>
                  </w14:solidFill>
                </w14:textFill>
              </w:rPr>
              <w:t>专业必修课</w:t>
            </w:r>
          </w:p>
          <w:p w14:paraId="1FB84C4B">
            <w:pPr>
              <w:jc w:val="center"/>
              <w:rPr>
                <w:rFonts w:ascii="Times New Roman" w:hAnsi="Times New Roman"/>
                <w:b/>
                <w:color w:val="000000" w:themeColor="text1"/>
                <w:sz w:val="18"/>
                <w:szCs w:val="18"/>
                <w14:textFill>
                  <w14:solidFill>
                    <w14:schemeClr w14:val="tx1"/>
                  </w14:solidFill>
                </w14:textFill>
              </w:rPr>
            </w:pPr>
            <w:r>
              <w:rPr>
                <w:rFonts w:hint="eastAsia" w:ascii="Times New Roman" w:hAnsi="Times New Roman" w:eastAsia="宋体" w:cs="Times New Roman"/>
                <w:b/>
                <w:color w:val="000000" w:themeColor="text1"/>
                <w:sz w:val="18"/>
                <w:szCs w:val="18"/>
                <w:lang w:eastAsia="zh-CN"/>
                <w14:textFill>
                  <w14:solidFill>
                    <w14:schemeClr w14:val="tx1"/>
                  </w14:solidFill>
                </w14:textFill>
              </w:rPr>
              <w:t>（</w:t>
            </w:r>
            <w:r>
              <w:rPr>
                <w:rFonts w:hint="eastAsia" w:ascii="Times New Roman" w:hAnsi="Times New Roman" w:eastAsia="宋体" w:cs="Times New Roman"/>
                <w:b/>
                <w:color w:val="000000" w:themeColor="text1"/>
                <w:sz w:val="18"/>
                <w:szCs w:val="18"/>
                <w:lang w:val="en-US" w:eastAsia="zh-CN"/>
                <w14:textFill>
                  <w14:solidFill>
                    <w14:schemeClr w14:val="tx1"/>
                  </w14:solidFill>
                </w14:textFill>
              </w:rPr>
              <w:t>8学分</w:t>
            </w:r>
            <w:r>
              <w:rPr>
                <w:rFonts w:hint="eastAsia" w:ascii="Times New Roman" w:hAnsi="Times New Roman" w:eastAsia="宋体" w:cs="Times New Roman"/>
                <w:b/>
                <w:color w:val="000000" w:themeColor="text1"/>
                <w:sz w:val="18"/>
                <w:szCs w:val="18"/>
                <w:lang w:eastAsia="zh-CN"/>
                <w14:textFill>
                  <w14:solidFill>
                    <w14:schemeClr w14:val="tx1"/>
                  </w14:solidFill>
                </w14:textFill>
              </w:rPr>
              <w:t>）</w:t>
            </w:r>
          </w:p>
        </w:tc>
        <w:tc>
          <w:tcPr>
            <w:tcW w:w="3815" w:type="dxa"/>
            <w:vAlign w:val="center"/>
          </w:tcPr>
          <w:p w14:paraId="7DE6FBF2">
            <w:pPr>
              <w:rPr>
                <w:rFonts w:hint="eastAsia" w:ascii="Times New Roman" w:hAnsi="Times New Roman" w:eastAsiaTheme="minorEastAsia"/>
                <w:color w:val="000000" w:themeColor="text1"/>
                <w:sz w:val="18"/>
                <w:szCs w:val="18"/>
                <w:lang w:eastAsia="zh-CN"/>
                <w14:textFill>
                  <w14:solidFill>
                    <w14:schemeClr w14:val="tx1"/>
                  </w14:solidFill>
                </w14:textFill>
              </w:rPr>
            </w:pPr>
            <w:r>
              <w:rPr>
                <w:rFonts w:hint="eastAsia"/>
                <w:sz w:val="18"/>
                <w:szCs w:val="18"/>
              </w:rPr>
              <w:t>新媒体研究</w:t>
            </w:r>
          </w:p>
        </w:tc>
        <w:tc>
          <w:tcPr>
            <w:tcW w:w="1276" w:type="dxa"/>
            <w:vAlign w:val="center"/>
          </w:tcPr>
          <w:p w14:paraId="044DA192">
            <w:pPr>
              <w:rPr>
                <w:rFonts w:hint="default"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FZ02080</w:t>
            </w:r>
            <w:r>
              <w:rPr>
                <w:rFonts w:hint="eastAsia" w:ascii="Times New Roman" w:hAnsi="Times New Roman"/>
                <w:color w:val="000000" w:themeColor="text1"/>
                <w:sz w:val="18"/>
                <w:szCs w:val="18"/>
                <w:lang w:val="en-US" w:eastAsia="zh-CN"/>
                <w14:textFill>
                  <w14:solidFill>
                    <w14:schemeClr w14:val="tx1"/>
                  </w14:solidFill>
                </w14:textFill>
              </w:rPr>
              <w:t>15</w:t>
            </w:r>
          </w:p>
        </w:tc>
        <w:tc>
          <w:tcPr>
            <w:tcW w:w="779" w:type="dxa"/>
            <w:vAlign w:val="center"/>
          </w:tcPr>
          <w:p w14:paraId="3CF74482">
            <w:pPr>
              <w:jc w:val="center"/>
              <w:rPr>
                <w:rFonts w:hint="eastAsia" w:ascii="Times New Roman" w:hAnsi="Times New Roman"/>
                <w:color w:val="000000" w:themeColor="text1"/>
                <w:sz w:val="18"/>
                <w:szCs w:val="18"/>
                <w:lang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709" w:type="dxa"/>
            <w:vAlign w:val="center"/>
          </w:tcPr>
          <w:p w14:paraId="231B5576">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1146" w:type="dxa"/>
            <w:vAlign w:val="center"/>
          </w:tcPr>
          <w:p w14:paraId="728D734A">
            <w:pPr>
              <w:ind w:firstLine="360"/>
              <w:jc w:val="both"/>
              <w:rPr>
                <w:rFonts w:ascii="Times New Roman" w:hAnsi="Times New Roman"/>
                <w:i/>
                <w:color w:val="FF0000"/>
                <w:sz w:val="18"/>
                <w:szCs w:val="18"/>
              </w:rPr>
            </w:pPr>
            <w:r>
              <w:rPr>
                <w:rFonts w:hint="eastAsia" w:ascii="Times New Roman" w:hAnsi="Times New Roman"/>
                <w:iCs/>
                <w:sz w:val="18"/>
                <w:szCs w:val="18"/>
              </w:rPr>
              <w:t>考查</w:t>
            </w:r>
          </w:p>
        </w:tc>
      </w:tr>
      <w:tr w14:paraId="6D8945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vAlign w:val="center"/>
          </w:tcPr>
          <w:p w14:paraId="5E4926CC">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5A4B0A4E">
            <w:pPr>
              <w:spacing w:line="360" w:lineRule="auto"/>
              <w:rPr>
                <w:rFonts w:ascii="Times New Roman" w:hAnsi="Times New Roman"/>
                <w:b/>
                <w:color w:val="000000" w:themeColor="text1"/>
                <w:sz w:val="18"/>
                <w:szCs w:val="18"/>
                <w14:textFill>
                  <w14:solidFill>
                    <w14:schemeClr w14:val="tx1"/>
                  </w14:solidFill>
                </w14:textFill>
              </w:rPr>
            </w:pPr>
          </w:p>
        </w:tc>
        <w:tc>
          <w:tcPr>
            <w:tcW w:w="3815" w:type="dxa"/>
            <w:vAlign w:val="center"/>
          </w:tcPr>
          <w:p w14:paraId="7B345170">
            <w:pPr>
              <w:rPr>
                <w:rFonts w:hint="eastAsia" w:ascii="Times New Roman" w:hAnsi="Times New Roman" w:eastAsiaTheme="minorEastAsia"/>
                <w:color w:val="000000" w:themeColor="text1"/>
                <w:sz w:val="18"/>
                <w:szCs w:val="18"/>
                <w:lang w:eastAsia="zh-CN"/>
                <w14:textFill>
                  <w14:solidFill>
                    <w14:schemeClr w14:val="tx1"/>
                  </w14:solidFill>
                </w14:textFill>
              </w:rPr>
            </w:pPr>
            <w:r>
              <w:rPr>
                <w:rFonts w:hint="eastAsia"/>
                <w:sz w:val="18"/>
                <w:szCs w:val="18"/>
              </w:rPr>
              <w:t>媒介经营与管理</w:t>
            </w:r>
          </w:p>
        </w:tc>
        <w:tc>
          <w:tcPr>
            <w:tcW w:w="1276" w:type="dxa"/>
            <w:vAlign w:val="center"/>
          </w:tcPr>
          <w:p w14:paraId="53564557">
            <w:pPr>
              <w:rPr>
                <w:rFonts w:hint="default"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FZ02080</w:t>
            </w:r>
            <w:r>
              <w:rPr>
                <w:rFonts w:hint="eastAsia" w:ascii="Times New Roman" w:hAnsi="Times New Roman"/>
                <w:color w:val="000000" w:themeColor="text1"/>
                <w:sz w:val="18"/>
                <w:szCs w:val="18"/>
                <w:lang w:val="en-US" w:eastAsia="zh-CN"/>
                <w14:textFill>
                  <w14:solidFill>
                    <w14:schemeClr w14:val="tx1"/>
                  </w14:solidFill>
                </w14:textFill>
              </w:rPr>
              <w:t>12</w:t>
            </w:r>
          </w:p>
        </w:tc>
        <w:tc>
          <w:tcPr>
            <w:tcW w:w="779" w:type="dxa"/>
            <w:vAlign w:val="center"/>
          </w:tcPr>
          <w:p w14:paraId="772E1A1D">
            <w:pPr>
              <w:jc w:val="center"/>
              <w:rPr>
                <w:rFonts w:hint="default" w:ascii="Times New Roman" w:hAnsi="Times New Roman"/>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709" w:type="dxa"/>
            <w:vAlign w:val="center"/>
          </w:tcPr>
          <w:p w14:paraId="3CC592B2">
            <w:pPr>
              <w:jc w:val="center"/>
              <w:rPr>
                <w:rFonts w:hint="eastAsia" w:ascii="Times New Roman" w:hAnsi="Times New Roman"/>
                <w:color w:val="000000" w:themeColor="text1"/>
                <w:sz w:val="18"/>
                <w:szCs w:val="18"/>
                <w:lang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1146" w:type="dxa"/>
            <w:vAlign w:val="center"/>
          </w:tcPr>
          <w:p w14:paraId="56289433">
            <w:pPr>
              <w:ind w:firstLine="360"/>
              <w:jc w:val="both"/>
              <w:rPr>
                <w:rFonts w:ascii="Times New Roman" w:hAnsi="Times New Roman"/>
                <w:i/>
                <w:color w:val="FF0000"/>
                <w:sz w:val="18"/>
                <w:szCs w:val="18"/>
              </w:rPr>
            </w:pPr>
            <w:r>
              <w:rPr>
                <w:rFonts w:hint="eastAsia" w:ascii="Times New Roman" w:hAnsi="Times New Roman"/>
                <w:iCs/>
                <w:sz w:val="18"/>
                <w:szCs w:val="18"/>
              </w:rPr>
              <w:t>考查</w:t>
            </w:r>
          </w:p>
        </w:tc>
      </w:tr>
      <w:tr w14:paraId="0CE301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51" w:type="dxa"/>
            <w:vMerge w:val="continue"/>
            <w:vAlign w:val="center"/>
          </w:tcPr>
          <w:p w14:paraId="2F3764E7">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4E56DC6B">
            <w:pPr>
              <w:spacing w:line="360" w:lineRule="auto"/>
              <w:ind w:firstLine="361" w:firstLineChars="0"/>
              <w:jc w:val="center"/>
              <w:rPr>
                <w:rFonts w:ascii="Times New Roman" w:hAnsi="Times New Roman"/>
                <w:b/>
                <w:color w:val="000000" w:themeColor="text1"/>
                <w:sz w:val="18"/>
                <w:szCs w:val="18"/>
                <w14:textFill>
                  <w14:solidFill>
                    <w14:schemeClr w14:val="tx1"/>
                  </w14:solidFill>
                </w14:textFill>
              </w:rPr>
            </w:pPr>
          </w:p>
        </w:tc>
        <w:tc>
          <w:tcPr>
            <w:tcW w:w="3815" w:type="dxa"/>
            <w:vAlign w:val="center"/>
          </w:tcPr>
          <w:p w14:paraId="3E6B0C4B">
            <w:pPr>
              <w:rPr>
                <w:rFonts w:hint="eastAsia" w:ascii="Times New Roman" w:hAnsi="Times New Roman" w:eastAsiaTheme="minorEastAsia"/>
                <w:color w:val="000000" w:themeColor="text1"/>
                <w:sz w:val="18"/>
                <w:szCs w:val="18"/>
                <w:lang w:eastAsia="zh-CN"/>
                <w14:textFill>
                  <w14:solidFill>
                    <w14:schemeClr w14:val="tx1"/>
                  </w14:solidFill>
                </w14:textFill>
              </w:rPr>
            </w:pPr>
            <w:r>
              <w:rPr>
                <w:rFonts w:hint="eastAsia"/>
                <w:sz w:val="18"/>
                <w:szCs w:val="18"/>
              </w:rPr>
              <w:t>新闻传播政策、法律与伦理</w:t>
            </w:r>
          </w:p>
        </w:tc>
        <w:tc>
          <w:tcPr>
            <w:tcW w:w="1276" w:type="dxa"/>
            <w:vAlign w:val="center"/>
          </w:tcPr>
          <w:p w14:paraId="7F4B4463">
            <w:pPr>
              <w:rPr>
                <w:rFonts w:hint="default"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FZ02080</w:t>
            </w:r>
            <w:r>
              <w:rPr>
                <w:rFonts w:hint="eastAsia" w:ascii="Times New Roman" w:hAnsi="Times New Roman"/>
                <w:color w:val="000000" w:themeColor="text1"/>
                <w:sz w:val="18"/>
                <w:szCs w:val="18"/>
                <w:lang w:val="en-US" w:eastAsia="zh-CN"/>
                <w14:textFill>
                  <w14:solidFill>
                    <w14:schemeClr w14:val="tx1"/>
                  </w14:solidFill>
                </w14:textFill>
              </w:rPr>
              <w:t>13</w:t>
            </w:r>
          </w:p>
        </w:tc>
        <w:tc>
          <w:tcPr>
            <w:tcW w:w="779" w:type="dxa"/>
            <w:vAlign w:val="center"/>
          </w:tcPr>
          <w:p w14:paraId="611269DF">
            <w:pPr>
              <w:jc w:val="center"/>
              <w:rPr>
                <w:rFonts w:hint="eastAsia" w:ascii="Times New Roman" w:hAnsi="Times New Roman"/>
                <w:color w:val="000000" w:themeColor="text1"/>
                <w:sz w:val="18"/>
                <w:szCs w:val="18"/>
                <w:lang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709" w:type="dxa"/>
            <w:vAlign w:val="center"/>
          </w:tcPr>
          <w:p w14:paraId="5A2CD552">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1146" w:type="dxa"/>
            <w:vAlign w:val="center"/>
          </w:tcPr>
          <w:p w14:paraId="03A28459">
            <w:pPr>
              <w:ind w:firstLine="360"/>
              <w:jc w:val="both"/>
              <w:rPr>
                <w:rFonts w:ascii="Times New Roman" w:hAnsi="Times New Roman"/>
                <w:i/>
                <w:color w:val="FF0000"/>
                <w:sz w:val="18"/>
                <w:szCs w:val="18"/>
              </w:rPr>
            </w:pPr>
            <w:r>
              <w:rPr>
                <w:rFonts w:hint="eastAsia" w:ascii="Times New Roman" w:hAnsi="Times New Roman"/>
                <w:iCs/>
                <w:sz w:val="18"/>
                <w:szCs w:val="18"/>
              </w:rPr>
              <w:t>考查</w:t>
            </w:r>
          </w:p>
        </w:tc>
      </w:tr>
      <w:tr w14:paraId="205254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3" w:hRule="atLeast"/>
          <w:jc w:val="center"/>
        </w:trPr>
        <w:tc>
          <w:tcPr>
            <w:tcW w:w="651" w:type="dxa"/>
            <w:vMerge w:val="continue"/>
            <w:vAlign w:val="center"/>
          </w:tcPr>
          <w:p w14:paraId="4BCC773E">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50B59A9D">
            <w:pPr>
              <w:spacing w:line="360" w:lineRule="auto"/>
              <w:ind w:firstLine="361" w:firstLineChars="0"/>
              <w:jc w:val="center"/>
              <w:rPr>
                <w:rFonts w:ascii="Times New Roman" w:hAnsi="Times New Roman"/>
                <w:b/>
                <w:color w:val="000000" w:themeColor="text1"/>
                <w:sz w:val="18"/>
                <w:szCs w:val="18"/>
                <w14:textFill>
                  <w14:solidFill>
                    <w14:schemeClr w14:val="tx1"/>
                  </w14:solidFill>
                </w14:textFill>
              </w:rPr>
            </w:pPr>
          </w:p>
        </w:tc>
        <w:tc>
          <w:tcPr>
            <w:tcW w:w="3815" w:type="dxa"/>
            <w:vAlign w:val="center"/>
          </w:tcPr>
          <w:p w14:paraId="32FE2031">
            <w:pPr>
              <w:tabs>
                <w:tab w:val="left" w:pos="2339"/>
              </w:tabs>
              <w:rPr>
                <w:rFonts w:hint="eastAsia" w:ascii="Times New Roman" w:hAnsi="Times New Roman" w:eastAsiaTheme="minorEastAsia"/>
                <w:color w:val="000000" w:themeColor="text1"/>
                <w:sz w:val="18"/>
                <w:szCs w:val="18"/>
                <w:lang w:eastAsia="zh-CN"/>
                <w14:textFill>
                  <w14:solidFill>
                    <w14:schemeClr w14:val="tx1"/>
                  </w14:solidFill>
                </w14:textFill>
              </w:rPr>
            </w:pPr>
            <w:r>
              <w:rPr>
                <w:rFonts w:hint="eastAsia"/>
                <w:sz w:val="18"/>
                <w:szCs w:val="18"/>
              </w:rPr>
              <w:t>马克思主义新闻学</w:t>
            </w:r>
            <w:r>
              <w:rPr>
                <w:rFonts w:hint="eastAsia"/>
                <w:sz w:val="18"/>
                <w:szCs w:val="18"/>
                <w:lang w:eastAsia="zh-CN"/>
              </w:rPr>
              <w:tab/>
            </w:r>
          </w:p>
        </w:tc>
        <w:tc>
          <w:tcPr>
            <w:tcW w:w="1276" w:type="dxa"/>
            <w:vAlign w:val="center"/>
          </w:tcPr>
          <w:p w14:paraId="45FED281">
            <w:pPr>
              <w:rPr>
                <w:rFonts w:hint="default"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FZ02080</w:t>
            </w:r>
            <w:r>
              <w:rPr>
                <w:rFonts w:hint="eastAsia" w:ascii="Times New Roman" w:hAnsi="Times New Roman"/>
                <w:color w:val="000000" w:themeColor="text1"/>
                <w:sz w:val="18"/>
                <w:szCs w:val="18"/>
                <w:lang w:val="en-US" w:eastAsia="zh-CN"/>
                <w14:textFill>
                  <w14:solidFill>
                    <w14:schemeClr w14:val="tx1"/>
                  </w14:solidFill>
                </w14:textFill>
              </w:rPr>
              <w:t>14</w:t>
            </w:r>
          </w:p>
        </w:tc>
        <w:tc>
          <w:tcPr>
            <w:tcW w:w="779" w:type="dxa"/>
            <w:vAlign w:val="center"/>
          </w:tcPr>
          <w:p w14:paraId="0BECDED4">
            <w:pPr>
              <w:jc w:val="center"/>
              <w:rPr>
                <w:rFonts w:hint="eastAsia" w:ascii="Times New Roman" w:hAnsi="Times New Roman"/>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709" w:type="dxa"/>
            <w:vAlign w:val="center"/>
          </w:tcPr>
          <w:p w14:paraId="124BDAC8">
            <w:pPr>
              <w:jc w:val="center"/>
              <w:rPr>
                <w:rFonts w:hint="eastAsia" w:ascii="Times New Roman" w:hAnsi="Times New Roman"/>
                <w:color w:val="000000" w:themeColor="text1"/>
                <w:sz w:val="18"/>
                <w:szCs w:val="18"/>
                <w:lang w:eastAsia="zh-CN"/>
                <w14:textFill>
                  <w14:solidFill>
                    <w14:schemeClr w14:val="tx1"/>
                  </w14:solidFill>
                </w14:textFill>
              </w:rPr>
            </w:pPr>
            <w:r>
              <w:rPr>
                <w:rFonts w:hint="eastAsia" w:ascii="Times New Roman" w:hAnsi="Times New Roman"/>
                <w:color w:val="000000" w:themeColor="text1"/>
                <w:sz w:val="18"/>
                <w:szCs w:val="18"/>
                <w:lang w:val="en-US" w:eastAsia="zh-CN"/>
                <w14:textFill>
                  <w14:solidFill>
                    <w14:schemeClr w14:val="tx1"/>
                  </w14:solidFill>
                </w14:textFill>
              </w:rPr>
              <w:t>2</w:t>
            </w:r>
          </w:p>
        </w:tc>
        <w:tc>
          <w:tcPr>
            <w:tcW w:w="1146" w:type="dxa"/>
            <w:vAlign w:val="center"/>
          </w:tcPr>
          <w:p w14:paraId="070AC62C">
            <w:pPr>
              <w:ind w:firstLine="360"/>
              <w:jc w:val="both"/>
              <w:rPr>
                <w:rFonts w:ascii="Times New Roman" w:hAnsi="Times New Roman"/>
                <w:i/>
                <w:color w:val="FF0000"/>
                <w:sz w:val="18"/>
                <w:szCs w:val="18"/>
              </w:rPr>
            </w:pPr>
            <w:r>
              <w:rPr>
                <w:rFonts w:hint="eastAsia" w:ascii="Times New Roman" w:hAnsi="Times New Roman"/>
                <w:iCs/>
                <w:sz w:val="18"/>
                <w:szCs w:val="18"/>
              </w:rPr>
              <w:t>考查</w:t>
            </w:r>
          </w:p>
        </w:tc>
      </w:tr>
      <w:tr w14:paraId="325484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651" w:type="dxa"/>
            <w:vMerge w:val="restart"/>
            <w:vAlign w:val="center"/>
          </w:tcPr>
          <w:p w14:paraId="05035E1E">
            <w:pPr>
              <w:spacing w:line="360" w:lineRule="auto"/>
              <w:jc w:val="center"/>
              <w:rPr>
                <w:rFonts w:hint="eastAsia" w:asciiTheme="minorEastAsia" w:hAnsiTheme="minorEastAsia"/>
                <w:b/>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非</w:t>
            </w:r>
          </w:p>
          <w:p w14:paraId="0DAB7736">
            <w:pPr>
              <w:spacing w:line="360" w:lineRule="auto"/>
              <w:jc w:val="center"/>
              <w:rPr>
                <w:rFonts w:hint="eastAsia" w:asciiTheme="minorEastAsia" w:hAnsiTheme="minorEastAsia"/>
                <w:b/>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学</w:t>
            </w:r>
          </w:p>
          <w:p w14:paraId="24C286CE">
            <w:pPr>
              <w:spacing w:line="360" w:lineRule="auto"/>
              <w:jc w:val="center"/>
              <w:rPr>
                <w:rFonts w:hint="eastAsia" w:asciiTheme="minorEastAsia" w:hAnsiTheme="minorEastAsia"/>
                <w:b/>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位</w:t>
            </w:r>
          </w:p>
          <w:p w14:paraId="3162F74C">
            <w:pPr>
              <w:spacing w:line="360" w:lineRule="auto"/>
              <w:jc w:val="center"/>
              <w:rPr>
                <w:rFonts w:hint="eastAsia" w:asciiTheme="minorEastAsia" w:hAnsiTheme="minorEastAsia"/>
                <w:b/>
                <w:color w:val="000000" w:themeColor="text1"/>
                <w:sz w:val="18"/>
                <w:szCs w:val="18"/>
                <w14:textFill>
                  <w14:solidFill>
                    <w14:schemeClr w14:val="tx1"/>
                  </w14:solidFill>
                </w14:textFill>
              </w:rPr>
            </w:pPr>
            <w:r>
              <w:rPr>
                <w:rFonts w:hint="eastAsia" w:asciiTheme="minorEastAsia" w:hAnsiTheme="minorEastAsia"/>
                <w:b/>
                <w:color w:val="000000" w:themeColor="text1"/>
                <w:sz w:val="18"/>
                <w:szCs w:val="18"/>
                <w14:textFill>
                  <w14:solidFill>
                    <w14:schemeClr w14:val="tx1"/>
                  </w14:solidFill>
                </w14:textFill>
              </w:rPr>
              <w:t>课</w:t>
            </w:r>
          </w:p>
          <w:p w14:paraId="68A1602B">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restart"/>
            <w:vAlign w:val="center"/>
          </w:tcPr>
          <w:p w14:paraId="7CFC3343">
            <w:pPr>
              <w:jc w:val="left"/>
              <w:rPr>
                <w:rFonts w:ascii="Times New Roman" w:hAnsi="Times New Roman"/>
                <w:b/>
                <w:color w:val="000000" w:themeColor="text1"/>
                <w:sz w:val="18"/>
                <w:szCs w:val="18"/>
                <w14:textFill>
                  <w14:solidFill>
                    <w14:schemeClr w14:val="tx1"/>
                  </w14:solidFill>
                </w14:textFill>
              </w:rPr>
            </w:pPr>
            <w:r>
              <w:rPr>
                <w:rFonts w:ascii="Times New Roman" w:hAnsi="Times New Roman"/>
                <w:b/>
                <w:color w:val="000000" w:themeColor="text1"/>
                <w:sz w:val="18"/>
                <w:szCs w:val="18"/>
                <w14:textFill>
                  <w14:solidFill>
                    <w14:schemeClr w14:val="tx1"/>
                  </w14:solidFill>
                </w14:textFill>
              </w:rPr>
              <w:t>公共</w:t>
            </w:r>
            <w:r>
              <w:rPr>
                <w:rFonts w:hint="eastAsia" w:ascii="Times New Roman" w:hAnsi="Times New Roman"/>
                <w:b/>
                <w:color w:val="000000" w:themeColor="text1"/>
                <w:sz w:val="18"/>
                <w:szCs w:val="18"/>
                <w14:textFill>
                  <w14:solidFill>
                    <w14:schemeClr w14:val="tx1"/>
                  </w14:solidFill>
                </w14:textFill>
              </w:rPr>
              <w:t>通识</w:t>
            </w:r>
            <w:r>
              <w:rPr>
                <w:rFonts w:ascii="Times New Roman" w:hAnsi="Times New Roman"/>
                <w:b/>
                <w:color w:val="000000" w:themeColor="text1"/>
                <w:sz w:val="18"/>
                <w:szCs w:val="18"/>
                <w14:textFill>
                  <w14:solidFill>
                    <w14:schemeClr w14:val="tx1"/>
                  </w14:solidFill>
                </w14:textFill>
              </w:rPr>
              <w:t>课</w:t>
            </w:r>
          </w:p>
          <w:p w14:paraId="3494947B">
            <w:pPr>
              <w:rPr>
                <w:rFonts w:hint="eastAsia" w:ascii="Times New Roman" w:hAnsi="Times New Roman" w:eastAsiaTheme="minorEastAsia"/>
                <w:b/>
                <w:color w:val="000000" w:themeColor="text1"/>
                <w:sz w:val="18"/>
                <w:szCs w:val="18"/>
                <w:lang w:eastAsia="zh-CN"/>
                <w14:textFill>
                  <w14:solidFill>
                    <w14:schemeClr w14:val="tx1"/>
                  </w14:solidFill>
                </w14:textFill>
              </w:rPr>
            </w:pPr>
            <w:r>
              <w:rPr>
                <w:rFonts w:hint="eastAsia" w:ascii="Times New Roman" w:hAnsi="Times New Roman"/>
                <w:b/>
                <w:color w:val="000000" w:themeColor="text1"/>
                <w:sz w:val="18"/>
                <w:szCs w:val="18"/>
                <w:lang w:eastAsia="zh-CN"/>
                <w14:textFill>
                  <w14:solidFill>
                    <w14:schemeClr w14:val="tx1"/>
                  </w14:solidFill>
                </w14:textFill>
              </w:rPr>
              <w:t>（</w:t>
            </w:r>
            <w:r>
              <w:rPr>
                <w:rFonts w:hint="eastAsia" w:ascii="Times New Roman" w:hAnsi="Times New Roman"/>
                <w:b/>
                <w:color w:val="000000" w:themeColor="text1"/>
                <w:sz w:val="18"/>
                <w:szCs w:val="18"/>
                <w:lang w:val="en-US" w:eastAsia="zh-CN"/>
                <w14:textFill>
                  <w14:solidFill>
                    <w14:schemeClr w14:val="tx1"/>
                  </w14:solidFill>
                </w14:textFill>
              </w:rPr>
              <w:t>2学分</w:t>
            </w:r>
            <w:r>
              <w:rPr>
                <w:rFonts w:hint="eastAsia" w:ascii="Times New Roman" w:hAnsi="Times New Roman"/>
                <w:b/>
                <w:color w:val="000000" w:themeColor="text1"/>
                <w:sz w:val="18"/>
                <w:szCs w:val="18"/>
                <w:lang w:eastAsia="zh-CN"/>
                <w14:textFill>
                  <w14:solidFill>
                    <w14:schemeClr w14:val="tx1"/>
                  </w14:solidFill>
                </w14:textFill>
              </w:rPr>
              <w:t>）</w:t>
            </w:r>
          </w:p>
        </w:tc>
        <w:tc>
          <w:tcPr>
            <w:tcW w:w="3815" w:type="dxa"/>
            <w:vAlign w:val="center"/>
          </w:tcPr>
          <w:p w14:paraId="16458AB9">
            <w:pP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《习近平谈治国理政》研读</w:t>
            </w:r>
          </w:p>
        </w:tc>
        <w:tc>
          <w:tcPr>
            <w:tcW w:w="1276" w:type="dxa"/>
            <w:vAlign w:val="center"/>
          </w:tcPr>
          <w:p w14:paraId="5EA5FBAA">
            <w:pPr>
              <w:rPr>
                <w:rFonts w:hint="eastAsia"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TF020800</w:t>
            </w:r>
            <w:r>
              <w:rPr>
                <w:rFonts w:hint="eastAsia" w:ascii="Times New Roman" w:hAnsi="Times New Roman"/>
                <w:color w:val="000000" w:themeColor="text1"/>
                <w:sz w:val="18"/>
                <w:szCs w:val="18"/>
                <w:lang w:val="en-US" w:eastAsia="zh-CN"/>
                <w14:textFill>
                  <w14:solidFill>
                    <w14:schemeClr w14:val="tx1"/>
                  </w14:solidFill>
                </w14:textFill>
              </w:rPr>
              <w:t>5</w:t>
            </w:r>
          </w:p>
        </w:tc>
        <w:tc>
          <w:tcPr>
            <w:tcW w:w="779" w:type="dxa"/>
            <w:vAlign w:val="center"/>
          </w:tcPr>
          <w:p w14:paraId="4E8AA2A3">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709" w:type="dxa"/>
            <w:vAlign w:val="center"/>
          </w:tcPr>
          <w:p w14:paraId="585E4D83">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1146" w:type="dxa"/>
            <w:vAlign w:val="center"/>
          </w:tcPr>
          <w:p w14:paraId="326DD961">
            <w:pPr>
              <w:jc w:val="both"/>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通修/</w:t>
            </w:r>
            <w:r>
              <w:rPr>
                <w:rFonts w:ascii="Times New Roman" w:hAnsi="Times New Roman"/>
                <w:color w:val="000000" w:themeColor="text1"/>
                <w:sz w:val="18"/>
                <w:szCs w:val="18"/>
                <w14:textFill>
                  <w14:solidFill>
                    <w14:schemeClr w14:val="tx1"/>
                  </w14:solidFill>
                </w14:textFill>
              </w:rPr>
              <w:t>考查</w:t>
            </w:r>
          </w:p>
        </w:tc>
      </w:tr>
      <w:tr w14:paraId="0A5D16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1" w:hRule="atLeast"/>
          <w:jc w:val="center"/>
        </w:trPr>
        <w:tc>
          <w:tcPr>
            <w:tcW w:w="651" w:type="dxa"/>
            <w:vMerge w:val="continue"/>
            <w:vAlign w:val="center"/>
          </w:tcPr>
          <w:p w14:paraId="726FF9E5">
            <w:pPr>
              <w:ind w:firstLine="361"/>
              <w:jc w:val="center"/>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7B455832">
            <w:pPr>
              <w:ind w:firstLine="361"/>
              <w:jc w:val="center"/>
              <w:rPr>
                <w:rFonts w:ascii="Times New Roman" w:hAnsi="Times New Roman"/>
                <w:b/>
                <w:color w:val="000000" w:themeColor="text1"/>
                <w:sz w:val="18"/>
                <w:szCs w:val="18"/>
                <w14:textFill>
                  <w14:solidFill>
                    <w14:schemeClr w14:val="tx1"/>
                  </w14:solidFill>
                </w14:textFill>
              </w:rPr>
            </w:pPr>
          </w:p>
        </w:tc>
        <w:tc>
          <w:tcPr>
            <w:tcW w:w="3815" w:type="dxa"/>
            <w:vAlign w:val="center"/>
          </w:tcPr>
          <w:p w14:paraId="5314FB46">
            <w:pPr>
              <w:rPr>
                <w:rFonts w:ascii="Times New Roman" w:hAnsi="Times New Roman"/>
                <w:color w:val="000000" w:themeColor="text1"/>
                <w:sz w:val="18"/>
                <w:szCs w:val="18"/>
                <w14:textFill>
                  <w14:solidFill>
                    <w14:schemeClr w14:val="tx1"/>
                  </w14:solidFill>
                </w14:textFill>
              </w:rPr>
            </w:pPr>
            <w:bookmarkStart w:id="1" w:name="_GoBack"/>
            <w:r>
              <w:rPr>
                <w:rFonts w:ascii="Times New Roman" w:hAnsi="Times New Roman"/>
                <w:color w:val="000000" w:themeColor="text1"/>
                <w:sz w:val="18"/>
                <w:szCs w:val="18"/>
                <w14:textFill>
                  <w14:solidFill>
                    <w14:schemeClr w14:val="tx1"/>
                  </w14:solidFill>
                </w14:textFill>
              </w:rPr>
              <w:t>马克思主义与社会科学方法论</w:t>
            </w:r>
            <w:bookmarkEnd w:id="1"/>
          </w:p>
        </w:tc>
        <w:tc>
          <w:tcPr>
            <w:tcW w:w="1276" w:type="dxa"/>
            <w:vAlign w:val="center"/>
          </w:tcPr>
          <w:p w14:paraId="286306DF">
            <w:pPr>
              <w:rPr>
                <w:rFonts w:hint="eastAsia" w:ascii="Times New Roman" w:hAnsi="Times New Roman" w:eastAsiaTheme="minorEastAsia"/>
                <w:color w:val="000000" w:themeColor="text1"/>
                <w:sz w:val="18"/>
                <w:szCs w:val="18"/>
                <w:lang w:val="en-US" w:eastAsia="zh-CN"/>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TF020800</w:t>
            </w:r>
            <w:r>
              <w:rPr>
                <w:rFonts w:hint="eastAsia" w:ascii="Times New Roman" w:hAnsi="Times New Roman"/>
                <w:color w:val="000000" w:themeColor="text1"/>
                <w:sz w:val="18"/>
                <w:szCs w:val="18"/>
                <w:lang w:val="en-US" w:eastAsia="zh-CN"/>
                <w14:textFill>
                  <w14:solidFill>
                    <w14:schemeClr w14:val="tx1"/>
                  </w14:solidFill>
                </w14:textFill>
              </w:rPr>
              <w:t>6</w:t>
            </w:r>
          </w:p>
        </w:tc>
        <w:tc>
          <w:tcPr>
            <w:tcW w:w="779" w:type="dxa"/>
            <w:vAlign w:val="center"/>
          </w:tcPr>
          <w:p w14:paraId="35F58BDE">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1</w:t>
            </w:r>
          </w:p>
        </w:tc>
        <w:tc>
          <w:tcPr>
            <w:tcW w:w="709" w:type="dxa"/>
            <w:vAlign w:val="center"/>
          </w:tcPr>
          <w:p w14:paraId="2778A2A3">
            <w:pPr>
              <w:jc w:val="center"/>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1146" w:type="dxa"/>
            <w:vAlign w:val="center"/>
          </w:tcPr>
          <w:p w14:paraId="45335ADF">
            <w:pPr>
              <w:jc w:val="both"/>
              <w:rPr>
                <w:rFonts w:ascii="Times New Roman" w:hAnsi="Times New Roman"/>
                <w:color w:val="000000" w:themeColor="text1"/>
                <w:sz w:val="18"/>
                <w:szCs w:val="18"/>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通修/</w:t>
            </w:r>
            <w:r>
              <w:rPr>
                <w:rFonts w:ascii="Times New Roman" w:hAnsi="Times New Roman"/>
                <w:color w:val="000000" w:themeColor="text1"/>
                <w:sz w:val="18"/>
                <w:szCs w:val="18"/>
                <w14:textFill>
                  <w14:solidFill>
                    <w14:schemeClr w14:val="tx1"/>
                  </w14:solidFill>
                </w14:textFill>
              </w:rPr>
              <w:t>考查</w:t>
            </w:r>
          </w:p>
        </w:tc>
      </w:tr>
      <w:tr w14:paraId="7EA56C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4" w:hRule="atLeast"/>
          <w:jc w:val="center"/>
        </w:trPr>
        <w:tc>
          <w:tcPr>
            <w:tcW w:w="651" w:type="dxa"/>
            <w:vMerge w:val="continue"/>
          </w:tcPr>
          <w:p w14:paraId="31D9A134">
            <w:pPr>
              <w:ind w:firstLine="361"/>
              <w:rPr>
                <w:rFonts w:ascii="Times New Roman" w:hAnsi="Times New Roman"/>
                <w:b/>
                <w:color w:val="000000" w:themeColor="text1"/>
                <w:sz w:val="18"/>
                <w:szCs w:val="18"/>
                <w14:textFill>
                  <w14:solidFill>
                    <w14:schemeClr w14:val="tx1"/>
                  </w14:solidFill>
                </w14:textFill>
              </w:rPr>
            </w:pPr>
          </w:p>
        </w:tc>
        <w:tc>
          <w:tcPr>
            <w:tcW w:w="1146" w:type="dxa"/>
            <w:vMerge w:val="restart"/>
            <w:vAlign w:val="center"/>
          </w:tcPr>
          <w:p w14:paraId="4229FE45">
            <w:pPr>
              <w:rPr>
                <w:rFonts w:hint="eastAsia" w:ascii="Times New Roman" w:hAnsi="Times New Roman"/>
                <w:b/>
                <w:color w:val="000000" w:themeColor="text1"/>
                <w:sz w:val="18"/>
                <w:szCs w:val="18"/>
                <w14:textFill>
                  <w14:solidFill>
                    <w14:schemeClr w14:val="tx1"/>
                  </w14:solidFill>
                </w14:textFill>
              </w:rPr>
            </w:pPr>
            <w:r>
              <w:rPr>
                <w:rFonts w:hint="eastAsia" w:ascii="Times New Roman" w:hAnsi="Times New Roman"/>
                <w:b/>
                <w:color w:val="000000" w:themeColor="text1"/>
                <w:sz w:val="18"/>
                <w:szCs w:val="18"/>
                <w14:textFill>
                  <w14:solidFill>
                    <w14:schemeClr w14:val="tx1"/>
                  </w14:solidFill>
                </w14:textFill>
              </w:rPr>
              <w:t>专业选修课</w:t>
            </w:r>
          </w:p>
          <w:p w14:paraId="4D83A1E8">
            <w:pPr>
              <w:rPr>
                <w:rFonts w:hint="eastAsia" w:ascii="Times New Roman" w:hAnsi="Times New Roman" w:eastAsiaTheme="minorEastAsia"/>
                <w:b/>
                <w:color w:val="000000" w:themeColor="text1"/>
                <w:sz w:val="18"/>
                <w:szCs w:val="18"/>
                <w:lang w:eastAsia="zh-CN"/>
                <w14:textFill>
                  <w14:solidFill>
                    <w14:schemeClr w14:val="tx1"/>
                  </w14:solidFill>
                </w14:textFill>
              </w:rPr>
            </w:pPr>
            <w:r>
              <w:rPr>
                <w:rFonts w:hint="eastAsia" w:ascii="Times New Roman" w:hAnsi="Times New Roman"/>
                <w:b/>
                <w:color w:val="000000" w:themeColor="text1"/>
                <w:sz w:val="18"/>
                <w:szCs w:val="18"/>
                <w:lang w:eastAsia="zh-CN"/>
                <w14:textFill>
                  <w14:solidFill>
                    <w14:schemeClr w14:val="tx1"/>
                  </w14:solidFill>
                </w14:textFill>
              </w:rPr>
              <w:t>（</w:t>
            </w:r>
            <w:r>
              <w:rPr>
                <w:rFonts w:hint="eastAsia" w:ascii="Times New Roman" w:hAnsi="Times New Roman"/>
                <w:b/>
                <w:color w:val="000000" w:themeColor="text1"/>
                <w:sz w:val="18"/>
                <w:szCs w:val="18"/>
                <w:lang w:val="en-US" w:eastAsia="zh-CN"/>
                <w14:textFill>
                  <w14:solidFill>
                    <w14:schemeClr w14:val="tx1"/>
                  </w14:solidFill>
                </w14:textFill>
              </w:rPr>
              <w:t>共19学分，至少选修14学分</w:t>
            </w:r>
            <w:r>
              <w:rPr>
                <w:rFonts w:hint="eastAsia" w:ascii="Times New Roman" w:hAnsi="Times New Roman"/>
                <w:b/>
                <w:color w:val="000000" w:themeColor="text1"/>
                <w:sz w:val="18"/>
                <w:szCs w:val="18"/>
                <w:lang w:eastAsia="zh-CN"/>
                <w14:textFill>
                  <w14:solidFill>
                    <w14:schemeClr w14:val="tx1"/>
                  </w14:solidFill>
                </w14:textFill>
              </w:rPr>
              <w:t>）</w:t>
            </w:r>
          </w:p>
        </w:tc>
        <w:tc>
          <w:tcPr>
            <w:tcW w:w="3815" w:type="dxa"/>
            <w:shd w:val="clear" w:color="auto" w:fill="auto"/>
            <w:vAlign w:val="center"/>
          </w:tcPr>
          <w:p w14:paraId="3F12BAB0">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舆论学研究</w:t>
            </w:r>
          </w:p>
        </w:tc>
        <w:tc>
          <w:tcPr>
            <w:tcW w:w="1276" w:type="dxa"/>
            <w:shd w:val="clear" w:color="auto" w:fill="auto"/>
            <w:vAlign w:val="center"/>
          </w:tcPr>
          <w:p w14:paraId="75526FCF">
            <w:pP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FZ0208112</w:t>
            </w:r>
          </w:p>
        </w:tc>
        <w:tc>
          <w:tcPr>
            <w:tcW w:w="779" w:type="dxa"/>
            <w:shd w:val="clear" w:color="auto" w:fill="auto"/>
            <w:vAlign w:val="center"/>
          </w:tcPr>
          <w:p w14:paraId="505D8B60">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w:t>
            </w:r>
          </w:p>
        </w:tc>
        <w:tc>
          <w:tcPr>
            <w:tcW w:w="709" w:type="dxa"/>
            <w:shd w:val="clear" w:color="auto" w:fill="auto"/>
            <w:vAlign w:val="center"/>
          </w:tcPr>
          <w:p w14:paraId="0BB655ED">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719A39CD">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037295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9" w:hRule="atLeast"/>
          <w:jc w:val="center"/>
        </w:trPr>
        <w:tc>
          <w:tcPr>
            <w:tcW w:w="651" w:type="dxa"/>
            <w:vMerge w:val="continue"/>
          </w:tcPr>
          <w:p w14:paraId="1F5488A8">
            <w:pPr>
              <w:ind w:firstLine="361"/>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0C7314D2">
            <w:pPr>
              <w:spacing w:line="240" w:lineRule="exact"/>
              <w:jc w:val="center"/>
              <w:textAlignment w:val="center"/>
              <w:rPr>
                <w:rFonts w:ascii="Times New Roman" w:hAnsi="Times New Roman" w:cs="宋体"/>
                <w:szCs w:val="21"/>
              </w:rPr>
            </w:pPr>
          </w:p>
        </w:tc>
        <w:tc>
          <w:tcPr>
            <w:tcW w:w="3815" w:type="dxa"/>
            <w:shd w:val="clear" w:color="auto" w:fill="auto"/>
            <w:vAlign w:val="center"/>
          </w:tcPr>
          <w:p w14:paraId="467D7510">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新闻传播经典案例研究</w:t>
            </w:r>
          </w:p>
        </w:tc>
        <w:tc>
          <w:tcPr>
            <w:tcW w:w="1276" w:type="dxa"/>
            <w:shd w:val="clear" w:color="auto" w:fill="auto"/>
            <w:vAlign w:val="center"/>
          </w:tcPr>
          <w:p w14:paraId="03100857">
            <w:pPr>
              <w:rPr>
                <w:rFonts w:hint="default"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FZ0208126</w:t>
            </w:r>
          </w:p>
        </w:tc>
        <w:tc>
          <w:tcPr>
            <w:tcW w:w="779" w:type="dxa"/>
            <w:shd w:val="clear" w:color="auto" w:fill="auto"/>
            <w:vAlign w:val="center"/>
          </w:tcPr>
          <w:p w14:paraId="15338ECC">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709" w:type="dxa"/>
            <w:shd w:val="clear" w:color="auto" w:fill="auto"/>
            <w:vAlign w:val="center"/>
          </w:tcPr>
          <w:p w14:paraId="034DDF41">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2C9CFAED">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0B56C4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51" w:type="dxa"/>
            <w:vMerge w:val="continue"/>
          </w:tcPr>
          <w:p w14:paraId="31C15677">
            <w:pPr>
              <w:ind w:firstLine="361"/>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71871F0E">
            <w:pPr>
              <w:spacing w:line="240" w:lineRule="exact"/>
              <w:jc w:val="center"/>
              <w:textAlignment w:val="center"/>
              <w:rPr>
                <w:rFonts w:ascii="Times New Roman" w:hAnsi="Times New Roman" w:cs="宋体"/>
                <w:szCs w:val="21"/>
              </w:rPr>
            </w:pPr>
          </w:p>
        </w:tc>
        <w:tc>
          <w:tcPr>
            <w:tcW w:w="3815" w:type="dxa"/>
            <w:shd w:val="clear" w:color="auto" w:fill="auto"/>
            <w:vAlign w:val="center"/>
          </w:tcPr>
          <w:p w14:paraId="5A29E66B">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数字广告与创意</w:t>
            </w:r>
          </w:p>
        </w:tc>
        <w:tc>
          <w:tcPr>
            <w:tcW w:w="1276" w:type="dxa"/>
            <w:shd w:val="clear" w:color="auto" w:fill="auto"/>
            <w:vAlign w:val="center"/>
          </w:tcPr>
          <w:p w14:paraId="0EF2E78C">
            <w:pP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FZ0208119</w:t>
            </w:r>
          </w:p>
        </w:tc>
        <w:tc>
          <w:tcPr>
            <w:tcW w:w="779" w:type="dxa"/>
            <w:shd w:val="clear" w:color="auto" w:fill="auto"/>
            <w:vAlign w:val="center"/>
          </w:tcPr>
          <w:p w14:paraId="39935D89">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709" w:type="dxa"/>
            <w:shd w:val="clear" w:color="auto" w:fill="auto"/>
            <w:vAlign w:val="center"/>
          </w:tcPr>
          <w:p w14:paraId="52CF58BD">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3D862F4D">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6B3CC8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4872AF1B">
            <w:pPr>
              <w:ind w:firstLine="361"/>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77C888E2">
            <w:pPr>
              <w:spacing w:line="240" w:lineRule="exact"/>
              <w:jc w:val="center"/>
              <w:textAlignment w:val="center"/>
              <w:rPr>
                <w:rFonts w:ascii="Times New Roman" w:hAnsi="Times New Roman" w:cs="宋体"/>
                <w:szCs w:val="21"/>
              </w:rPr>
            </w:pPr>
          </w:p>
        </w:tc>
        <w:tc>
          <w:tcPr>
            <w:tcW w:w="3815" w:type="dxa"/>
            <w:shd w:val="clear" w:color="auto" w:fill="auto"/>
            <w:vAlign w:val="center"/>
          </w:tcPr>
          <w:p w14:paraId="40DFF7F8">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高级新闻写作</w:t>
            </w:r>
          </w:p>
        </w:tc>
        <w:tc>
          <w:tcPr>
            <w:tcW w:w="1276" w:type="dxa"/>
            <w:shd w:val="clear" w:color="auto" w:fill="auto"/>
            <w:vAlign w:val="center"/>
          </w:tcPr>
          <w:p w14:paraId="2726D96B">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FZ020812</w:t>
            </w:r>
            <w:r>
              <w:rPr>
                <w:rFonts w:hint="eastAsia" w:ascii="Times New Roman" w:hAnsi="Times New Roman"/>
                <w:color w:val="000000" w:themeColor="text1"/>
                <w:sz w:val="18"/>
                <w:szCs w:val="18"/>
                <w:lang w:val="en-US" w:eastAsia="zh-CN"/>
                <w14:textFill>
                  <w14:solidFill>
                    <w14:schemeClr w14:val="tx1"/>
                  </w14:solidFill>
                </w14:textFill>
              </w:rPr>
              <w:t>7</w:t>
            </w:r>
          </w:p>
        </w:tc>
        <w:tc>
          <w:tcPr>
            <w:tcW w:w="779" w:type="dxa"/>
            <w:shd w:val="clear" w:color="auto" w:fill="auto"/>
            <w:vAlign w:val="center"/>
          </w:tcPr>
          <w:p w14:paraId="1BEFD386">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w:t>
            </w:r>
          </w:p>
        </w:tc>
        <w:tc>
          <w:tcPr>
            <w:tcW w:w="709" w:type="dxa"/>
            <w:shd w:val="clear" w:color="auto" w:fill="auto"/>
            <w:vAlign w:val="center"/>
          </w:tcPr>
          <w:p w14:paraId="03704DEA">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575D4BF2">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7DB48A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23DD3BC2">
            <w:pPr>
              <w:ind w:firstLine="361"/>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53D7DBAD">
            <w:pPr>
              <w:spacing w:line="240" w:lineRule="exact"/>
              <w:jc w:val="center"/>
              <w:textAlignment w:val="center"/>
              <w:rPr>
                <w:rFonts w:ascii="Times New Roman" w:hAnsi="Times New Roman" w:cs="宋体"/>
                <w:szCs w:val="21"/>
              </w:rPr>
            </w:pPr>
          </w:p>
        </w:tc>
        <w:tc>
          <w:tcPr>
            <w:tcW w:w="3815" w:type="dxa"/>
            <w:shd w:val="clear" w:color="auto" w:fill="auto"/>
            <w:vAlign w:val="center"/>
          </w:tcPr>
          <w:p w14:paraId="431580CA">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大数据与传播</w:t>
            </w:r>
          </w:p>
        </w:tc>
        <w:tc>
          <w:tcPr>
            <w:tcW w:w="1276" w:type="dxa"/>
            <w:shd w:val="clear" w:color="auto" w:fill="auto"/>
            <w:vAlign w:val="center"/>
          </w:tcPr>
          <w:p w14:paraId="01B02264">
            <w:pP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FZ0208122</w:t>
            </w:r>
          </w:p>
        </w:tc>
        <w:tc>
          <w:tcPr>
            <w:tcW w:w="779" w:type="dxa"/>
            <w:shd w:val="clear" w:color="auto" w:fill="auto"/>
            <w:vAlign w:val="center"/>
          </w:tcPr>
          <w:p w14:paraId="199E6E89">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3</w:t>
            </w:r>
          </w:p>
        </w:tc>
        <w:tc>
          <w:tcPr>
            <w:tcW w:w="709" w:type="dxa"/>
            <w:shd w:val="clear" w:color="auto" w:fill="auto"/>
            <w:vAlign w:val="center"/>
          </w:tcPr>
          <w:p w14:paraId="57EE3CDD">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5BA7879A">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6F1AFD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40E3FCC7">
            <w:pPr>
              <w:ind w:firstLine="361"/>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395CEB47">
            <w:pPr>
              <w:spacing w:line="240" w:lineRule="exact"/>
              <w:ind w:firstLine="482"/>
              <w:jc w:val="center"/>
              <w:textAlignment w:val="center"/>
              <w:rPr>
                <w:rFonts w:ascii="Times New Roman" w:hAnsi="Times New Roman" w:cs="宋体"/>
                <w:b/>
                <w:szCs w:val="21"/>
              </w:rPr>
            </w:pPr>
          </w:p>
        </w:tc>
        <w:tc>
          <w:tcPr>
            <w:tcW w:w="3815" w:type="dxa"/>
            <w:shd w:val="clear" w:color="auto" w:fill="auto"/>
            <w:vAlign w:val="top"/>
          </w:tcPr>
          <w:p w14:paraId="6D1E508F">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融媒体研究</w:t>
            </w:r>
          </w:p>
        </w:tc>
        <w:tc>
          <w:tcPr>
            <w:tcW w:w="1276" w:type="dxa"/>
            <w:shd w:val="clear" w:color="auto" w:fill="auto"/>
            <w:vAlign w:val="top"/>
          </w:tcPr>
          <w:p w14:paraId="1426CAEE">
            <w:pP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FZ0208124</w:t>
            </w:r>
          </w:p>
        </w:tc>
        <w:tc>
          <w:tcPr>
            <w:tcW w:w="779" w:type="dxa"/>
            <w:shd w:val="clear" w:color="auto" w:fill="auto"/>
            <w:vAlign w:val="top"/>
          </w:tcPr>
          <w:p w14:paraId="1C1FBE84">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ascii="Times New Roman" w:hAnsi="Times New Roman"/>
                <w:color w:val="000000" w:themeColor="text1"/>
                <w:sz w:val="18"/>
                <w:szCs w:val="18"/>
                <w14:textFill>
                  <w14:solidFill>
                    <w14:schemeClr w14:val="tx1"/>
                  </w14:solidFill>
                </w14:textFill>
              </w:rPr>
              <w:t>2</w:t>
            </w:r>
          </w:p>
        </w:tc>
        <w:tc>
          <w:tcPr>
            <w:tcW w:w="709" w:type="dxa"/>
            <w:shd w:val="clear" w:color="auto" w:fill="auto"/>
            <w:vAlign w:val="top"/>
          </w:tcPr>
          <w:p w14:paraId="44289A8A">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4E675A43">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6FF9D1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4AF905B3">
            <w:pPr>
              <w:ind w:firstLine="361"/>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7ACBCEE6">
            <w:pPr>
              <w:spacing w:line="240" w:lineRule="exact"/>
              <w:jc w:val="center"/>
              <w:textAlignment w:val="center"/>
              <w:rPr>
                <w:rFonts w:ascii="Times New Roman" w:hAnsi="Times New Roman" w:cs="宋体"/>
                <w:szCs w:val="21"/>
              </w:rPr>
            </w:pPr>
          </w:p>
        </w:tc>
        <w:tc>
          <w:tcPr>
            <w:tcW w:w="3815" w:type="dxa"/>
            <w:shd w:val="clear" w:color="auto" w:fill="auto"/>
            <w:vAlign w:val="center"/>
          </w:tcPr>
          <w:p w14:paraId="2DC9DC01">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新闻评论研究</w:t>
            </w:r>
          </w:p>
        </w:tc>
        <w:tc>
          <w:tcPr>
            <w:tcW w:w="1276" w:type="dxa"/>
            <w:shd w:val="clear" w:color="auto" w:fill="auto"/>
            <w:vAlign w:val="center"/>
          </w:tcPr>
          <w:p w14:paraId="4A98D254">
            <w:pP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FZ0208116</w:t>
            </w:r>
          </w:p>
        </w:tc>
        <w:tc>
          <w:tcPr>
            <w:tcW w:w="779" w:type="dxa"/>
            <w:shd w:val="clear" w:color="auto" w:fill="auto"/>
            <w:vAlign w:val="center"/>
          </w:tcPr>
          <w:p w14:paraId="587D964F">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2</w:t>
            </w:r>
          </w:p>
        </w:tc>
        <w:tc>
          <w:tcPr>
            <w:tcW w:w="709" w:type="dxa"/>
            <w:shd w:val="clear" w:color="auto" w:fill="auto"/>
            <w:vAlign w:val="center"/>
          </w:tcPr>
          <w:p w14:paraId="7936B71F">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3A292B1B">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01A547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651" w:type="dxa"/>
            <w:vMerge w:val="continue"/>
          </w:tcPr>
          <w:p w14:paraId="6FB05F69">
            <w:pPr>
              <w:ind w:firstLine="361"/>
              <w:rPr>
                <w:rFonts w:ascii="Times New Roman" w:hAnsi="Times New Roman"/>
                <w:b/>
                <w:color w:val="000000" w:themeColor="text1"/>
                <w:sz w:val="18"/>
                <w:szCs w:val="18"/>
                <w14:textFill>
                  <w14:solidFill>
                    <w14:schemeClr w14:val="tx1"/>
                  </w14:solidFill>
                </w14:textFill>
              </w:rPr>
            </w:pPr>
          </w:p>
        </w:tc>
        <w:tc>
          <w:tcPr>
            <w:tcW w:w="1146" w:type="dxa"/>
            <w:vMerge w:val="continue"/>
            <w:vAlign w:val="center"/>
          </w:tcPr>
          <w:p w14:paraId="1D6F7D08">
            <w:pPr>
              <w:spacing w:line="240" w:lineRule="exact"/>
              <w:jc w:val="center"/>
              <w:textAlignment w:val="center"/>
              <w:rPr>
                <w:rFonts w:ascii="Times New Roman" w:hAnsi="Times New Roman" w:cs="宋体"/>
                <w:szCs w:val="21"/>
              </w:rPr>
            </w:pPr>
          </w:p>
        </w:tc>
        <w:tc>
          <w:tcPr>
            <w:tcW w:w="3815" w:type="dxa"/>
            <w:shd w:val="clear" w:color="auto" w:fill="auto"/>
            <w:vAlign w:val="top"/>
          </w:tcPr>
          <w:p w14:paraId="064E87CC">
            <w:pP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智能传播理论与实务</w:t>
            </w:r>
          </w:p>
        </w:tc>
        <w:tc>
          <w:tcPr>
            <w:tcW w:w="1276" w:type="dxa"/>
            <w:shd w:val="clear" w:color="auto" w:fill="auto"/>
            <w:vAlign w:val="top"/>
          </w:tcPr>
          <w:p w14:paraId="0B2C495B">
            <w:pP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FZ0208125</w:t>
            </w:r>
          </w:p>
        </w:tc>
        <w:tc>
          <w:tcPr>
            <w:tcW w:w="779" w:type="dxa"/>
            <w:shd w:val="clear" w:color="auto" w:fill="auto"/>
            <w:vAlign w:val="top"/>
          </w:tcPr>
          <w:p w14:paraId="1310884F">
            <w:pPr>
              <w:jc w:val="center"/>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2</w:t>
            </w:r>
          </w:p>
        </w:tc>
        <w:tc>
          <w:tcPr>
            <w:tcW w:w="709" w:type="dxa"/>
            <w:shd w:val="clear" w:color="auto" w:fill="auto"/>
            <w:vAlign w:val="top"/>
          </w:tcPr>
          <w:p w14:paraId="5E20D422">
            <w:pPr>
              <w:jc w:val="center"/>
              <w:rPr>
                <w:rFonts w:hint="eastAsia"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3</w:t>
            </w:r>
          </w:p>
        </w:tc>
        <w:tc>
          <w:tcPr>
            <w:tcW w:w="1146" w:type="dxa"/>
            <w:shd w:val="clear" w:color="auto" w:fill="auto"/>
            <w:vAlign w:val="center"/>
          </w:tcPr>
          <w:p w14:paraId="3EA9E54D">
            <w:pPr>
              <w:ind w:firstLine="360" w:firstLineChars="0"/>
              <w:rPr>
                <w:rFonts w:ascii="Times New Roman" w:hAnsi="Times New Roman" w:eastAsiaTheme="minorEastAsia" w:cstheme="minorBidi"/>
                <w:color w:val="000000" w:themeColor="text1"/>
                <w:kern w:val="2"/>
                <w:sz w:val="18"/>
                <w:szCs w:val="18"/>
                <w:lang w:val="en-US" w:eastAsia="zh-CN" w:bidi="ar-SA"/>
                <w14:textFill>
                  <w14:solidFill>
                    <w14:schemeClr w14:val="tx1"/>
                  </w14:solidFill>
                </w14:textFill>
              </w:rPr>
            </w:pPr>
            <w:r>
              <w:rPr>
                <w:rFonts w:hint="eastAsia" w:ascii="Times New Roman" w:hAnsi="Times New Roman"/>
                <w:color w:val="000000" w:themeColor="text1"/>
                <w:sz w:val="18"/>
                <w:szCs w:val="18"/>
                <w14:textFill>
                  <w14:solidFill>
                    <w14:schemeClr w14:val="tx1"/>
                  </w14:solidFill>
                </w14:textFill>
              </w:rPr>
              <w:t>考查</w:t>
            </w:r>
          </w:p>
        </w:tc>
      </w:tr>
      <w:tr w14:paraId="401F15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651" w:type="dxa"/>
            <w:vMerge w:val="restart"/>
            <w:vAlign w:val="center"/>
          </w:tcPr>
          <w:p w14:paraId="6C3E300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AA421DC">
            <w:pPr>
              <w:jc w:val="center"/>
              <w:rPr>
                <w:b/>
                <w:color w:val="000000" w:themeColor="text1"/>
                <w:sz w:val="18"/>
                <w:szCs w:val="18"/>
                <w14:textFill>
                  <w14:solidFill>
                    <w14:schemeClr w14:val="tx1"/>
                  </w14:solidFill>
                </w14:textFill>
              </w:rPr>
            </w:pPr>
          </w:p>
        </w:tc>
        <w:tc>
          <w:tcPr>
            <w:tcW w:w="1146" w:type="dxa"/>
            <w:vMerge w:val="restart"/>
            <w:vAlign w:val="center"/>
          </w:tcPr>
          <w:p w14:paraId="68210A0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815" w:type="dxa"/>
            <w:vAlign w:val="center"/>
          </w:tcPr>
          <w:p w14:paraId="389DFC3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276" w:type="dxa"/>
            <w:vAlign w:val="center"/>
          </w:tcPr>
          <w:p w14:paraId="5A1040E7">
            <w:pPr>
              <w:jc w:val="center"/>
              <w:rPr>
                <w:color w:val="000000" w:themeColor="text1"/>
                <w:sz w:val="18"/>
                <w:szCs w:val="18"/>
                <w14:textFill>
                  <w14:solidFill>
                    <w14:schemeClr w14:val="tx1"/>
                  </w14:solidFill>
                </w14:textFill>
              </w:rPr>
            </w:pPr>
          </w:p>
        </w:tc>
        <w:tc>
          <w:tcPr>
            <w:tcW w:w="779" w:type="dxa"/>
            <w:vAlign w:val="center"/>
          </w:tcPr>
          <w:p w14:paraId="3447F606">
            <w:pPr>
              <w:jc w:val="center"/>
              <w:rPr>
                <w:color w:val="000000" w:themeColor="text1"/>
                <w:sz w:val="18"/>
                <w:szCs w:val="18"/>
                <w14:textFill>
                  <w14:solidFill>
                    <w14:schemeClr w14:val="tx1"/>
                  </w14:solidFill>
                </w14:textFill>
              </w:rPr>
            </w:pPr>
          </w:p>
        </w:tc>
        <w:tc>
          <w:tcPr>
            <w:tcW w:w="709" w:type="dxa"/>
            <w:vAlign w:val="center"/>
          </w:tcPr>
          <w:p w14:paraId="4DE14D7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146" w:type="dxa"/>
            <w:vAlign w:val="center"/>
          </w:tcPr>
          <w:p w14:paraId="560D807C">
            <w:pPr>
              <w:jc w:val="center"/>
              <w:rPr>
                <w:i/>
                <w:color w:val="FF0000"/>
                <w:sz w:val="18"/>
                <w:szCs w:val="18"/>
              </w:rPr>
            </w:pPr>
            <w:r>
              <w:rPr>
                <w:rFonts w:hint="eastAsia"/>
                <w:color w:val="000000" w:themeColor="text1"/>
                <w:sz w:val="18"/>
                <w:szCs w:val="18"/>
                <w:lang w:val="en-US" w:eastAsia="zh-CN"/>
                <w14:textFill>
                  <w14:solidFill>
                    <w14:schemeClr w14:val="tx1"/>
                  </w14:solidFill>
                </w14:textFill>
              </w:rPr>
              <w:t xml:space="preserve">  </w:t>
            </w:r>
            <w:r>
              <w:rPr>
                <w:color w:val="000000" w:themeColor="text1"/>
                <w:sz w:val="18"/>
                <w:szCs w:val="18"/>
                <w14:textFill>
                  <w14:solidFill>
                    <w14:schemeClr w14:val="tx1"/>
                  </w14:solidFill>
                </w14:textFill>
              </w:rPr>
              <w:t>考查</w:t>
            </w:r>
          </w:p>
        </w:tc>
      </w:tr>
      <w:tr w14:paraId="05AC6F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3" w:hRule="atLeast"/>
          <w:jc w:val="center"/>
        </w:trPr>
        <w:tc>
          <w:tcPr>
            <w:tcW w:w="651" w:type="dxa"/>
            <w:vMerge w:val="continue"/>
            <w:vAlign w:val="center"/>
          </w:tcPr>
          <w:p w14:paraId="61081692">
            <w:pPr>
              <w:jc w:val="center"/>
              <w:rPr>
                <w:b/>
                <w:color w:val="000000" w:themeColor="text1"/>
                <w:sz w:val="18"/>
                <w:szCs w:val="18"/>
                <w14:textFill>
                  <w14:solidFill>
                    <w14:schemeClr w14:val="tx1"/>
                  </w14:solidFill>
                </w14:textFill>
              </w:rPr>
            </w:pPr>
          </w:p>
        </w:tc>
        <w:tc>
          <w:tcPr>
            <w:tcW w:w="1146" w:type="dxa"/>
            <w:vMerge w:val="continue"/>
            <w:vAlign w:val="center"/>
          </w:tcPr>
          <w:p w14:paraId="23CAC271">
            <w:pPr>
              <w:jc w:val="center"/>
              <w:rPr>
                <w:b/>
                <w:color w:val="000000" w:themeColor="text1"/>
                <w:sz w:val="18"/>
                <w:szCs w:val="18"/>
                <w14:textFill>
                  <w14:solidFill>
                    <w14:schemeClr w14:val="tx1"/>
                  </w14:solidFill>
                </w14:textFill>
              </w:rPr>
            </w:pPr>
          </w:p>
        </w:tc>
        <w:tc>
          <w:tcPr>
            <w:tcW w:w="3815" w:type="dxa"/>
            <w:vAlign w:val="center"/>
          </w:tcPr>
          <w:p w14:paraId="186BE686">
            <w:pPr>
              <w:adjustRightInd w:val="0"/>
              <w:snapToGrid w:val="0"/>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学术活动</w:t>
            </w:r>
          </w:p>
        </w:tc>
        <w:tc>
          <w:tcPr>
            <w:tcW w:w="1276" w:type="dxa"/>
            <w:vAlign w:val="center"/>
          </w:tcPr>
          <w:p w14:paraId="34676435">
            <w:pPr>
              <w:jc w:val="center"/>
              <w:rPr>
                <w:color w:val="000000" w:themeColor="text1"/>
                <w:sz w:val="18"/>
                <w:szCs w:val="18"/>
                <w14:textFill>
                  <w14:solidFill>
                    <w14:schemeClr w14:val="tx1"/>
                  </w14:solidFill>
                </w14:textFill>
              </w:rPr>
            </w:pPr>
          </w:p>
        </w:tc>
        <w:tc>
          <w:tcPr>
            <w:tcW w:w="779" w:type="dxa"/>
            <w:vAlign w:val="center"/>
          </w:tcPr>
          <w:p w14:paraId="6A69B1D8">
            <w:pPr>
              <w:jc w:val="center"/>
              <w:rPr>
                <w:rFonts w:hint="default" w:eastAsia="宋体"/>
                <w:color w:val="FF0000"/>
                <w:sz w:val="18"/>
                <w:szCs w:val="18"/>
                <w:lang w:val="en-US" w:eastAsia="zh-CN"/>
              </w:rPr>
            </w:pPr>
            <w:r>
              <w:rPr>
                <w:rFonts w:hint="eastAsia"/>
                <w:color w:val="auto"/>
                <w:sz w:val="18"/>
                <w:szCs w:val="18"/>
                <w:highlight w:val="none"/>
                <w:lang w:val="en-US" w:eastAsia="zh-CN"/>
              </w:rPr>
              <w:t>1</w:t>
            </w:r>
          </w:p>
        </w:tc>
        <w:tc>
          <w:tcPr>
            <w:tcW w:w="709" w:type="dxa"/>
            <w:vAlign w:val="center"/>
          </w:tcPr>
          <w:p w14:paraId="37B20649">
            <w:pPr>
              <w:jc w:val="center"/>
              <w:rPr>
                <w:color w:val="000000" w:themeColor="text1"/>
                <w:sz w:val="18"/>
                <w:szCs w:val="18"/>
                <w14:textFill>
                  <w14:solidFill>
                    <w14:schemeClr w14:val="tx1"/>
                  </w14:solidFill>
                </w14:textFill>
              </w:rPr>
            </w:pPr>
          </w:p>
        </w:tc>
        <w:tc>
          <w:tcPr>
            <w:tcW w:w="1146" w:type="dxa"/>
            <w:vAlign w:val="center"/>
          </w:tcPr>
          <w:p w14:paraId="73EFA89E">
            <w:pPr>
              <w:jc w:val="center"/>
              <w:rPr>
                <w:color w:val="000000" w:themeColor="text1"/>
                <w:sz w:val="18"/>
                <w:szCs w:val="18"/>
                <w14:textFill>
                  <w14:solidFill>
                    <w14:schemeClr w14:val="tx1"/>
                  </w14:solidFill>
                </w14:textFill>
              </w:rPr>
            </w:pPr>
          </w:p>
        </w:tc>
      </w:tr>
      <w:tr w14:paraId="091C97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3" w:hRule="atLeast"/>
          <w:jc w:val="center"/>
        </w:trPr>
        <w:tc>
          <w:tcPr>
            <w:tcW w:w="651" w:type="dxa"/>
            <w:vMerge w:val="continue"/>
            <w:vAlign w:val="center"/>
          </w:tcPr>
          <w:p w14:paraId="76DD9733">
            <w:pPr>
              <w:jc w:val="center"/>
              <w:rPr>
                <w:b/>
                <w:color w:val="000000" w:themeColor="text1"/>
                <w:sz w:val="18"/>
                <w:szCs w:val="18"/>
                <w14:textFill>
                  <w14:solidFill>
                    <w14:schemeClr w14:val="tx1"/>
                  </w14:solidFill>
                </w14:textFill>
              </w:rPr>
            </w:pPr>
          </w:p>
        </w:tc>
        <w:tc>
          <w:tcPr>
            <w:tcW w:w="1146" w:type="dxa"/>
            <w:vMerge w:val="continue"/>
            <w:vAlign w:val="center"/>
          </w:tcPr>
          <w:p w14:paraId="6B7FDF31">
            <w:pPr>
              <w:jc w:val="center"/>
              <w:rPr>
                <w:b/>
                <w:color w:val="000000" w:themeColor="text1"/>
                <w:sz w:val="18"/>
                <w:szCs w:val="18"/>
                <w14:textFill>
                  <w14:solidFill>
                    <w14:schemeClr w14:val="tx1"/>
                  </w14:solidFill>
                </w14:textFill>
              </w:rPr>
            </w:pPr>
          </w:p>
        </w:tc>
        <w:tc>
          <w:tcPr>
            <w:tcW w:w="3815" w:type="dxa"/>
            <w:shd w:val="clear" w:color="auto" w:fill="auto"/>
            <w:vAlign w:val="center"/>
          </w:tcPr>
          <w:p w14:paraId="5FD708E1">
            <w:pPr>
              <w:adjustRightInd w:val="0"/>
              <w:snapToGrid w:val="0"/>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竞赛活动</w:t>
            </w:r>
          </w:p>
        </w:tc>
        <w:tc>
          <w:tcPr>
            <w:tcW w:w="1276" w:type="dxa"/>
            <w:shd w:val="clear" w:color="auto" w:fill="auto"/>
            <w:vAlign w:val="center"/>
          </w:tcPr>
          <w:p w14:paraId="0E31C350">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79" w:type="dxa"/>
            <w:shd w:val="clear" w:color="auto" w:fill="auto"/>
            <w:vAlign w:val="center"/>
          </w:tcPr>
          <w:p w14:paraId="1202973C">
            <w:pPr>
              <w:jc w:val="center"/>
              <w:rPr>
                <w:rFonts w:hint="eastAsia" w:ascii="Times New Roman" w:hAnsi="Times New Roman" w:eastAsia="宋体" w:cs="Times New Roman"/>
                <w:color w:val="FF0000"/>
                <w:kern w:val="2"/>
                <w:sz w:val="18"/>
                <w:szCs w:val="18"/>
                <w:lang w:val="en-US" w:eastAsia="zh-CN" w:bidi="ar-SA"/>
              </w:rPr>
            </w:pPr>
            <w:r>
              <w:rPr>
                <w:rFonts w:hint="eastAsia"/>
                <w:color w:val="auto"/>
                <w:sz w:val="18"/>
                <w:szCs w:val="18"/>
                <w:highlight w:val="none"/>
                <w:lang w:val="en-US" w:eastAsia="zh-CN"/>
              </w:rPr>
              <w:t>1</w:t>
            </w:r>
          </w:p>
        </w:tc>
        <w:tc>
          <w:tcPr>
            <w:tcW w:w="709" w:type="dxa"/>
            <w:vAlign w:val="center"/>
          </w:tcPr>
          <w:p w14:paraId="313635A4">
            <w:pPr>
              <w:jc w:val="center"/>
              <w:rPr>
                <w:color w:val="000000" w:themeColor="text1"/>
                <w:sz w:val="18"/>
                <w:szCs w:val="18"/>
                <w14:textFill>
                  <w14:solidFill>
                    <w14:schemeClr w14:val="tx1"/>
                  </w14:solidFill>
                </w14:textFill>
              </w:rPr>
            </w:pPr>
          </w:p>
        </w:tc>
        <w:tc>
          <w:tcPr>
            <w:tcW w:w="1146" w:type="dxa"/>
            <w:vAlign w:val="center"/>
          </w:tcPr>
          <w:p w14:paraId="16D1C9BC">
            <w:pPr>
              <w:jc w:val="center"/>
              <w:rPr>
                <w:color w:val="000000" w:themeColor="text1"/>
                <w:sz w:val="18"/>
                <w:szCs w:val="18"/>
                <w14:textFill>
                  <w14:solidFill>
                    <w14:schemeClr w14:val="tx1"/>
                  </w14:solidFill>
                </w14:textFill>
              </w:rPr>
            </w:pPr>
          </w:p>
        </w:tc>
      </w:tr>
      <w:tr w14:paraId="465194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1286E1C8">
            <w:pPr>
              <w:rPr>
                <w:b/>
                <w:color w:val="000000" w:themeColor="text1"/>
                <w:sz w:val="18"/>
                <w:szCs w:val="18"/>
                <w14:textFill>
                  <w14:solidFill>
                    <w14:schemeClr w14:val="tx1"/>
                  </w14:solidFill>
                </w14:textFill>
              </w:rPr>
            </w:pPr>
          </w:p>
        </w:tc>
        <w:tc>
          <w:tcPr>
            <w:tcW w:w="1146" w:type="dxa"/>
            <w:vMerge w:val="restart"/>
            <w:vAlign w:val="center"/>
          </w:tcPr>
          <w:p w14:paraId="60B103C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815" w:type="dxa"/>
            <w:vAlign w:val="center"/>
          </w:tcPr>
          <w:p w14:paraId="7ABC701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276" w:type="dxa"/>
            <w:vAlign w:val="center"/>
          </w:tcPr>
          <w:p w14:paraId="4FEFC249">
            <w:pPr>
              <w:jc w:val="center"/>
              <w:rPr>
                <w:color w:val="000000" w:themeColor="text1"/>
                <w:sz w:val="18"/>
                <w:szCs w:val="18"/>
                <w14:textFill>
                  <w14:solidFill>
                    <w14:schemeClr w14:val="tx1"/>
                  </w14:solidFill>
                </w14:textFill>
              </w:rPr>
            </w:pPr>
          </w:p>
        </w:tc>
        <w:tc>
          <w:tcPr>
            <w:tcW w:w="779" w:type="dxa"/>
            <w:vAlign w:val="center"/>
          </w:tcPr>
          <w:p w14:paraId="76C0AC69">
            <w:pPr>
              <w:jc w:val="center"/>
              <w:rPr>
                <w:color w:val="000000" w:themeColor="text1"/>
                <w:sz w:val="18"/>
                <w:szCs w:val="18"/>
                <w14:textFill>
                  <w14:solidFill>
                    <w14:schemeClr w14:val="tx1"/>
                  </w14:solidFill>
                </w14:textFill>
              </w:rPr>
            </w:pPr>
          </w:p>
        </w:tc>
        <w:tc>
          <w:tcPr>
            <w:tcW w:w="709" w:type="dxa"/>
            <w:vAlign w:val="center"/>
          </w:tcPr>
          <w:p w14:paraId="2409C2F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146" w:type="dxa"/>
            <w:vMerge w:val="restart"/>
            <w:vAlign w:val="center"/>
          </w:tcPr>
          <w:p w14:paraId="14548BB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142216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B74B3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0365E75C">
            <w:pPr>
              <w:rPr>
                <w:b/>
                <w:color w:val="000000" w:themeColor="text1"/>
                <w:sz w:val="18"/>
                <w:szCs w:val="18"/>
                <w14:textFill>
                  <w14:solidFill>
                    <w14:schemeClr w14:val="tx1"/>
                  </w14:solidFill>
                </w14:textFill>
              </w:rPr>
            </w:pPr>
          </w:p>
        </w:tc>
        <w:tc>
          <w:tcPr>
            <w:tcW w:w="1146" w:type="dxa"/>
            <w:vMerge w:val="continue"/>
            <w:vAlign w:val="center"/>
          </w:tcPr>
          <w:p w14:paraId="5584009C">
            <w:pPr>
              <w:jc w:val="center"/>
              <w:rPr>
                <w:b/>
                <w:color w:val="000000" w:themeColor="text1"/>
                <w:sz w:val="18"/>
                <w:szCs w:val="18"/>
                <w14:textFill>
                  <w14:solidFill>
                    <w14:schemeClr w14:val="tx1"/>
                  </w14:solidFill>
                </w14:textFill>
              </w:rPr>
            </w:pPr>
          </w:p>
        </w:tc>
        <w:tc>
          <w:tcPr>
            <w:tcW w:w="3815" w:type="dxa"/>
            <w:vAlign w:val="center"/>
          </w:tcPr>
          <w:p w14:paraId="022858A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276" w:type="dxa"/>
            <w:vAlign w:val="center"/>
          </w:tcPr>
          <w:p w14:paraId="3D5AECFC">
            <w:pPr>
              <w:jc w:val="center"/>
              <w:rPr>
                <w:color w:val="000000" w:themeColor="text1"/>
                <w:sz w:val="18"/>
                <w:szCs w:val="18"/>
                <w14:textFill>
                  <w14:solidFill>
                    <w14:schemeClr w14:val="tx1"/>
                  </w14:solidFill>
                </w14:textFill>
              </w:rPr>
            </w:pPr>
          </w:p>
        </w:tc>
        <w:tc>
          <w:tcPr>
            <w:tcW w:w="779" w:type="dxa"/>
            <w:vAlign w:val="center"/>
          </w:tcPr>
          <w:p w14:paraId="64FCD4F7">
            <w:pPr>
              <w:jc w:val="center"/>
              <w:rPr>
                <w:color w:val="000000" w:themeColor="text1"/>
                <w:sz w:val="18"/>
                <w:szCs w:val="18"/>
                <w14:textFill>
                  <w14:solidFill>
                    <w14:schemeClr w14:val="tx1"/>
                  </w14:solidFill>
                </w14:textFill>
              </w:rPr>
            </w:pPr>
          </w:p>
        </w:tc>
        <w:tc>
          <w:tcPr>
            <w:tcW w:w="709" w:type="dxa"/>
            <w:vAlign w:val="center"/>
          </w:tcPr>
          <w:p w14:paraId="24D2917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146" w:type="dxa"/>
            <w:vMerge w:val="continue"/>
            <w:vAlign w:val="center"/>
          </w:tcPr>
          <w:p w14:paraId="17A1D8D6">
            <w:pPr>
              <w:jc w:val="center"/>
              <w:rPr>
                <w:color w:val="000000" w:themeColor="text1"/>
                <w:sz w:val="18"/>
                <w:szCs w:val="18"/>
                <w14:textFill>
                  <w14:solidFill>
                    <w14:schemeClr w14:val="tx1"/>
                  </w14:solidFill>
                </w14:textFill>
              </w:rPr>
            </w:pPr>
          </w:p>
        </w:tc>
      </w:tr>
      <w:tr w14:paraId="618BB0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66665CC3">
            <w:pPr>
              <w:rPr>
                <w:b/>
                <w:color w:val="000000" w:themeColor="text1"/>
                <w:sz w:val="18"/>
                <w:szCs w:val="18"/>
                <w14:textFill>
                  <w14:solidFill>
                    <w14:schemeClr w14:val="tx1"/>
                  </w14:solidFill>
                </w14:textFill>
              </w:rPr>
            </w:pPr>
          </w:p>
        </w:tc>
        <w:tc>
          <w:tcPr>
            <w:tcW w:w="1146" w:type="dxa"/>
            <w:vMerge w:val="continue"/>
            <w:vAlign w:val="center"/>
          </w:tcPr>
          <w:p w14:paraId="73F1DADF">
            <w:pPr>
              <w:jc w:val="center"/>
              <w:rPr>
                <w:b/>
                <w:color w:val="000000" w:themeColor="text1"/>
                <w:sz w:val="18"/>
                <w:szCs w:val="18"/>
                <w14:textFill>
                  <w14:solidFill>
                    <w14:schemeClr w14:val="tx1"/>
                  </w14:solidFill>
                </w14:textFill>
              </w:rPr>
            </w:pPr>
          </w:p>
        </w:tc>
        <w:tc>
          <w:tcPr>
            <w:tcW w:w="3815" w:type="dxa"/>
            <w:vAlign w:val="center"/>
          </w:tcPr>
          <w:p w14:paraId="6081CC28">
            <w:pPr>
              <w:rPr>
                <w:color w:val="000000" w:themeColor="text1"/>
                <w:sz w:val="18"/>
                <w:szCs w:val="18"/>
                <w14:textFill>
                  <w14:solidFill>
                    <w14:schemeClr w14:val="tx1"/>
                  </w14:solidFill>
                </w14:textFill>
              </w:rPr>
            </w:pPr>
            <w:r>
              <w:rPr>
                <w:sz w:val="18"/>
                <w:szCs w:val="18"/>
              </w:rPr>
              <w:t>论文中期进展报告</w:t>
            </w:r>
          </w:p>
        </w:tc>
        <w:tc>
          <w:tcPr>
            <w:tcW w:w="1276" w:type="dxa"/>
            <w:vAlign w:val="center"/>
          </w:tcPr>
          <w:p w14:paraId="0B1D9F15">
            <w:pPr>
              <w:jc w:val="center"/>
              <w:rPr>
                <w:color w:val="000000" w:themeColor="text1"/>
                <w:sz w:val="18"/>
                <w:szCs w:val="18"/>
                <w14:textFill>
                  <w14:solidFill>
                    <w14:schemeClr w14:val="tx1"/>
                  </w14:solidFill>
                </w14:textFill>
              </w:rPr>
            </w:pPr>
          </w:p>
        </w:tc>
        <w:tc>
          <w:tcPr>
            <w:tcW w:w="779" w:type="dxa"/>
            <w:vAlign w:val="center"/>
          </w:tcPr>
          <w:p w14:paraId="4BF54A71">
            <w:pPr>
              <w:jc w:val="center"/>
              <w:rPr>
                <w:color w:val="000000" w:themeColor="text1"/>
                <w:sz w:val="18"/>
                <w:szCs w:val="18"/>
                <w14:textFill>
                  <w14:solidFill>
                    <w14:schemeClr w14:val="tx1"/>
                  </w14:solidFill>
                </w14:textFill>
              </w:rPr>
            </w:pPr>
          </w:p>
        </w:tc>
        <w:tc>
          <w:tcPr>
            <w:tcW w:w="709" w:type="dxa"/>
            <w:vAlign w:val="center"/>
          </w:tcPr>
          <w:p w14:paraId="5AF14BB1">
            <w:pPr>
              <w:jc w:val="center"/>
              <w:rPr>
                <w:rFonts w:hint="eastAsia" w:eastAsiaTheme="minorEastAsia"/>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c>
          <w:tcPr>
            <w:tcW w:w="1146" w:type="dxa"/>
            <w:vMerge w:val="continue"/>
          </w:tcPr>
          <w:p w14:paraId="1F406744">
            <w:pPr>
              <w:jc w:val="center"/>
              <w:rPr>
                <w:color w:val="000000" w:themeColor="text1"/>
                <w:sz w:val="18"/>
                <w:szCs w:val="18"/>
                <w14:textFill>
                  <w14:solidFill>
                    <w14:schemeClr w14:val="tx1"/>
                  </w14:solidFill>
                </w14:textFill>
              </w:rPr>
            </w:pPr>
          </w:p>
        </w:tc>
      </w:tr>
      <w:tr w14:paraId="536AAC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651" w:type="dxa"/>
            <w:vMerge w:val="continue"/>
          </w:tcPr>
          <w:p w14:paraId="55740DB4">
            <w:pPr>
              <w:rPr>
                <w:b/>
                <w:color w:val="000000" w:themeColor="text1"/>
                <w:sz w:val="18"/>
                <w:szCs w:val="18"/>
                <w14:textFill>
                  <w14:solidFill>
                    <w14:schemeClr w14:val="tx1"/>
                  </w14:solidFill>
                </w14:textFill>
              </w:rPr>
            </w:pPr>
          </w:p>
        </w:tc>
        <w:tc>
          <w:tcPr>
            <w:tcW w:w="1146" w:type="dxa"/>
            <w:vMerge w:val="continue"/>
            <w:vAlign w:val="center"/>
          </w:tcPr>
          <w:p w14:paraId="1F56A9FB">
            <w:pPr>
              <w:jc w:val="center"/>
              <w:rPr>
                <w:b/>
                <w:color w:val="000000" w:themeColor="text1"/>
                <w:sz w:val="18"/>
                <w:szCs w:val="18"/>
                <w14:textFill>
                  <w14:solidFill>
                    <w14:schemeClr w14:val="tx1"/>
                  </w14:solidFill>
                </w14:textFill>
              </w:rPr>
            </w:pPr>
          </w:p>
        </w:tc>
        <w:tc>
          <w:tcPr>
            <w:tcW w:w="3815" w:type="dxa"/>
            <w:vAlign w:val="center"/>
          </w:tcPr>
          <w:p w14:paraId="3C407EA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276" w:type="dxa"/>
            <w:vAlign w:val="center"/>
          </w:tcPr>
          <w:p w14:paraId="7F4DC7A3">
            <w:pPr>
              <w:jc w:val="center"/>
              <w:rPr>
                <w:color w:val="000000" w:themeColor="text1"/>
                <w:sz w:val="18"/>
                <w:szCs w:val="18"/>
                <w14:textFill>
                  <w14:solidFill>
                    <w14:schemeClr w14:val="tx1"/>
                  </w14:solidFill>
                </w14:textFill>
              </w:rPr>
            </w:pPr>
          </w:p>
        </w:tc>
        <w:tc>
          <w:tcPr>
            <w:tcW w:w="779" w:type="dxa"/>
            <w:vAlign w:val="center"/>
          </w:tcPr>
          <w:p w14:paraId="187B834B">
            <w:pPr>
              <w:jc w:val="center"/>
              <w:rPr>
                <w:color w:val="000000" w:themeColor="text1"/>
                <w:sz w:val="18"/>
                <w:szCs w:val="18"/>
                <w14:textFill>
                  <w14:solidFill>
                    <w14:schemeClr w14:val="tx1"/>
                  </w14:solidFill>
                </w14:textFill>
              </w:rPr>
            </w:pPr>
          </w:p>
        </w:tc>
        <w:tc>
          <w:tcPr>
            <w:tcW w:w="709" w:type="dxa"/>
            <w:vAlign w:val="center"/>
          </w:tcPr>
          <w:p w14:paraId="7E70298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5-6</w:t>
            </w:r>
          </w:p>
        </w:tc>
        <w:tc>
          <w:tcPr>
            <w:tcW w:w="1146" w:type="dxa"/>
            <w:vMerge w:val="continue"/>
          </w:tcPr>
          <w:p w14:paraId="77F260BA">
            <w:pPr>
              <w:jc w:val="center"/>
              <w:rPr>
                <w:color w:val="000000" w:themeColor="text1"/>
                <w:sz w:val="18"/>
                <w:szCs w:val="18"/>
                <w14:textFill>
                  <w14:solidFill>
                    <w14:schemeClr w14:val="tx1"/>
                  </w14:solidFill>
                </w14:textFill>
              </w:rPr>
            </w:pPr>
          </w:p>
        </w:tc>
      </w:tr>
      <w:tr w14:paraId="2CB2AF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4699AEB0">
            <w:pPr>
              <w:rPr>
                <w:color w:val="000000" w:themeColor="text1"/>
                <w:sz w:val="18"/>
                <w:szCs w:val="18"/>
                <w14:textFill>
                  <w14:solidFill>
                    <w14:schemeClr w14:val="tx1"/>
                  </w14:solidFill>
                </w14:textFill>
              </w:rPr>
            </w:pPr>
          </w:p>
        </w:tc>
        <w:tc>
          <w:tcPr>
            <w:tcW w:w="1146" w:type="dxa"/>
            <w:vMerge w:val="continue"/>
          </w:tcPr>
          <w:p w14:paraId="15328625">
            <w:pPr>
              <w:jc w:val="center"/>
              <w:rPr>
                <w:color w:val="000000" w:themeColor="text1"/>
                <w:sz w:val="18"/>
                <w:szCs w:val="18"/>
                <w14:textFill>
                  <w14:solidFill>
                    <w14:schemeClr w14:val="tx1"/>
                  </w14:solidFill>
                </w14:textFill>
              </w:rPr>
            </w:pPr>
          </w:p>
        </w:tc>
        <w:tc>
          <w:tcPr>
            <w:tcW w:w="3815" w:type="dxa"/>
            <w:vAlign w:val="center"/>
          </w:tcPr>
          <w:p w14:paraId="550AD61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276" w:type="dxa"/>
            <w:vAlign w:val="center"/>
          </w:tcPr>
          <w:p w14:paraId="170115CD">
            <w:pPr>
              <w:jc w:val="center"/>
              <w:rPr>
                <w:color w:val="000000" w:themeColor="text1"/>
                <w:sz w:val="18"/>
                <w:szCs w:val="18"/>
                <w14:textFill>
                  <w14:solidFill>
                    <w14:schemeClr w14:val="tx1"/>
                  </w14:solidFill>
                </w14:textFill>
              </w:rPr>
            </w:pPr>
          </w:p>
        </w:tc>
        <w:tc>
          <w:tcPr>
            <w:tcW w:w="779" w:type="dxa"/>
            <w:vAlign w:val="center"/>
          </w:tcPr>
          <w:p w14:paraId="6685E04B">
            <w:pPr>
              <w:jc w:val="center"/>
              <w:rPr>
                <w:color w:val="000000" w:themeColor="text1"/>
                <w:sz w:val="18"/>
                <w:szCs w:val="18"/>
                <w14:textFill>
                  <w14:solidFill>
                    <w14:schemeClr w14:val="tx1"/>
                  </w14:solidFill>
                </w14:textFill>
              </w:rPr>
            </w:pPr>
          </w:p>
        </w:tc>
        <w:tc>
          <w:tcPr>
            <w:tcW w:w="709" w:type="dxa"/>
            <w:vAlign w:val="center"/>
          </w:tcPr>
          <w:p w14:paraId="4CBBB1F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146" w:type="dxa"/>
            <w:vMerge w:val="continue"/>
          </w:tcPr>
          <w:p w14:paraId="4ED651AC">
            <w:pPr>
              <w:jc w:val="center"/>
              <w:rPr>
                <w:color w:val="000000" w:themeColor="text1"/>
                <w:sz w:val="18"/>
                <w:szCs w:val="18"/>
                <w14:textFill>
                  <w14:solidFill>
                    <w14:schemeClr w14:val="tx1"/>
                  </w14:solidFill>
                </w14:textFill>
              </w:rPr>
            </w:pPr>
          </w:p>
        </w:tc>
      </w:tr>
      <w:tr w14:paraId="2AD3F2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651" w:type="dxa"/>
            <w:vMerge w:val="continue"/>
          </w:tcPr>
          <w:p w14:paraId="1350DE6D">
            <w:pPr>
              <w:rPr>
                <w:color w:val="000000" w:themeColor="text1"/>
                <w:sz w:val="18"/>
                <w:szCs w:val="18"/>
                <w14:textFill>
                  <w14:solidFill>
                    <w14:schemeClr w14:val="tx1"/>
                  </w14:solidFill>
                </w14:textFill>
              </w:rPr>
            </w:pPr>
          </w:p>
        </w:tc>
        <w:tc>
          <w:tcPr>
            <w:tcW w:w="1146" w:type="dxa"/>
            <w:vMerge w:val="continue"/>
          </w:tcPr>
          <w:p w14:paraId="22DB5513">
            <w:pPr>
              <w:jc w:val="center"/>
              <w:rPr>
                <w:color w:val="000000" w:themeColor="text1"/>
                <w:sz w:val="18"/>
                <w:szCs w:val="18"/>
                <w14:textFill>
                  <w14:solidFill>
                    <w14:schemeClr w14:val="tx1"/>
                  </w14:solidFill>
                </w14:textFill>
              </w:rPr>
            </w:pPr>
          </w:p>
        </w:tc>
        <w:tc>
          <w:tcPr>
            <w:tcW w:w="3815" w:type="dxa"/>
            <w:vAlign w:val="center"/>
          </w:tcPr>
          <w:p w14:paraId="2277B21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276" w:type="dxa"/>
            <w:vAlign w:val="center"/>
          </w:tcPr>
          <w:p w14:paraId="18C4F341">
            <w:pPr>
              <w:jc w:val="center"/>
              <w:rPr>
                <w:color w:val="000000" w:themeColor="text1"/>
                <w:sz w:val="18"/>
                <w:szCs w:val="18"/>
                <w14:textFill>
                  <w14:solidFill>
                    <w14:schemeClr w14:val="tx1"/>
                  </w14:solidFill>
                </w14:textFill>
              </w:rPr>
            </w:pPr>
          </w:p>
        </w:tc>
        <w:tc>
          <w:tcPr>
            <w:tcW w:w="779" w:type="dxa"/>
            <w:vAlign w:val="center"/>
          </w:tcPr>
          <w:p w14:paraId="0497C00F">
            <w:pPr>
              <w:jc w:val="center"/>
              <w:rPr>
                <w:color w:val="000000" w:themeColor="text1"/>
                <w:sz w:val="18"/>
                <w:szCs w:val="18"/>
                <w14:textFill>
                  <w14:solidFill>
                    <w14:schemeClr w14:val="tx1"/>
                  </w14:solidFill>
                </w14:textFill>
              </w:rPr>
            </w:pPr>
          </w:p>
        </w:tc>
        <w:tc>
          <w:tcPr>
            <w:tcW w:w="709" w:type="dxa"/>
            <w:vAlign w:val="center"/>
          </w:tcPr>
          <w:p w14:paraId="1AC2CA9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146" w:type="dxa"/>
            <w:vMerge w:val="continue"/>
          </w:tcPr>
          <w:p w14:paraId="08498F7A">
            <w:pPr>
              <w:jc w:val="center"/>
              <w:rPr>
                <w:color w:val="000000" w:themeColor="text1"/>
                <w:sz w:val="18"/>
                <w:szCs w:val="18"/>
                <w14:textFill>
                  <w14:solidFill>
                    <w14:schemeClr w14:val="tx1"/>
                  </w14:solidFill>
                </w14:textFill>
              </w:rPr>
            </w:pPr>
          </w:p>
        </w:tc>
      </w:tr>
    </w:tbl>
    <w:p w14:paraId="1BCC8005">
      <w:pPr>
        <w:spacing w:line="440" w:lineRule="exact"/>
        <w:ind w:firstLine="480" w:firstLineChars="200"/>
        <w:rPr>
          <w:rFonts w:ascii="Times New Roman" w:hAnsi="Times New Roman"/>
          <w:bCs/>
          <w:sz w:val="24"/>
        </w:rPr>
      </w:pPr>
      <w:r>
        <w:rPr>
          <w:rFonts w:hint="eastAsia" w:ascii="Times New Roman" w:hAnsi="Times New Roman"/>
          <w:bCs/>
          <w:sz w:val="24"/>
        </w:rPr>
        <w:t>*</w:t>
      </w:r>
      <w:r>
        <w:rPr>
          <w:rFonts w:ascii="Times New Roman" w:hAnsi="Times New Roman"/>
          <w:bCs/>
          <w:sz w:val="24"/>
        </w:rPr>
        <w:t>公共外语课程按</w:t>
      </w:r>
      <w:r>
        <w:rPr>
          <w:rFonts w:hint="eastAsia" w:ascii="Times New Roman" w:hAnsi="Times New Roman"/>
          <w:bCs/>
          <w:sz w:val="24"/>
        </w:rPr>
        <w:t>入学时</w:t>
      </w:r>
      <w:r>
        <w:rPr>
          <w:rFonts w:ascii="Times New Roman" w:hAnsi="Times New Roman"/>
          <w:bCs/>
          <w:sz w:val="24"/>
        </w:rPr>
        <w:t>的外国语考试科目</w:t>
      </w:r>
      <w:r>
        <w:rPr>
          <w:rFonts w:hint="eastAsia" w:ascii="Times New Roman" w:hAnsi="Times New Roman"/>
          <w:bCs/>
          <w:sz w:val="24"/>
        </w:rPr>
        <w:t>修读相关语种</w:t>
      </w:r>
      <w:r>
        <w:rPr>
          <w:rFonts w:ascii="Times New Roman" w:hAnsi="Times New Roman"/>
          <w:bCs/>
          <w:sz w:val="24"/>
        </w:rPr>
        <w:t>。</w:t>
      </w:r>
    </w:p>
    <w:p w14:paraId="2DAAF191">
      <w:pPr>
        <w:spacing w:line="440" w:lineRule="exact"/>
        <w:ind w:firstLine="560" w:firstLineChars="200"/>
        <w:rPr>
          <w:rFonts w:ascii="Times New Roman" w:hAnsi="Times New Roman" w:eastAsia="黑体"/>
          <w:bCs/>
          <w:sz w:val="28"/>
          <w:szCs w:val="28"/>
        </w:rPr>
      </w:pPr>
      <w:r>
        <w:rPr>
          <w:rFonts w:hint="eastAsia" w:ascii="Times New Roman" w:hAnsi="Times New Roman" w:eastAsia="黑体"/>
          <w:bCs/>
          <w:sz w:val="28"/>
          <w:szCs w:val="28"/>
        </w:rPr>
        <w:t>十三</w:t>
      </w:r>
      <w:r>
        <w:rPr>
          <w:rFonts w:ascii="Times New Roman" w:hAnsi="Times New Roman" w:eastAsia="黑体"/>
          <w:bCs/>
          <w:sz w:val="28"/>
          <w:szCs w:val="28"/>
        </w:rPr>
        <w:t>、其他需要说明事项</w:t>
      </w:r>
    </w:p>
    <w:p w14:paraId="66163DB5">
      <w:pPr>
        <w:spacing w:line="440" w:lineRule="exact"/>
        <w:ind w:firstLine="480" w:firstLineChars="200"/>
        <w:rPr>
          <w:rFonts w:ascii="Times New Roman" w:hAnsi="Times New Roman" w:eastAsia="黑体"/>
          <w:bCs/>
          <w:sz w:val="28"/>
          <w:szCs w:val="28"/>
        </w:rPr>
      </w:pP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k901108@outlook.com">
    <w15:presenceInfo w15:providerId="Windows Live" w15:userId="5233b25c83295d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yMGIxMzJhZTdjYzM3ODQ3ZTJlYjU5MmNlZDFhNDUifQ=="/>
  </w:docVars>
  <w:rsids>
    <w:rsidRoot w:val="00E41013"/>
    <w:rsid w:val="00471243"/>
    <w:rsid w:val="005172B0"/>
    <w:rsid w:val="00526C16"/>
    <w:rsid w:val="005337B4"/>
    <w:rsid w:val="00537E2E"/>
    <w:rsid w:val="00604A56"/>
    <w:rsid w:val="006D4336"/>
    <w:rsid w:val="00B65982"/>
    <w:rsid w:val="00C64587"/>
    <w:rsid w:val="00D13327"/>
    <w:rsid w:val="00E41013"/>
    <w:rsid w:val="00E42FFF"/>
    <w:rsid w:val="00F71BB5"/>
    <w:rsid w:val="0196642A"/>
    <w:rsid w:val="024C4816"/>
    <w:rsid w:val="02E845D2"/>
    <w:rsid w:val="03E82A09"/>
    <w:rsid w:val="072820D5"/>
    <w:rsid w:val="08A56A38"/>
    <w:rsid w:val="0CA50394"/>
    <w:rsid w:val="0D347030"/>
    <w:rsid w:val="0F0B7E3D"/>
    <w:rsid w:val="101C4C06"/>
    <w:rsid w:val="103C62A7"/>
    <w:rsid w:val="12560910"/>
    <w:rsid w:val="12982A21"/>
    <w:rsid w:val="130E3DC3"/>
    <w:rsid w:val="134250E1"/>
    <w:rsid w:val="13856E7F"/>
    <w:rsid w:val="15AF7010"/>
    <w:rsid w:val="19803287"/>
    <w:rsid w:val="1A4801E2"/>
    <w:rsid w:val="1AB81B9E"/>
    <w:rsid w:val="1B277B17"/>
    <w:rsid w:val="1D2B79ED"/>
    <w:rsid w:val="1E747BDC"/>
    <w:rsid w:val="212A68F7"/>
    <w:rsid w:val="220F68EE"/>
    <w:rsid w:val="23612E63"/>
    <w:rsid w:val="23BA71D7"/>
    <w:rsid w:val="24412907"/>
    <w:rsid w:val="25613E0F"/>
    <w:rsid w:val="264A29DB"/>
    <w:rsid w:val="26DA26E2"/>
    <w:rsid w:val="285B6218"/>
    <w:rsid w:val="2AA00FAA"/>
    <w:rsid w:val="2C910F3F"/>
    <w:rsid w:val="2ED94EC9"/>
    <w:rsid w:val="2EDE64D0"/>
    <w:rsid w:val="2EF3125D"/>
    <w:rsid w:val="30655A94"/>
    <w:rsid w:val="3149354E"/>
    <w:rsid w:val="318E7551"/>
    <w:rsid w:val="343850F2"/>
    <w:rsid w:val="34435089"/>
    <w:rsid w:val="34576638"/>
    <w:rsid w:val="358F200D"/>
    <w:rsid w:val="38290B67"/>
    <w:rsid w:val="395B6F37"/>
    <w:rsid w:val="3D582B4A"/>
    <w:rsid w:val="3E2874E4"/>
    <w:rsid w:val="3EE06177"/>
    <w:rsid w:val="3FDE21F8"/>
    <w:rsid w:val="40961818"/>
    <w:rsid w:val="424E37D0"/>
    <w:rsid w:val="428205F7"/>
    <w:rsid w:val="43BE2424"/>
    <w:rsid w:val="449F1C1A"/>
    <w:rsid w:val="45FF3339"/>
    <w:rsid w:val="489F3E62"/>
    <w:rsid w:val="48D21819"/>
    <w:rsid w:val="49050323"/>
    <w:rsid w:val="49297014"/>
    <w:rsid w:val="4B5D697A"/>
    <w:rsid w:val="4C7854AE"/>
    <w:rsid w:val="4D454E21"/>
    <w:rsid w:val="4E955817"/>
    <w:rsid w:val="4EB4175E"/>
    <w:rsid w:val="51843CFB"/>
    <w:rsid w:val="52BE747E"/>
    <w:rsid w:val="53896136"/>
    <w:rsid w:val="548D3A51"/>
    <w:rsid w:val="54943889"/>
    <w:rsid w:val="54EF3FEF"/>
    <w:rsid w:val="557F4356"/>
    <w:rsid w:val="57282D90"/>
    <w:rsid w:val="584A74CC"/>
    <w:rsid w:val="58B65EA1"/>
    <w:rsid w:val="5C6A6AB4"/>
    <w:rsid w:val="5DAE25B9"/>
    <w:rsid w:val="5ED42AB0"/>
    <w:rsid w:val="606715C2"/>
    <w:rsid w:val="61C1095D"/>
    <w:rsid w:val="63126F48"/>
    <w:rsid w:val="651A22E6"/>
    <w:rsid w:val="651F307E"/>
    <w:rsid w:val="654455A4"/>
    <w:rsid w:val="656F2022"/>
    <w:rsid w:val="65BF0456"/>
    <w:rsid w:val="66111F71"/>
    <w:rsid w:val="661617A4"/>
    <w:rsid w:val="67077E59"/>
    <w:rsid w:val="682B1D3A"/>
    <w:rsid w:val="68C91550"/>
    <w:rsid w:val="69302FC4"/>
    <w:rsid w:val="6A545D35"/>
    <w:rsid w:val="6AB64588"/>
    <w:rsid w:val="6CFA7AAC"/>
    <w:rsid w:val="6D867A5E"/>
    <w:rsid w:val="6E906D89"/>
    <w:rsid w:val="6EFC541B"/>
    <w:rsid w:val="6F706F62"/>
    <w:rsid w:val="6FBA3EFE"/>
    <w:rsid w:val="7020038D"/>
    <w:rsid w:val="727B6AF6"/>
    <w:rsid w:val="777B08EA"/>
    <w:rsid w:val="783D62C2"/>
    <w:rsid w:val="78A4385C"/>
    <w:rsid w:val="78C83BCE"/>
    <w:rsid w:val="79DE4E5E"/>
    <w:rsid w:val="7A277975"/>
    <w:rsid w:val="7AA945ED"/>
    <w:rsid w:val="7CD65644"/>
    <w:rsid w:val="7D381EE0"/>
    <w:rsid w:val="7E490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styleId="8">
    <w:name w:val="annotation reference"/>
    <w:basedOn w:val="6"/>
    <w:semiHidden/>
    <w:unhideWhenUsed/>
    <w:qFormat/>
    <w:uiPriority w:val="99"/>
    <w:rPr>
      <w:sz w:val="21"/>
      <w:szCs w:val="21"/>
    </w:rPr>
  </w:style>
  <w:style w:type="character" w:customStyle="1" w:styleId="9">
    <w:name w:val="页眉 字符"/>
    <w:basedOn w:val="6"/>
    <w:link w:val="4"/>
    <w:autoRedefine/>
    <w:qFormat/>
    <w:uiPriority w:val="99"/>
    <w:rPr>
      <w:sz w:val="18"/>
      <w:szCs w:val="18"/>
    </w:rPr>
  </w:style>
  <w:style w:type="character" w:customStyle="1" w:styleId="10">
    <w:name w:val="页脚 字符"/>
    <w:basedOn w:val="6"/>
    <w:link w:val="3"/>
    <w:autoRedefine/>
    <w:qFormat/>
    <w:uiPriority w:val="99"/>
    <w:rPr>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3974</Words>
  <Characters>4215</Characters>
  <Lines>286</Lines>
  <Paragraphs>325</Paragraphs>
  <TotalTime>44</TotalTime>
  <ScaleCrop>false</ScaleCrop>
  <LinksUpToDate>false</LinksUpToDate>
  <CharactersWithSpaces>4222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2021-03-03T06:55:00Z</dcterms:created>
  <dc:creator>Administrator</dc:creator>
  <cp:lastModifiedBy>未知</cp:lastModifiedBy>
  <cp:lastPrinted>2021-06-29T07:18:00Z</cp:lastPrinted>
  <dcterms:modified xsi:type="dcterms:W3CDTF">2025-06-20T08:13:11Z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0E8574B1AD4E4A54BEBE2E4CDB8A0DC0_13</vt:lpwstr>
  </property>
  <property fmtid="{D5CDD505-2E9C-101B-9397-08002B2CF9AE}" pid="4" name="KSOTemplateDocerSaveRecord">
    <vt:lpwstr>eyJoZGlkIjoiNjZmYjFlOTAyOWMxNzIwMGQ3MTE3ZGUxZjUwOTAwYjIiLCJ1c2VySWQiOiIzMzI1ODEwMzgifQ==</vt:lpwstr>
  </property>
</Properties>
</file>