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120A7">
      <w:pPr>
        <w:ind w:left="321" w:leftChars="153" w:right="227"/>
        <w:jc w:val="center"/>
        <w:rPr>
          <w:rFonts w:eastAsia="黑体"/>
          <w:b/>
          <w:bCs/>
          <w:sz w:val="36"/>
          <w:szCs w:val="36"/>
        </w:rPr>
      </w:pPr>
      <w:bookmarkStart w:id="0" w:name="OLE_LINK7"/>
      <w:bookmarkStart w:id="1" w:name="OLE_LINK6"/>
      <w:r>
        <w:rPr>
          <w:rFonts w:hint="eastAsia" w:eastAsia="黑体"/>
          <w:b/>
          <w:bCs/>
          <w:sz w:val="36"/>
          <w:szCs w:val="36"/>
        </w:rPr>
        <w:t>中医内科学</w:t>
      </w:r>
      <w:r>
        <w:rPr>
          <w:rFonts w:eastAsia="黑体"/>
          <w:b/>
          <w:bCs/>
          <w:sz w:val="36"/>
          <w:szCs w:val="36"/>
        </w:rPr>
        <w:t>专业全日制专业学位硕士研究生培养方案</w:t>
      </w:r>
    </w:p>
    <w:p w14:paraId="17461750">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中医</w:t>
      </w:r>
      <w:r>
        <w:rPr>
          <w:rFonts w:eastAsia="黑体"/>
          <w:b/>
          <w:bCs/>
          <w:sz w:val="28"/>
          <w:szCs w:val="28"/>
        </w:rPr>
        <w:t>学院)</w:t>
      </w:r>
    </w:p>
    <w:p w14:paraId="6D67F3BA">
      <w:pPr>
        <w:spacing w:before="156" w:beforeLines="50" w:line="360" w:lineRule="auto"/>
        <w:ind w:firstLine="562" w:firstLineChars="200"/>
        <w:rPr>
          <w:rFonts w:eastAsia="黑体"/>
          <w:b/>
          <w:sz w:val="28"/>
          <w:szCs w:val="28"/>
        </w:rPr>
      </w:pPr>
      <w:r>
        <w:rPr>
          <w:rFonts w:eastAsia="黑体"/>
          <w:b/>
          <w:sz w:val="28"/>
          <w:szCs w:val="28"/>
        </w:rPr>
        <w:t>一、专业名称、代码</w:t>
      </w:r>
    </w:p>
    <w:p w14:paraId="65287E4E">
      <w:pPr>
        <w:widowControl/>
        <w:spacing w:before="156" w:beforeLines="50" w:line="360" w:lineRule="auto"/>
        <w:ind w:firstLine="480" w:firstLineChars="200"/>
        <w:jc w:val="left"/>
        <w:rPr>
          <w:kern w:val="0"/>
          <w:sz w:val="18"/>
          <w:szCs w:val="18"/>
        </w:rPr>
      </w:pPr>
      <w:r>
        <w:rPr>
          <w:kern w:val="0"/>
          <w:sz w:val="24"/>
        </w:rPr>
        <w:t>专业名称：</w:t>
      </w:r>
      <w:r>
        <w:rPr>
          <w:sz w:val="24"/>
        </w:rPr>
        <w:t>中医</w:t>
      </w:r>
      <w:r>
        <w:rPr>
          <w:rFonts w:hint="eastAsia"/>
          <w:sz w:val="24"/>
        </w:rPr>
        <w:t>内科学</w:t>
      </w:r>
    </w:p>
    <w:p w14:paraId="05235232">
      <w:pPr>
        <w:widowControl/>
        <w:spacing w:before="156" w:beforeLines="50" w:line="360" w:lineRule="auto"/>
        <w:ind w:firstLine="480" w:firstLineChars="200"/>
        <w:jc w:val="left"/>
        <w:rPr>
          <w:kern w:val="0"/>
          <w:sz w:val="18"/>
          <w:szCs w:val="18"/>
        </w:rPr>
      </w:pPr>
      <w:r>
        <w:rPr>
          <w:kern w:val="0"/>
          <w:sz w:val="24"/>
        </w:rPr>
        <w:t>专业代码：</w:t>
      </w:r>
      <w:r>
        <w:rPr>
          <w:rFonts w:hint="eastAsia"/>
          <w:kern w:val="0"/>
          <w:sz w:val="24"/>
        </w:rPr>
        <w:t>105701</w:t>
      </w:r>
    </w:p>
    <w:p w14:paraId="203EB19C">
      <w:pPr>
        <w:spacing w:before="156" w:beforeLines="50" w:line="360" w:lineRule="auto"/>
        <w:ind w:firstLine="562" w:firstLineChars="200"/>
        <w:rPr>
          <w:rFonts w:eastAsia="黑体"/>
          <w:b/>
          <w:i/>
          <w:sz w:val="28"/>
          <w:szCs w:val="28"/>
        </w:rPr>
      </w:pPr>
      <w:r>
        <w:rPr>
          <w:rFonts w:eastAsia="黑体"/>
          <w:b/>
          <w:sz w:val="28"/>
          <w:szCs w:val="28"/>
        </w:rPr>
        <w:t>二、专业简介</w:t>
      </w:r>
    </w:p>
    <w:p w14:paraId="1D603582">
      <w:pPr>
        <w:widowControl/>
        <w:spacing w:before="156" w:beforeLines="50" w:line="360" w:lineRule="auto"/>
        <w:ind w:firstLine="480" w:firstLineChars="200"/>
        <w:jc w:val="left"/>
        <w:rPr>
          <w:ins w:id="0" w:author="松鹤延年" w:date="2025-06-09T16:22:11Z"/>
          <w:rFonts w:hint="eastAsia"/>
          <w:sz w:val="24"/>
        </w:rPr>
      </w:pPr>
      <w:r>
        <w:rPr>
          <w:rFonts w:hint="eastAsia"/>
          <w:sz w:val="24"/>
        </w:rPr>
        <w:t>学位点</w:t>
      </w:r>
      <w:r>
        <w:rPr>
          <w:rFonts w:hint="eastAsia" w:cs="宋体"/>
          <w:sz w:val="24"/>
        </w:rPr>
        <w:t>根据教育部对中医专业硕士培养的要求，突出培养具有中医临床思维，具备中医内科临床的分析能力和实践能力，以及良好的沟通能力，能独立规范承担专业和相关专业的常见疾病诊治工作的中医内科临床人才。</w:t>
      </w:r>
      <w:del w:id="1" w:author="松鹤延年" w:date="2025-06-09T16:23:49Z">
        <w:r>
          <w:rPr>
            <w:rFonts w:hint="eastAsia" w:cs="宋体"/>
            <w:sz w:val="24"/>
          </w:rPr>
          <w:delText>学</w:delText>
        </w:r>
      </w:del>
      <w:del w:id="2" w:author="松鹤延年" w:date="2025-06-09T16:23:48Z">
        <w:r>
          <w:rPr>
            <w:rFonts w:hint="eastAsia" w:cs="宋体"/>
            <w:sz w:val="24"/>
          </w:rPr>
          <w:delText>位点的</w:delText>
        </w:r>
      </w:del>
      <w:r>
        <w:rPr>
          <w:rFonts w:hint="eastAsia" w:cs="宋体"/>
          <w:sz w:val="24"/>
        </w:rPr>
        <w:t>研究生的</w:t>
      </w:r>
      <w:r>
        <w:rPr>
          <w:rFonts w:hint="eastAsia"/>
          <w:sz w:val="24"/>
        </w:rPr>
        <w:t>临床实践能力培养在国家中医类住院医师规范化培训培养基地中实施，其中</w:t>
      </w:r>
      <w:ins w:id="3" w:author="松鹤延年" w:date="2025-06-09T16:24:10Z">
        <w:r>
          <w:rPr>
            <w:rFonts w:hint="eastAsia"/>
            <w:sz w:val="24"/>
            <w:lang w:val="en-US" w:eastAsia="zh-CN"/>
          </w:rPr>
          <w:t>广安门</w:t>
        </w:r>
      </w:ins>
      <w:ins w:id="4" w:author="松鹤延年" w:date="2025-06-09T16:24:13Z">
        <w:r>
          <w:rPr>
            <w:rFonts w:hint="eastAsia"/>
            <w:sz w:val="24"/>
            <w:lang w:val="en-US" w:eastAsia="zh-CN"/>
          </w:rPr>
          <w:t>医院</w:t>
        </w:r>
      </w:ins>
      <w:r>
        <w:rPr>
          <w:rFonts w:hint="eastAsia"/>
          <w:sz w:val="24"/>
        </w:rPr>
        <w:t>保定</w:t>
      </w:r>
      <w:del w:id="5" w:author="松鹤延年" w:date="2025-06-09T16:24:18Z">
        <w:r>
          <w:rPr>
            <w:rFonts w:hint="eastAsia"/>
            <w:sz w:val="24"/>
          </w:rPr>
          <w:delText>市</w:delText>
        </w:r>
      </w:del>
      <w:del w:id="6" w:author="松鹤延年" w:date="2025-06-09T17:04:40Z">
        <w:r>
          <w:rPr>
            <w:rFonts w:hint="eastAsia"/>
            <w:sz w:val="24"/>
          </w:rPr>
          <w:delText>第一中</w:delText>
        </w:r>
      </w:del>
      <w:r>
        <w:rPr>
          <w:rFonts w:hint="eastAsia"/>
          <w:sz w:val="24"/>
        </w:rPr>
        <w:t>医院的心血管专科是国家“十一五”重点建设专科，脾胃病专科是国家“十二五”重点建设专科。</w:t>
      </w:r>
    </w:p>
    <w:p w14:paraId="213F5E40">
      <w:pPr>
        <w:widowControl/>
        <w:spacing w:before="156" w:beforeLines="50" w:line="360" w:lineRule="auto"/>
        <w:ind w:firstLine="480" w:firstLineChars="200"/>
        <w:jc w:val="left"/>
        <w:rPr>
          <w:color w:val="EE0000"/>
          <w:sz w:val="24"/>
        </w:rPr>
      </w:pPr>
      <w:ins w:id="7" w:author="松鹤延年" w:date="2025-06-09T16:22:22Z">
        <w:r>
          <w:rPr>
            <w:rFonts w:hint="eastAsia"/>
            <w:color w:val="auto"/>
            <w:sz w:val="24"/>
            <w:lang w:val="en-US" w:eastAsia="zh-CN"/>
            <w:rPrChange w:id="8" w:author="秋" w:date="2025-06-11T14:42:58Z">
              <w:rPr>
                <w:rFonts w:hint="eastAsia"/>
                <w:sz w:val="24"/>
                <w:lang w:val="en-US" w:eastAsia="zh-CN"/>
              </w:rPr>
            </w:rPrChange>
          </w:rPr>
          <w:t>专业</w:t>
        </w:r>
      </w:ins>
      <w:ins w:id="9" w:author="松鹤延年" w:date="2025-06-09T16:22:24Z">
        <w:r>
          <w:rPr>
            <w:rFonts w:hint="eastAsia"/>
            <w:color w:val="auto"/>
            <w:sz w:val="24"/>
            <w:lang w:val="en-US" w:eastAsia="zh-CN"/>
            <w:rPrChange w:id="10" w:author="秋" w:date="2025-06-11T14:42:58Z">
              <w:rPr>
                <w:rFonts w:hint="eastAsia"/>
                <w:sz w:val="24"/>
                <w:lang w:val="en-US" w:eastAsia="zh-CN"/>
              </w:rPr>
            </w:rPrChange>
          </w:rPr>
          <w:t>特色</w:t>
        </w:r>
      </w:ins>
      <w:ins w:id="11" w:author="松鹤延年" w:date="2025-06-09T16:22:27Z">
        <w:r>
          <w:rPr>
            <w:rFonts w:hint="eastAsia"/>
            <w:color w:val="auto"/>
            <w:sz w:val="24"/>
            <w:lang w:val="en-US" w:eastAsia="zh-CN"/>
            <w:rPrChange w:id="12" w:author="秋" w:date="2025-06-11T14:42:58Z">
              <w:rPr>
                <w:rFonts w:hint="eastAsia"/>
                <w:sz w:val="24"/>
                <w:lang w:val="en-US" w:eastAsia="zh-CN"/>
              </w:rPr>
            </w:rPrChange>
          </w:rPr>
          <w:t>体现为</w:t>
        </w:r>
      </w:ins>
      <w:ins w:id="13" w:author="松鹤延年" w:date="2025-06-09T16:22:28Z">
        <w:r>
          <w:rPr>
            <w:rFonts w:hint="eastAsia"/>
            <w:color w:val="auto"/>
            <w:sz w:val="24"/>
            <w:lang w:val="en-US" w:eastAsia="zh-CN"/>
            <w:rPrChange w:id="14" w:author="秋" w:date="2025-06-11T14:42:58Z">
              <w:rPr>
                <w:rFonts w:hint="eastAsia"/>
                <w:sz w:val="24"/>
                <w:lang w:val="en-US" w:eastAsia="zh-CN"/>
              </w:rPr>
            </w:rPrChange>
          </w:rPr>
          <w:t>：</w:t>
        </w:r>
      </w:ins>
      <w:ins w:id="15" w:author="松鹤延年" w:date="2025-06-09T16:22:32Z">
        <w:r>
          <w:rPr>
            <w:rFonts w:hint="eastAsia"/>
            <w:color w:val="auto"/>
            <w:sz w:val="24"/>
            <w:lang w:val="en-US" w:eastAsia="zh-CN"/>
            <w:rPrChange w:id="16" w:author="秋" w:date="2025-06-11T14:42:58Z">
              <w:rPr>
                <w:rFonts w:hint="eastAsia"/>
                <w:sz w:val="24"/>
                <w:lang w:val="en-US" w:eastAsia="zh-CN"/>
              </w:rPr>
            </w:rPrChange>
          </w:rPr>
          <w:t>第一</w:t>
        </w:r>
      </w:ins>
      <w:ins w:id="17" w:author="松鹤延年" w:date="2025-06-09T16:22:33Z">
        <w:r>
          <w:rPr>
            <w:rFonts w:hint="eastAsia"/>
            <w:color w:val="auto"/>
            <w:sz w:val="24"/>
            <w:lang w:val="en-US" w:eastAsia="zh-CN"/>
            <w:rPrChange w:id="18" w:author="秋" w:date="2025-06-11T14:42:58Z">
              <w:rPr>
                <w:rFonts w:hint="eastAsia"/>
                <w:sz w:val="24"/>
                <w:lang w:val="en-US" w:eastAsia="zh-CN"/>
              </w:rPr>
            </w:rPrChange>
          </w:rPr>
          <w:t>，</w:t>
        </w:r>
      </w:ins>
      <w:r>
        <w:rPr>
          <w:color w:val="auto"/>
          <w:sz w:val="24"/>
          <w:rPrChange w:id="19" w:author="秋" w:date="2025-06-11T14:42:58Z">
            <w:rPr>
              <w:sz w:val="24"/>
            </w:rPr>
          </w:rPrChange>
        </w:rPr>
        <w:t>学位点</w:t>
      </w:r>
      <w:r>
        <w:rPr>
          <w:rFonts w:hint="eastAsia"/>
          <w:color w:val="auto"/>
          <w:sz w:val="24"/>
          <w:rPrChange w:id="20" w:author="秋" w:date="2025-06-11T14:42:58Z">
            <w:rPr>
              <w:rFonts w:hint="eastAsia"/>
              <w:sz w:val="24"/>
            </w:rPr>
          </w:rPrChange>
        </w:rPr>
        <w:t>实行双</w:t>
      </w:r>
      <w:r>
        <w:rPr>
          <w:color w:val="auto"/>
          <w:sz w:val="24"/>
          <w:rPrChange w:id="21" w:author="秋" w:date="2025-06-11T14:42:58Z">
            <w:rPr>
              <w:sz w:val="24"/>
            </w:rPr>
          </w:rPrChange>
        </w:rPr>
        <w:t>导师</w:t>
      </w:r>
      <w:r>
        <w:rPr>
          <w:rFonts w:hint="eastAsia"/>
          <w:color w:val="auto"/>
          <w:sz w:val="24"/>
          <w:rPrChange w:id="22" w:author="秋" w:date="2025-06-11T14:42:58Z">
            <w:rPr>
              <w:rFonts w:hint="eastAsia"/>
              <w:sz w:val="24"/>
            </w:rPr>
          </w:rPrChange>
        </w:rPr>
        <w:t>制度，导师</w:t>
      </w:r>
      <w:r>
        <w:rPr>
          <w:color w:val="auto"/>
          <w:sz w:val="24"/>
          <w:rPrChange w:id="23" w:author="秋" w:date="2025-06-11T14:42:58Z">
            <w:rPr>
              <w:sz w:val="24"/>
            </w:rPr>
          </w:rPrChange>
        </w:rPr>
        <w:t>由河北大学导师与临床基地</w:t>
      </w:r>
      <w:del w:id="24" w:author="松鹤延年" w:date="2025-06-09T16:22:58Z">
        <w:r>
          <w:rPr>
            <w:color w:val="auto"/>
            <w:sz w:val="24"/>
            <w:rPrChange w:id="25" w:author="秋" w:date="2025-06-11T14:42:58Z">
              <w:rPr>
                <w:sz w:val="24"/>
              </w:rPr>
            </w:rPrChange>
          </w:rPr>
          <w:delText>医</w:delText>
        </w:r>
      </w:del>
      <w:del w:id="26" w:author="松鹤延年" w:date="2025-06-09T16:22:57Z">
        <w:r>
          <w:rPr>
            <w:color w:val="auto"/>
            <w:sz w:val="24"/>
            <w:rPrChange w:id="27" w:author="秋" w:date="2025-06-11T14:42:58Z">
              <w:rPr>
                <w:sz w:val="24"/>
              </w:rPr>
            </w:rPrChange>
          </w:rPr>
          <w:delText>院的临床</w:delText>
        </w:r>
      </w:del>
      <w:r>
        <w:rPr>
          <w:color w:val="auto"/>
          <w:sz w:val="24"/>
          <w:rPrChange w:id="28" w:author="秋" w:date="2025-06-11T14:42:58Z">
            <w:rPr>
              <w:sz w:val="24"/>
            </w:rPr>
          </w:rPrChange>
        </w:rPr>
        <w:t>导师组成</w:t>
      </w:r>
      <w:ins w:id="29" w:author="松鹤延年" w:date="2025-06-09T16:31:49Z">
        <w:r>
          <w:rPr>
            <w:rFonts w:hint="eastAsia"/>
            <w:color w:val="auto"/>
            <w:sz w:val="24"/>
            <w:lang w:eastAsia="zh-CN"/>
            <w:rPrChange w:id="30" w:author="秋" w:date="2025-06-11T14:42:58Z">
              <w:rPr>
                <w:rFonts w:hint="eastAsia"/>
                <w:sz w:val="24"/>
                <w:lang w:eastAsia="zh-CN"/>
              </w:rPr>
            </w:rPrChange>
          </w:rPr>
          <w:t>，</w:t>
        </w:r>
      </w:ins>
      <w:ins w:id="31" w:author="松鹤延年" w:date="2025-06-09T16:31:49Z">
        <w:r>
          <w:rPr>
            <w:rFonts w:hint="eastAsia" w:ascii="宋体" w:hAnsi="宋体" w:cs="宋体"/>
            <w:color w:val="auto"/>
            <w:kern w:val="0"/>
            <w:sz w:val="24"/>
            <w:lang w:bidi="ar"/>
            <w:rPrChange w:id="32" w:author="秋" w:date="2025-06-11T14:42:58Z">
              <w:rPr>
                <w:rFonts w:hint="eastAsia" w:ascii="宋体" w:hAnsi="宋体" w:cs="宋体"/>
                <w:color w:val="000000"/>
                <w:kern w:val="0"/>
                <w:sz w:val="24"/>
                <w:lang w:bidi="ar"/>
              </w:rPr>
            </w:rPrChange>
          </w:rPr>
          <w:t>学术导师指导研究生</w:t>
        </w:r>
      </w:ins>
      <w:ins w:id="33" w:author="松鹤延年" w:date="2025-06-09T16:32:35Z">
        <w:r>
          <w:rPr>
            <w:rFonts w:hint="eastAsia" w:ascii="宋体" w:hAnsi="宋体" w:cs="宋体"/>
            <w:color w:val="auto"/>
            <w:kern w:val="0"/>
            <w:sz w:val="24"/>
            <w:lang w:val="en-US" w:eastAsia="zh-CN" w:bidi="ar"/>
            <w:rPrChange w:id="34" w:author="秋" w:date="2025-06-11T14:42:58Z">
              <w:rPr>
                <w:rFonts w:hint="eastAsia" w:ascii="宋体" w:hAnsi="宋体" w:cs="宋体"/>
                <w:color w:val="000000"/>
                <w:kern w:val="0"/>
                <w:sz w:val="24"/>
                <w:lang w:val="en-US" w:eastAsia="zh-CN" w:bidi="ar"/>
              </w:rPr>
            </w:rPrChange>
          </w:rPr>
          <w:t>制定</w:t>
        </w:r>
      </w:ins>
      <w:ins w:id="35" w:author="松鹤延年" w:date="2025-06-09T16:32:22Z">
        <w:r>
          <w:rPr>
            <w:rFonts w:hint="eastAsia" w:ascii="宋体" w:hAnsi="宋体" w:cs="宋体"/>
            <w:color w:val="auto"/>
            <w:kern w:val="0"/>
            <w:sz w:val="24"/>
            <w:lang w:val="en-US" w:eastAsia="zh-CN" w:bidi="ar"/>
            <w:rPrChange w:id="36" w:author="秋" w:date="2025-06-11T14:42:58Z">
              <w:rPr>
                <w:rFonts w:hint="eastAsia" w:ascii="宋体" w:hAnsi="宋体" w:cs="宋体"/>
                <w:color w:val="000000"/>
                <w:kern w:val="0"/>
                <w:sz w:val="24"/>
                <w:lang w:val="en-US" w:eastAsia="zh-CN" w:bidi="ar"/>
              </w:rPr>
            </w:rPrChange>
          </w:rPr>
          <w:t>个性化</w:t>
        </w:r>
      </w:ins>
      <w:ins w:id="37" w:author="松鹤延年" w:date="2025-06-09T16:32:23Z">
        <w:r>
          <w:rPr>
            <w:rFonts w:hint="eastAsia" w:ascii="宋体" w:hAnsi="宋体" w:cs="宋体"/>
            <w:color w:val="auto"/>
            <w:kern w:val="0"/>
            <w:sz w:val="24"/>
            <w:lang w:val="en-US" w:eastAsia="zh-CN" w:bidi="ar"/>
            <w:rPrChange w:id="38" w:author="秋" w:date="2025-06-11T14:42:58Z">
              <w:rPr>
                <w:rFonts w:hint="eastAsia" w:ascii="宋体" w:hAnsi="宋体" w:cs="宋体"/>
                <w:color w:val="000000"/>
                <w:kern w:val="0"/>
                <w:sz w:val="24"/>
                <w:lang w:val="en-US" w:eastAsia="zh-CN" w:bidi="ar"/>
              </w:rPr>
            </w:rPrChange>
          </w:rPr>
          <w:t>培养</w:t>
        </w:r>
      </w:ins>
      <w:ins w:id="39" w:author="松鹤延年" w:date="2025-06-09T16:32:26Z">
        <w:r>
          <w:rPr>
            <w:rFonts w:hint="eastAsia" w:ascii="宋体" w:hAnsi="宋体" w:cs="宋体"/>
            <w:color w:val="auto"/>
            <w:kern w:val="0"/>
            <w:sz w:val="24"/>
            <w:lang w:val="en-US" w:eastAsia="zh-CN" w:bidi="ar"/>
            <w:rPrChange w:id="40" w:author="秋" w:date="2025-06-11T14:42:58Z">
              <w:rPr>
                <w:rFonts w:hint="eastAsia" w:ascii="宋体" w:hAnsi="宋体" w:cs="宋体"/>
                <w:color w:val="000000"/>
                <w:kern w:val="0"/>
                <w:sz w:val="24"/>
                <w:lang w:val="en-US" w:eastAsia="zh-CN" w:bidi="ar"/>
              </w:rPr>
            </w:rPrChange>
          </w:rPr>
          <w:t>规划</w:t>
        </w:r>
      </w:ins>
      <w:ins w:id="41" w:author="松鹤延年" w:date="2025-06-09T16:32:28Z">
        <w:r>
          <w:rPr>
            <w:rFonts w:hint="eastAsia" w:ascii="宋体" w:hAnsi="宋体" w:cs="宋体"/>
            <w:color w:val="auto"/>
            <w:kern w:val="0"/>
            <w:sz w:val="24"/>
            <w:lang w:val="en-US" w:eastAsia="zh-CN" w:bidi="ar"/>
            <w:rPrChange w:id="42" w:author="秋" w:date="2025-06-11T14:42:58Z">
              <w:rPr>
                <w:rFonts w:hint="eastAsia" w:ascii="宋体" w:hAnsi="宋体" w:cs="宋体"/>
                <w:color w:val="000000"/>
                <w:kern w:val="0"/>
                <w:sz w:val="24"/>
                <w:lang w:val="en-US" w:eastAsia="zh-CN" w:bidi="ar"/>
              </w:rPr>
            </w:rPrChange>
          </w:rPr>
          <w:t>并</w:t>
        </w:r>
      </w:ins>
      <w:ins w:id="43" w:author="松鹤延年" w:date="2025-06-09T16:31:49Z">
        <w:r>
          <w:rPr>
            <w:rFonts w:hint="eastAsia" w:ascii="宋体" w:hAnsi="宋体" w:cs="宋体"/>
            <w:color w:val="auto"/>
            <w:kern w:val="0"/>
            <w:sz w:val="24"/>
            <w:lang w:bidi="ar"/>
            <w:rPrChange w:id="44" w:author="秋" w:date="2025-06-11T14:42:58Z">
              <w:rPr>
                <w:rFonts w:hint="eastAsia" w:ascii="宋体" w:hAnsi="宋体" w:cs="宋体"/>
                <w:color w:val="000000"/>
                <w:kern w:val="0"/>
                <w:sz w:val="24"/>
                <w:lang w:bidi="ar"/>
              </w:rPr>
            </w:rPrChange>
          </w:rPr>
          <w:t>完成学位论文工作，规培导师指导研究生的临床能力训练</w:t>
        </w:r>
      </w:ins>
      <w:del w:id="45" w:author="松鹤延年" w:date="2025-06-09T16:24:50Z">
        <w:r>
          <w:rPr>
            <w:rFonts w:hint="default"/>
            <w:color w:val="auto"/>
            <w:sz w:val="24"/>
            <w:lang w:val="en-US"/>
            <w:rPrChange w:id="46" w:author="秋" w:date="2025-06-11T14:42:58Z">
              <w:rPr>
                <w:rFonts w:hint="default"/>
                <w:sz w:val="24"/>
                <w:lang w:val="en-US"/>
              </w:rPr>
            </w:rPrChange>
          </w:rPr>
          <w:delText>的教</w:delText>
        </w:r>
      </w:del>
      <w:del w:id="47" w:author="松鹤延年" w:date="2025-06-09T16:24:50Z">
        <w:r>
          <w:rPr>
            <w:color w:val="auto"/>
            <w:sz w:val="24"/>
            <w:rPrChange w:id="48" w:author="秋" w:date="2025-06-11T14:42:58Z">
              <w:rPr>
                <w:sz w:val="24"/>
              </w:rPr>
            </w:rPrChange>
          </w:rPr>
          <w:delText>师团队。</w:delText>
        </w:r>
      </w:del>
      <w:del w:id="49" w:author="松鹤延年" w:date="2025-06-09T16:24:50Z">
        <w:r>
          <w:rPr>
            <w:rFonts w:hint="eastAsia"/>
            <w:color w:val="auto"/>
            <w:sz w:val="24"/>
            <w:lang w:val="en-US" w:eastAsia="zh-CN"/>
            <w:rPrChange w:id="50" w:author="秋" w:date="2025-06-11T14:42:58Z">
              <w:rPr>
                <w:rFonts w:hint="eastAsia"/>
                <w:color w:val="0000FF"/>
                <w:sz w:val="24"/>
                <w:lang w:val="en-US" w:eastAsia="zh-CN"/>
              </w:rPr>
            </w:rPrChange>
          </w:rPr>
          <w:delText>其中</w:delText>
        </w:r>
      </w:del>
      <w:del w:id="51" w:author="松鹤延年" w:date="2025-06-09T16:24:50Z">
        <w:r>
          <w:rPr>
            <w:rFonts w:hint="eastAsia" w:ascii="宋体" w:hAnsi="宋体" w:cs="宋体"/>
            <w:color w:val="auto"/>
            <w:sz w:val="24"/>
            <w:rPrChange w:id="52" w:author="秋" w:date="2025-06-11T14:42:58Z">
              <w:rPr>
                <w:rFonts w:hint="eastAsia" w:ascii="宋体" w:hAnsi="宋体" w:cs="宋体"/>
                <w:color w:val="EE0000"/>
                <w:sz w:val="24"/>
              </w:rPr>
            </w:rPrChange>
          </w:rPr>
          <w:delText>河北省中医药管理局首批“岐黄赤子”培养工程人选1人</w:delText>
        </w:r>
      </w:del>
      <w:r>
        <w:rPr>
          <w:rFonts w:hint="eastAsia" w:ascii="宋体" w:hAnsi="宋体" w:cs="宋体"/>
          <w:color w:val="auto"/>
          <w:sz w:val="24"/>
          <w:rPrChange w:id="53" w:author="秋" w:date="2025-06-11T14:42:58Z">
            <w:rPr>
              <w:rFonts w:hint="eastAsia" w:ascii="宋体" w:hAnsi="宋体" w:cs="宋体"/>
              <w:color w:val="EE0000"/>
              <w:sz w:val="24"/>
            </w:rPr>
          </w:rPrChange>
        </w:rPr>
        <w:t>。</w:t>
      </w:r>
      <w:ins w:id="54" w:author="松鹤延年" w:date="2025-06-09T16:22:49Z">
        <w:r>
          <w:rPr>
            <w:rFonts w:hint="eastAsia" w:ascii="宋体" w:hAnsi="宋体" w:cs="宋体"/>
            <w:color w:val="auto"/>
            <w:sz w:val="24"/>
            <w:lang w:val="en-US" w:eastAsia="zh-CN"/>
            <w:rPrChange w:id="55" w:author="秋" w:date="2025-06-11T14:42:58Z">
              <w:rPr>
                <w:rFonts w:hint="eastAsia" w:ascii="宋体" w:hAnsi="宋体" w:cs="宋体"/>
                <w:color w:val="EE0000"/>
                <w:sz w:val="24"/>
                <w:lang w:val="en-US" w:eastAsia="zh-CN"/>
              </w:rPr>
            </w:rPrChange>
          </w:rPr>
          <w:t>第二</w:t>
        </w:r>
      </w:ins>
      <w:ins w:id="56" w:author="松鹤延年" w:date="2025-06-09T16:22:50Z">
        <w:r>
          <w:rPr>
            <w:rFonts w:hint="eastAsia" w:ascii="宋体" w:hAnsi="宋体" w:cs="宋体"/>
            <w:color w:val="auto"/>
            <w:sz w:val="24"/>
            <w:lang w:val="en-US" w:eastAsia="zh-CN"/>
            <w:rPrChange w:id="57" w:author="秋" w:date="2025-06-11T14:42:58Z">
              <w:rPr>
                <w:rFonts w:hint="eastAsia" w:ascii="宋体" w:hAnsi="宋体" w:cs="宋体"/>
                <w:color w:val="EE0000"/>
                <w:sz w:val="24"/>
                <w:lang w:val="en-US" w:eastAsia="zh-CN"/>
              </w:rPr>
            </w:rPrChange>
          </w:rPr>
          <w:t>，</w:t>
        </w:r>
      </w:ins>
      <w:r>
        <w:rPr>
          <w:rFonts w:hint="eastAsia" w:ascii="宋体" w:hAnsi="宋体" w:cs="宋体"/>
          <w:color w:val="auto"/>
          <w:sz w:val="24"/>
          <w:rPrChange w:id="58" w:author="秋" w:date="2025-06-11T14:42:58Z">
            <w:rPr>
              <w:rFonts w:hint="eastAsia" w:ascii="宋体" w:hAnsi="宋体" w:cs="宋体"/>
              <w:sz w:val="24"/>
            </w:rPr>
          </w:rPrChange>
        </w:rPr>
        <w:t>学位点强调</w:t>
      </w:r>
      <w:r>
        <w:rPr>
          <w:rFonts w:hint="eastAsia" w:ascii="宋体" w:hAnsi="宋体" w:cs="宋体"/>
          <w:color w:val="auto"/>
          <w:sz w:val="24"/>
          <w:lang w:val="en-US" w:eastAsia="zh-CN"/>
          <w:rPrChange w:id="59" w:author="秋" w:date="2025-06-11T14:42:58Z">
            <w:rPr>
              <w:rFonts w:hint="eastAsia" w:ascii="宋体" w:hAnsi="宋体" w:cs="宋体"/>
              <w:color w:val="0000FF"/>
              <w:sz w:val="24"/>
              <w:lang w:val="en-US" w:eastAsia="zh-CN"/>
            </w:rPr>
          </w:rPrChange>
        </w:rPr>
        <w:t>个性化培养</w:t>
      </w:r>
      <w:r>
        <w:rPr>
          <w:rFonts w:hint="eastAsia" w:ascii="宋体" w:hAnsi="宋体" w:cs="宋体"/>
          <w:color w:val="auto"/>
          <w:sz w:val="24"/>
          <w:rPrChange w:id="60" w:author="秋" w:date="2025-06-11T14:42:58Z">
            <w:rPr>
              <w:rFonts w:hint="eastAsia" w:ascii="宋体" w:hAnsi="宋体" w:cs="宋体"/>
              <w:sz w:val="24"/>
            </w:rPr>
          </w:rPrChange>
        </w:rPr>
        <w:t>，</w:t>
      </w:r>
      <w:del w:id="61" w:author="松鹤延年" w:date="2025-06-09T16:25:14Z">
        <w:r>
          <w:rPr>
            <w:rFonts w:hint="default" w:ascii="宋体" w:hAnsi="宋体" w:cs="宋体"/>
            <w:color w:val="auto"/>
            <w:sz w:val="24"/>
            <w:lang w:val="en-US"/>
            <w:rPrChange w:id="62" w:author="秋" w:date="2025-06-11T14:42:58Z">
              <w:rPr>
                <w:rFonts w:hint="default" w:ascii="宋体" w:hAnsi="宋体" w:cs="宋体"/>
                <w:sz w:val="24"/>
                <w:lang w:val="en-US"/>
              </w:rPr>
            </w:rPrChange>
          </w:rPr>
          <w:delText>推行师承教育</w:delText>
        </w:r>
      </w:del>
      <w:ins w:id="63" w:author="松鹤延年" w:date="2025-06-09T16:25:15Z">
        <w:r>
          <w:rPr>
            <w:rFonts w:hint="eastAsia" w:ascii="宋体" w:hAnsi="宋体" w:cs="宋体"/>
            <w:color w:val="auto"/>
            <w:sz w:val="24"/>
            <w:lang w:val="en-US" w:eastAsia="zh-CN"/>
            <w:rPrChange w:id="64" w:author="秋" w:date="2025-06-11T14:42:58Z">
              <w:rPr>
                <w:rFonts w:hint="eastAsia" w:ascii="宋体" w:hAnsi="宋体" w:cs="宋体"/>
                <w:sz w:val="24"/>
                <w:lang w:val="en-US" w:eastAsia="zh-CN"/>
              </w:rPr>
            </w:rPrChange>
          </w:rPr>
          <w:t>以</w:t>
        </w:r>
      </w:ins>
      <w:ins w:id="65" w:author="松鹤延年" w:date="2025-06-09T16:25:18Z">
        <w:r>
          <w:rPr>
            <w:rFonts w:hint="eastAsia" w:ascii="宋体" w:hAnsi="宋体" w:cs="宋体"/>
            <w:color w:val="auto"/>
            <w:sz w:val="24"/>
            <w:lang w:val="en-US" w:eastAsia="zh-CN"/>
            <w:rPrChange w:id="66" w:author="秋" w:date="2025-06-11T14:42:58Z">
              <w:rPr>
                <w:rFonts w:hint="eastAsia" w:ascii="宋体" w:hAnsi="宋体" w:cs="宋体"/>
                <w:sz w:val="24"/>
                <w:lang w:val="en-US" w:eastAsia="zh-CN"/>
              </w:rPr>
            </w:rPrChange>
          </w:rPr>
          <w:t>燕赵</w:t>
        </w:r>
      </w:ins>
      <w:ins w:id="67" w:author="松鹤延年" w:date="2025-06-09T16:25:20Z">
        <w:r>
          <w:rPr>
            <w:rFonts w:hint="eastAsia" w:ascii="宋体" w:hAnsi="宋体" w:cs="宋体"/>
            <w:color w:val="auto"/>
            <w:sz w:val="24"/>
            <w:lang w:val="en-US" w:eastAsia="zh-CN"/>
            <w:rPrChange w:id="68" w:author="秋" w:date="2025-06-11T14:42:58Z">
              <w:rPr>
                <w:rFonts w:hint="eastAsia" w:ascii="宋体" w:hAnsi="宋体" w:cs="宋体"/>
                <w:sz w:val="24"/>
                <w:lang w:val="en-US" w:eastAsia="zh-CN"/>
              </w:rPr>
            </w:rPrChange>
          </w:rPr>
          <w:t>中医学</w:t>
        </w:r>
      </w:ins>
      <w:ins w:id="69" w:author="松鹤延年" w:date="2025-06-09T16:25:27Z">
        <w:r>
          <w:rPr>
            <w:rFonts w:hint="eastAsia" w:ascii="宋体" w:hAnsi="宋体" w:cs="宋体"/>
            <w:color w:val="auto"/>
            <w:sz w:val="24"/>
            <w:lang w:val="en-US" w:eastAsia="zh-CN"/>
            <w:rPrChange w:id="70" w:author="秋" w:date="2025-06-11T14:42:58Z">
              <w:rPr>
                <w:rFonts w:hint="eastAsia" w:ascii="宋体" w:hAnsi="宋体" w:cs="宋体"/>
                <w:sz w:val="24"/>
                <w:lang w:val="en-US" w:eastAsia="zh-CN"/>
              </w:rPr>
            </w:rPrChange>
          </w:rPr>
          <w:t>派</w:t>
        </w:r>
      </w:ins>
      <w:ins w:id="71" w:author="松鹤延年" w:date="2025-06-09T16:25:40Z">
        <w:r>
          <w:rPr>
            <w:rFonts w:hint="eastAsia" w:ascii="宋体" w:hAnsi="宋体" w:cs="宋体"/>
            <w:color w:val="auto"/>
            <w:sz w:val="24"/>
            <w:lang w:val="en-US" w:eastAsia="zh-CN"/>
            <w:rPrChange w:id="72" w:author="秋" w:date="2025-06-11T14:42:58Z">
              <w:rPr>
                <w:rFonts w:hint="eastAsia" w:ascii="宋体" w:hAnsi="宋体" w:cs="宋体"/>
                <w:sz w:val="24"/>
                <w:lang w:val="en-US" w:eastAsia="zh-CN"/>
              </w:rPr>
            </w:rPrChange>
          </w:rPr>
          <w:t>为</w:t>
        </w:r>
      </w:ins>
      <w:ins w:id="73" w:author="松鹤延年" w:date="2025-06-09T16:25:42Z">
        <w:r>
          <w:rPr>
            <w:rFonts w:hint="eastAsia" w:ascii="宋体" w:hAnsi="宋体" w:cs="宋体"/>
            <w:color w:val="auto"/>
            <w:sz w:val="24"/>
            <w:lang w:val="en-US" w:eastAsia="zh-CN"/>
            <w:rPrChange w:id="74" w:author="秋" w:date="2025-06-11T14:42:58Z">
              <w:rPr>
                <w:rFonts w:hint="eastAsia" w:ascii="宋体" w:hAnsi="宋体" w:cs="宋体"/>
                <w:sz w:val="24"/>
                <w:lang w:val="en-US" w:eastAsia="zh-CN"/>
              </w:rPr>
            </w:rPrChange>
          </w:rPr>
          <w:t>特色</w:t>
        </w:r>
      </w:ins>
      <w:r>
        <w:rPr>
          <w:rFonts w:hint="eastAsia" w:ascii="宋体" w:hAnsi="宋体" w:cs="宋体"/>
          <w:color w:val="auto"/>
          <w:sz w:val="24"/>
          <w:rPrChange w:id="75" w:author="秋" w:date="2025-06-11T14:42:58Z">
            <w:rPr>
              <w:rFonts w:hint="eastAsia" w:ascii="宋体" w:hAnsi="宋体" w:cs="宋体"/>
              <w:sz w:val="24"/>
            </w:rPr>
          </w:rPrChange>
        </w:rPr>
        <w:t>，</w:t>
      </w:r>
      <w:del w:id="76" w:author="松鹤延年" w:date="2025-06-09T16:26:03Z">
        <w:r>
          <w:rPr>
            <w:rFonts w:hint="default" w:ascii="宋体" w:hAnsi="宋体" w:cs="宋体"/>
            <w:color w:val="auto"/>
            <w:sz w:val="24"/>
            <w:lang w:val="en-US"/>
            <w:rPrChange w:id="77" w:author="秋" w:date="2025-06-11T14:42:58Z">
              <w:rPr>
                <w:rFonts w:hint="default" w:ascii="宋体" w:hAnsi="宋体" w:cs="宋体"/>
                <w:sz w:val="24"/>
                <w:lang w:val="en-US"/>
              </w:rPr>
            </w:rPrChange>
          </w:rPr>
          <w:delText>联合</w:delText>
        </w:r>
      </w:del>
      <w:ins w:id="78" w:author="松鹤延年" w:date="2025-06-09T16:26:05Z">
        <w:r>
          <w:rPr>
            <w:rFonts w:hint="eastAsia" w:ascii="宋体" w:hAnsi="宋体" w:cs="宋体"/>
            <w:color w:val="auto"/>
            <w:sz w:val="24"/>
            <w:lang w:val="en-US" w:eastAsia="zh-CN"/>
            <w:rPrChange w:id="79" w:author="秋" w:date="2025-06-11T14:42:58Z">
              <w:rPr>
                <w:rFonts w:hint="eastAsia" w:ascii="宋体" w:hAnsi="宋体" w:cs="宋体"/>
                <w:sz w:val="24"/>
                <w:lang w:val="en-US" w:eastAsia="zh-CN"/>
              </w:rPr>
            </w:rPrChange>
          </w:rPr>
          <w:t>建立</w:t>
        </w:r>
      </w:ins>
      <w:ins w:id="80" w:author="松鹤延年" w:date="2025-06-09T16:26:29Z">
        <w:r>
          <w:rPr>
            <w:rFonts w:hint="eastAsia" w:ascii="宋体" w:hAnsi="宋体" w:cs="宋体"/>
            <w:color w:val="auto"/>
            <w:sz w:val="24"/>
            <w:lang w:val="en-US" w:eastAsia="zh-CN"/>
            <w:rPrChange w:id="81" w:author="秋" w:date="2025-06-11T14:42:58Z">
              <w:rPr>
                <w:rFonts w:hint="eastAsia" w:ascii="宋体" w:hAnsi="宋体" w:cs="宋体"/>
                <w:sz w:val="24"/>
                <w:lang w:val="en-US" w:eastAsia="zh-CN"/>
              </w:rPr>
            </w:rPrChange>
          </w:rPr>
          <w:t>“</w:t>
        </w:r>
      </w:ins>
      <w:r>
        <w:rPr>
          <w:rFonts w:hint="eastAsia" w:ascii="宋体" w:hAnsi="宋体" w:cs="宋体"/>
          <w:color w:val="auto"/>
          <w:sz w:val="24"/>
          <w:rPrChange w:id="82" w:author="秋" w:date="2025-06-11T14:42:58Z">
            <w:rPr>
              <w:rFonts w:hint="eastAsia" w:ascii="宋体" w:hAnsi="宋体" w:cs="宋体"/>
              <w:sz w:val="24"/>
            </w:rPr>
          </w:rPrChange>
        </w:rPr>
        <w:t>中医学院特色专长工作室</w:t>
      </w:r>
      <w:ins w:id="83" w:author="松鹤延年" w:date="2025-06-09T16:26:32Z">
        <w:r>
          <w:rPr>
            <w:rFonts w:hint="eastAsia" w:ascii="宋体" w:hAnsi="宋体" w:cs="宋体"/>
            <w:color w:val="auto"/>
            <w:sz w:val="24"/>
            <w:lang w:eastAsia="zh-CN"/>
            <w:rPrChange w:id="84" w:author="秋" w:date="2025-06-11T14:42:58Z">
              <w:rPr>
                <w:rFonts w:hint="eastAsia" w:ascii="宋体" w:hAnsi="宋体" w:cs="宋体"/>
                <w:sz w:val="24"/>
                <w:lang w:eastAsia="zh-CN"/>
              </w:rPr>
            </w:rPrChange>
          </w:rPr>
          <w:t>”</w:t>
        </w:r>
      </w:ins>
      <w:r>
        <w:rPr>
          <w:rFonts w:hint="eastAsia" w:ascii="宋体" w:hAnsi="宋体" w:cs="宋体"/>
          <w:color w:val="auto"/>
          <w:sz w:val="24"/>
          <w:rPrChange w:id="85" w:author="秋" w:date="2025-06-11T14:42:58Z">
            <w:rPr>
              <w:rFonts w:hint="eastAsia" w:ascii="宋体" w:hAnsi="宋体" w:cs="宋体"/>
              <w:sz w:val="24"/>
            </w:rPr>
          </w:rPrChange>
        </w:rPr>
        <w:t>，将</w:t>
      </w:r>
      <w:r>
        <w:rPr>
          <w:rFonts w:hint="eastAsia" w:ascii="宋体" w:hAnsi="宋体" w:cs="宋体"/>
          <w:color w:val="auto"/>
          <w:sz w:val="24"/>
          <w:rPrChange w:id="86" w:author="秋" w:date="2025-06-11T14:42:58Z">
            <w:rPr>
              <w:rFonts w:hint="eastAsia" w:ascii="宋体" w:hAnsi="宋体" w:cs="宋体"/>
              <w:color w:val="EE0000"/>
              <w:sz w:val="24"/>
            </w:rPr>
          </w:rPrChange>
        </w:rPr>
        <w:t>岐轩脉法</w:t>
      </w:r>
      <w:r>
        <w:rPr>
          <w:rFonts w:hint="eastAsia" w:ascii="宋体" w:hAnsi="宋体" w:cs="宋体"/>
          <w:color w:val="auto"/>
          <w:sz w:val="24"/>
          <w:lang w:eastAsia="zh-CN"/>
          <w:rPrChange w:id="87" w:author="秋" w:date="2025-06-11T14:42:58Z">
            <w:rPr>
              <w:rFonts w:hint="eastAsia" w:ascii="宋体" w:hAnsi="宋体" w:cs="宋体"/>
              <w:color w:val="EE0000"/>
              <w:sz w:val="24"/>
              <w:lang w:eastAsia="zh-CN"/>
            </w:rPr>
          </w:rPrChange>
        </w:rPr>
        <w:t>、</w:t>
      </w:r>
      <w:r>
        <w:rPr>
          <w:rFonts w:hint="eastAsia" w:ascii="宋体" w:hAnsi="宋体" w:cs="宋体"/>
          <w:color w:val="auto"/>
          <w:sz w:val="24"/>
          <w:lang w:val="en-US" w:eastAsia="zh-CN"/>
          <w:rPrChange w:id="88" w:author="秋" w:date="2025-06-11T14:42:58Z">
            <w:rPr>
              <w:rFonts w:hint="eastAsia" w:ascii="宋体" w:hAnsi="宋体" w:cs="宋体"/>
              <w:color w:val="EE0000"/>
              <w:sz w:val="24"/>
              <w:lang w:val="en-US" w:eastAsia="zh-CN"/>
            </w:rPr>
          </w:rPrChange>
        </w:rPr>
        <w:t>元气针法</w:t>
      </w:r>
      <w:r>
        <w:rPr>
          <w:rFonts w:hint="eastAsia" w:ascii="宋体" w:hAnsi="宋体" w:cs="宋体"/>
          <w:color w:val="auto"/>
          <w:sz w:val="24"/>
          <w:rPrChange w:id="89" w:author="秋" w:date="2025-06-11T14:42:58Z">
            <w:rPr>
              <w:rFonts w:hint="eastAsia" w:ascii="宋体" w:hAnsi="宋体" w:cs="宋体"/>
              <w:color w:val="EE0000"/>
              <w:sz w:val="24"/>
            </w:rPr>
          </w:rPrChange>
        </w:rPr>
        <w:t>等</w:t>
      </w:r>
      <w:r>
        <w:rPr>
          <w:rFonts w:hint="eastAsia" w:ascii="宋体" w:hAnsi="宋体" w:cs="宋体"/>
          <w:color w:val="auto"/>
          <w:sz w:val="24"/>
          <w:rPrChange w:id="90" w:author="秋" w:date="2025-06-11T14:42:58Z">
            <w:rPr>
              <w:rFonts w:hint="eastAsia" w:ascii="宋体" w:hAnsi="宋体" w:cs="宋体"/>
              <w:sz w:val="24"/>
            </w:rPr>
          </w:rPrChange>
        </w:rPr>
        <w:t>引入</w:t>
      </w:r>
      <w:del w:id="91" w:author="松鹤延年" w:date="2025-06-09T16:26:37Z">
        <w:r>
          <w:rPr>
            <w:rFonts w:hint="eastAsia" w:ascii="宋体" w:hAnsi="宋体" w:cs="宋体"/>
            <w:color w:val="auto"/>
            <w:sz w:val="24"/>
            <w:rPrChange w:id="92" w:author="秋" w:date="2025-06-11T14:42:58Z">
              <w:rPr>
                <w:rFonts w:hint="eastAsia" w:ascii="宋体" w:hAnsi="宋体" w:cs="宋体"/>
                <w:sz w:val="24"/>
              </w:rPr>
            </w:rPrChange>
          </w:rPr>
          <w:delText>学</w:delText>
        </w:r>
      </w:del>
      <w:del w:id="93" w:author="松鹤延年" w:date="2025-06-09T16:26:36Z">
        <w:r>
          <w:rPr>
            <w:rFonts w:hint="eastAsia" w:ascii="宋体" w:hAnsi="宋体" w:cs="宋体"/>
            <w:color w:val="auto"/>
            <w:sz w:val="24"/>
            <w:rPrChange w:id="94" w:author="秋" w:date="2025-06-11T14:42:58Z">
              <w:rPr>
                <w:rFonts w:hint="eastAsia" w:ascii="宋体" w:hAnsi="宋体" w:cs="宋体"/>
                <w:sz w:val="24"/>
              </w:rPr>
            </w:rPrChange>
          </w:rPr>
          <w:delText>院</w:delText>
        </w:r>
      </w:del>
      <w:r>
        <w:rPr>
          <w:rFonts w:hint="eastAsia" w:ascii="宋体" w:hAnsi="宋体" w:cs="宋体"/>
          <w:color w:val="auto"/>
          <w:sz w:val="24"/>
          <w:rPrChange w:id="95" w:author="秋" w:date="2025-06-11T14:42:58Z">
            <w:rPr>
              <w:rFonts w:hint="eastAsia" w:ascii="宋体" w:hAnsi="宋体" w:cs="宋体"/>
              <w:sz w:val="24"/>
            </w:rPr>
          </w:rPrChange>
        </w:rPr>
        <w:t>研究生第二课堂活动中。</w:t>
      </w:r>
      <w:ins w:id="96" w:author="松鹤延年" w:date="2025-06-09T16:27:08Z">
        <w:r>
          <w:rPr>
            <w:rFonts w:hint="eastAsia" w:ascii="宋体" w:hAnsi="宋体" w:cs="宋体"/>
            <w:color w:val="auto"/>
            <w:sz w:val="24"/>
            <w:lang w:val="en-US" w:eastAsia="zh-CN"/>
            <w:rPrChange w:id="97" w:author="秋" w:date="2025-06-11T14:42:58Z">
              <w:rPr>
                <w:rFonts w:hint="eastAsia" w:ascii="宋体" w:hAnsi="宋体" w:cs="宋体"/>
                <w:sz w:val="24"/>
                <w:lang w:val="en-US" w:eastAsia="zh-CN"/>
              </w:rPr>
            </w:rPrChange>
          </w:rPr>
          <w:t>第三</w:t>
        </w:r>
      </w:ins>
      <w:ins w:id="98" w:author="松鹤延年" w:date="2025-06-09T16:27:09Z">
        <w:r>
          <w:rPr>
            <w:rFonts w:hint="eastAsia" w:ascii="宋体" w:hAnsi="宋体" w:cs="宋体"/>
            <w:color w:val="auto"/>
            <w:sz w:val="24"/>
            <w:lang w:val="en-US" w:eastAsia="zh-CN"/>
            <w:rPrChange w:id="99" w:author="秋" w:date="2025-06-11T14:42:58Z">
              <w:rPr>
                <w:rFonts w:hint="eastAsia" w:ascii="宋体" w:hAnsi="宋体" w:cs="宋体"/>
                <w:sz w:val="24"/>
                <w:lang w:val="en-US" w:eastAsia="zh-CN"/>
              </w:rPr>
            </w:rPrChange>
          </w:rPr>
          <w:t>，</w:t>
        </w:r>
      </w:ins>
      <w:del w:id="100" w:author="松鹤延年" w:date="2025-06-09T16:27:10Z">
        <w:r>
          <w:rPr>
            <w:rFonts w:hint="eastAsia" w:ascii="宋体" w:hAnsi="宋体" w:cs="宋体"/>
            <w:color w:val="auto"/>
            <w:sz w:val="24"/>
            <w:lang w:val="en-US" w:eastAsia="zh-CN"/>
            <w:rPrChange w:id="101" w:author="秋" w:date="2025-06-11T14:42:58Z">
              <w:rPr>
                <w:rFonts w:hint="eastAsia" w:ascii="宋体" w:hAnsi="宋体" w:cs="宋体"/>
                <w:sz w:val="24"/>
                <w:lang w:val="en-US" w:eastAsia="zh-CN"/>
              </w:rPr>
            </w:rPrChange>
          </w:rPr>
          <w:delText>并</w:delText>
        </w:r>
      </w:del>
      <w:r>
        <w:rPr>
          <w:rFonts w:hint="eastAsia" w:ascii="宋体" w:hAnsi="宋体" w:cs="宋体"/>
          <w:color w:val="auto"/>
          <w:sz w:val="24"/>
          <w:rPrChange w:id="102" w:author="秋" w:date="2025-06-11T14:42:58Z">
            <w:rPr>
              <w:rFonts w:hint="eastAsia" w:ascii="宋体" w:hAnsi="宋体" w:cs="宋体"/>
              <w:sz w:val="24"/>
            </w:rPr>
          </w:rPrChange>
        </w:rPr>
        <w:t>聘任</w:t>
      </w:r>
      <w:ins w:id="103" w:author="松鹤延年" w:date="2025-06-09T16:27:16Z">
        <w:r>
          <w:rPr>
            <w:rFonts w:hint="eastAsia" w:ascii="宋体" w:hAnsi="宋体" w:cs="宋体"/>
            <w:color w:val="auto"/>
            <w:sz w:val="24"/>
            <w:lang w:val="en-US" w:eastAsia="zh-CN"/>
            <w:rPrChange w:id="104" w:author="秋" w:date="2025-06-11T14:42:58Z">
              <w:rPr>
                <w:rFonts w:hint="eastAsia" w:ascii="宋体" w:hAnsi="宋体" w:cs="宋体"/>
                <w:sz w:val="24"/>
                <w:lang w:val="en-US" w:eastAsia="zh-CN"/>
              </w:rPr>
            </w:rPrChange>
          </w:rPr>
          <w:t>北京</w:t>
        </w:r>
      </w:ins>
      <w:ins w:id="105" w:author="松鹤延年" w:date="2025-06-09T16:27:18Z">
        <w:r>
          <w:rPr>
            <w:rFonts w:hint="eastAsia" w:ascii="宋体" w:hAnsi="宋体" w:cs="宋体"/>
            <w:color w:val="auto"/>
            <w:sz w:val="24"/>
            <w:lang w:val="en-US" w:eastAsia="zh-CN"/>
            <w:rPrChange w:id="106" w:author="秋" w:date="2025-06-11T14:42:58Z">
              <w:rPr>
                <w:rFonts w:hint="eastAsia" w:ascii="宋体" w:hAnsi="宋体" w:cs="宋体"/>
                <w:sz w:val="24"/>
                <w:lang w:val="en-US" w:eastAsia="zh-CN"/>
              </w:rPr>
            </w:rPrChange>
          </w:rPr>
          <w:t>中医药</w:t>
        </w:r>
      </w:ins>
      <w:ins w:id="107" w:author="松鹤延年" w:date="2025-06-09T16:27:19Z">
        <w:r>
          <w:rPr>
            <w:rFonts w:hint="eastAsia" w:ascii="宋体" w:hAnsi="宋体" w:cs="宋体"/>
            <w:color w:val="auto"/>
            <w:sz w:val="24"/>
            <w:lang w:val="en-US" w:eastAsia="zh-CN"/>
            <w:rPrChange w:id="108" w:author="秋" w:date="2025-06-11T14:42:58Z">
              <w:rPr>
                <w:rFonts w:hint="eastAsia" w:ascii="宋体" w:hAnsi="宋体" w:cs="宋体"/>
                <w:sz w:val="24"/>
                <w:lang w:val="en-US" w:eastAsia="zh-CN"/>
              </w:rPr>
            </w:rPrChange>
          </w:rPr>
          <w:t>大学</w:t>
        </w:r>
      </w:ins>
      <w:ins w:id="109" w:author="松鹤延年" w:date="2025-06-09T16:28:11Z">
        <w:r>
          <w:rPr>
            <w:rFonts w:hint="eastAsia" w:ascii="宋体" w:hAnsi="宋体" w:cs="宋体"/>
            <w:color w:val="auto"/>
            <w:sz w:val="24"/>
            <w:lang w:val="en-US" w:eastAsia="zh-CN"/>
            <w:rPrChange w:id="110" w:author="秋" w:date="2025-06-11T14:42:58Z">
              <w:rPr>
                <w:rFonts w:hint="eastAsia" w:ascii="宋体" w:hAnsi="宋体" w:cs="宋体"/>
                <w:sz w:val="24"/>
                <w:lang w:val="en-US" w:eastAsia="zh-CN"/>
              </w:rPr>
            </w:rPrChange>
          </w:rPr>
          <w:t>附属医院</w:t>
        </w:r>
      </w:ins>
      <w:ins w:id="111" w:author="松鹤延年" w:date="2025-06-09T16:27:24Z">
        <w:r>
          <w:rPr>
            <w:rFonts w:hint="eastAsia" w:ascii="宋体" w:hAnsi="宋体" w:cs="宋体"/>
            <w:color w:val="auto"/>
            <w:sz w:val="24"/>
            <w:lang w:val="en-US" w:eastAsia="zh-CN"/>
            <w:rPrChange w:id="112" w:author="秋" w:date="2025-06-11T14:42:58Z">
              <w:rPr>
                <w:rFonts w:hint="eastAsia" w:ascii="宋体" w:hAnsi="宋体" w:cs="宋体"/>
                <w:sz w:val="24"/>
                <w:lang w:val="en-US" w:eastAsia="zh-CN"/>
              </w:rPr>
            </w:rPrChange>
          </w:rPr>
          <w:t>、</w:t>
        </w:r>
      </w:ins>
      <w:del w:id="113" w:author="松鹤延年" w:date="2025-06-09T16:27:36Z">
        <w:r>
          <w:rPr>
            <w:rFonts w:hint="default" w:ascii="宋体" w:hAnsi="宋体" w:cs="宋体"/>
            <w:color w:val="auto"/>
            <w:sz w:val="24"/>
            <w:lang w:val="en-US"/>
            <w:rPrChange w:id="114" w:author="秋" w:date="2025-06-11T14:42:58Z">
              <w:rPr>
                <w:rFonts w:hint="default" w:ascii="宋体" w:hAnsi="宋体" w:cs="宋体"/>
                <w:sz w:val="24"/>
                <w:lang w:val="en-US"/>
              </w:rPr>
            </w:rPrChange>
          </w:rPr>
          <w:delText>一批在中医界创业成功的中医专家</w:delText>
        </w:r>
      </w:del>
      <w:ins w:id="115" w:author="松鹤延年" w:date="2025-06-09T16:27:38Z">
        <w:r>
          <w:rPr>
            <w:rFonts w:hint="eastAsia" w:ascii="宋体" w:hAnsi="宋体" w:cs="宋体"/>
            <w:color w:val="auto"/>
            <w:sz w:val="24"/>
            <w:lang w:val="en-US" w:eastAsia="zh-CN"/>
            <w:rPrChange w:id="116" w:author="秋" w:date="2025-06-11T14:42:58Z">
              <w:rPr>
                <w:rFonts w:hint="eastAsia" w:ascii="宋体" w:hAnsi="宋体" w:cs="宋体"/>
                <w:sz w:val="24"/>
                <w:lang w:val="en-US" w:eastAsia="zh-CN"/>
              </w:rPr>
            </w:rPrChange>
          </w:rPr>
          <w:t>中国</w:t>
        </w:r>
      </w:ins>
      <w:ins w:id="117" w:author="松鹤延年" w:date="2025-06-09T16:27:40Z">
        <w:r>
          <w:rPr>
            <w:rFonts w:hint="eastAsia" w:ascii="宋体" w:hAnsi="宋体" w:cs="宋体"/>
            <w:color w:val="auto"/>
            <w:sz w:val="24"/>
            <w:lang w:val="en-US" w:eastAsia="zh-CN"/>
            <w:rPrChange w:id="118" w:author="秋" w:date="2025-06-11T14:42:58Z">
              <w:rPr>
                <w:rFonts w:hint="eastAsia" w:ascii="宋体" w:hAnsi="宋体" w:cs="宋体"/>
                <w:sz w:val="24"/>
                <w:lang w:val="en-US" w:eastAsia="zh-CN"/>
              </w:rPr>
            </w:rPrChange>
          </w:rPr>
          <w:t>中医</w:t>
        </w:r>
      </w:ins>
      <w:ins w:id="119" w:author="松鹤延年" w:date="2025-06-09T16:27:42Z">
        <w:r>
          <w:rPr>
            <w:rFonts w:hint="eastAsia" w:ascii="宋体" w:hAnsi="宋体" w:cs="宋体"/>
            <w:color w:val="auto"/>
            <w:sz w:val="24"/>
            <w:lang w:val="en-US" w:eastAsia="zh-CN"/>
            <w:rPrChange w:id="120" w:author="秋" w:date="2025-06-11T14:42:58Z">
              <w:rPr>
                <w:rFonts w:hint="eastAsia" w:ascii="宋体" w:hAnsi="宋体" w:cs="宋体"/>
                <w:sz w:val="24"/>
                <w:lang w:val="en-US" w:eastAsia="zh-CN"/>
              </w:rPr>
            </w:rPrChange>
          </w:rPr>
          <w:t>科学院</w:t>
        </w:r>
      </w:ins>
      <w:ins w:id="121" w:author="松鹤延年" w:date="2025-06-09T16:28:22Z">
        <w:r>
          <w:rPr>
            <w:rFonts w:hint="eastAsia" w:ascii="宋体" w:hAnsi="宋体" w:cs="宋体"/>
            <w:color w:val="auto"/>
            <w:sz w:val="24"/>
            <w:lang w:val="en-US" w:eastAsia="zh-CN"/>
            <w:rPrChange w:id="122" w:author="秋" w:date="2025-06-11T14:42:58Z">
              <w:rPr>
                <w:rFonts w:hint="eastAsia" w:ascii="宋体" w:hAnsi="宋体" w:cs="宋体"/>
                <w:sz w:val="24"/>
                <w:lang w:val="en-US" w:eastAsia="zh-CN"/>
              </w:rPr>
            </w:rPrChange>
          </w:rPr>
          <w:t>附属</w:t>
        </w:r>
      </w:ins>
      <w:ins w:id="123" w:author="松鹤延年" w:date="2025-06-09T16:27:53Z">
        <w:r>
          <w:rPr>
            <w:rFonts w:hint="eastAsia" w:ascii="宋体" w:hAnsi="宋体" w:cs="宋体"/>
            <w:color w:val="auto"/>
            <w:sz w:val="24"/>
            <w:lang w:val="en-US" w:eastAsia="zh-CN"/>
            <w:rPrChange w:id="124" w:author="秋" w:date="2025-06-11T14:42:58Z">
              <w:rPr>
                <w:rFonts w:hint="eastAsia" w:ascii="宋体" w:hAnsi="宋体" w:cs="宋体"/>
                <w:sz w:val="24"/>
                <w:lang w:val="en-US" w:eastAsia="zh-CN"/>
              </w:rPr>
            </w:rPrChange>
          </w:rPr>
          <w:t>医院</w:t>
        </w:r>
      </w:ins>
      <w:ins w:id="125" w:author="松鹤延年" w:date="2025-06-09T16:28:26Z">
        <w:r>
          <w:rPr>
            <w:rFonts w:hint="eastAsia" w:ascii="宋体" w:hAnsi="宋体" w:cs="宋体"/>
            <w:color w:val="auto"/>
            <w:sz w:val="24"/>
            <w:lang w:val="en-US" w:eastAsia="zh-CN"/>
            <w:rPrChange w:id="126" w:author="秋" w:date="2025-06-11T14:42:58Z">
              <w:rPr>
                <w:rFonts w:hint="eastAsia" w:ascii="宋体" w:hAnsi="宋体" w:cs="宋体"/>
                <w:sz w:val="24"/>
                <w:lang w:val="en-US" w:eastAsia="zh-CN"/>
              </w:rPr>
            </w:rPrChange>
          </w:rPr>
          <w:t>知名</w:t>
        </w:r>
      </w:ins>
      <w:ins w:id="127" w:author="松鹤延年" w:date="2025-06-09T16:28:31Z">
        <w:r>
          <w:rPr>
            <w:rFonts w:hint="eastAsia" w:ascii="宋体" w:hAnsi="宋体" w:cs="宋体"/>
            <w:color w:val="auto"/>
            <w:sz w:val="24"/>
            <w:lang w:val="en-US" w:eastAsia="zh-CN"/>
            <w:rPrChange w:id="128" w:author="秋" w:date="2025-06-11T14:42:58Z">
              <w:rPr>
                <w:rFonts w:hint="eastAsia" w:ascii="宋体" w:hAnsi="宋体" w:cs="宋体"/>
                <w:sz w:val="24"/>
                <w:lang w:val="en-US" w:eastAsia="zh-CN"/>
              </w:rPr>
            </w:rPrChange>
          </w:rPr>
          <w:t>专家</w:t>
        </w:r>
      </w:ins>
      <w:r>
        <w:rPr>
          <w:rFonts w:hint="eastAsia" w:ascii="宋体" w:hAnsi="宋体" w:cs="宋体"/>
          <w:color w:val="auto"/>
          <w:sz w:val="24"/>
          <w:rPrChange w:id="129" w:author="秋" w:date="2025-06-11T14:42:58Z">
            <w:rPr>
              <w:rFonts w:hint="eastAsia" w:ascii="宋体" w:hAnsi="宋体" w:cs="宋体"/>
              <w:sz w:val="24"/>
            </w:rPr>
          </w:rPrChange>
        </w:rPr>
        <w:t>为校外导师</w:t>
      </w:r>
      <w:del w:id="130" w:author="松鹤延年" w:date="2025-06-09T16:28:53Z">
        <w:r>
          <w:rPr>
            <w:rFonts w:hint="eastAsia" w:ascii="宋体" w:hAnsi="宋体" w:cs="宋体"/>
            <w:sz w:val="24"/>
          </w:rPr>
          <w:delText>，并鼓励名老中医药专家定期参与为研究生带教、授课</w:delText>
        </w:r>
      </w:del>
      <w:r>
        <w:rPr>
          <w:rFonts w:hint="eastAsia"/>
        </w:rPr>
        <w:t>。</w:t>
      </w:r>
      <w:del w:id="131" w:author="松鹤延年" w:date="2025-06-09T16:08:58Z">
        <w:r>
          <w:rPr>
            <w:rFonts w:hint="eastAsia"/>
            <w:color w:val="EE0000"/>
            <w:sz w:val="24"/>
          </w:rPr>
          <w:delText>导师的研究主要为中医治疗脾胃、心血管、肾病、肿瘤、脑病、内分泌等疾病。</w:delText>
        </w:r>
      </w:del>
    </w:p>
    <w:p w14:paraId="051CC3EF">
      <w:pPr>
        <w:spacing w:before="156" w:beforeLines="50" w:line="360" w:lineRule="auto"/>
        <w:ind w:firstLine="562" w:firstLineChars="200"/>
        <w:rPr>
          <w:rFonts w:eastAsia="黑体"/>
          <w:b/>
          <w:sz w:val="28"/>
          <w:szCs w:val="28"/>
        </w:rPr>
      </w:pPr>
      <w:r>
        <w:rPr>
          <w:rFonts w:eastAsia="黑体"/>
          <w:b/>
          <w:sz w:val="28"/>
          <w:szCs w:val="28"/>
        </w:rPr>
        <w:t>三、研究方向</w:t>
      </w:r>
    </w:p>
    <w:p w14:paraId="0F6A5AB2">
      <w:pPr>
        <w:spacing w:before="156" w:beforeLines="50" w:line="360" w:lineRule="auto"/>
        <w:ind w:firstLine="480" w:firstLineChars="200"/>
        <w:rPr>
          <w:rFonts w:cs="宋体"/>
          <w:sz w:val="24"/>
        </w:rPr>
      </w:pPr>
      <w:r>
        <w:rPr>
          <w:rFonts w:hint="eastAsia" w:cs="宋体"/>
          <w:sz w:val="24"/>
        </w:rPr>
        <w:t>1.中医药防治心系疾病的研究：探讨各种心系疾病的病因病机、病势演变规律、四诊采集特点、辨证要点、诊断规律和类证鉴别、治则治法特点以及临床疗效评价；并探讨五脏之间的内在联系，以及中医药防治进展等临床研究。重点探讨各种胸痹的中医药临床疗效评价；探讨失眠、早搏和焦虑症等疾病的中医药临床疗效评价；探讨各种心衰的证型和分子生物学关系；探讨各种心肌病的证型和分子生物学关系等；基于数据挖掘名老中医治疗心系疾病的经验总结和用药规律研究。</w:t>
      </w:r>
    </w:p>
    <w:p w14:paraId="52DAC3D8">
      <w:pPr>
        <w:spacing w:before="156" w:beforeLines="50" w:line="360" w:lineRule="auto"/>
        <w:ind w:firstLine="480" w:firstLineChars="200"/>
        <w:rPr>
          <w:rFonts w:cs="宋体"/>
          <w:sz w:val="24"/>
        </w:rPr>
      </w:pPr>
      <w:r>
        <w:rPr>
          <w:rFonts w:hint="eastAsia" w:cs="宋体"/>
          <w:sz w:val="24"/>
        </w:rPr>
        <w:t>2.中医药防治肺系疾病的研究：探讨各种肺系疾病的病因病机、病势演变规律、四诊采集特点、辨证要点、诊断规律和类证鉴别、治则治法特点以及临床疗效评价；并探讨五脏之间的内在联系，以及中医药防治进展等临床研究。重点探讨肺纤维化的证型特点和中医药临床疗效评价；探讨变异性哮喘的发病机理、证型分布规律以及中医药临床疗效评价；探讨老慢支的证型分布规律以及中医药临床疗效评价；基于数据挖掘名老中医治疗肺系疾病的经验总结和用药规律研究；挖掘哮喘等肺系疾病病名的知识图谱。</w:t>
      </w:r>
    </w:p>
    <w:p w14:paraId="6E418D3C">
      <w:pPr>
        <w:spacing w:before="156" w:beforeLines="50" w:line="360" w:lineRule="auto"/>
        <w:ind w:firstLine="480" w:firstLineChars="200"/>
        <w:rPr>
          <w:rFonts w:eastAsiaTheme="minorEastAsia"/>
          <w:i/>
          <w:sz w:val="24"/>
        </w:rPr>
      </w:pPr>
      <w:r>
        <w:rPr>
          <w:rFonts w:hint="eastAsia" w:cs="宋体"/>
          <w:sz w:val="24"/>
        </w:rPr>
        <w:t>3.中医药防治脾胃病的研究：探讨各种脾胃病疾病的病因病机、病势演变规律、四诊采集特点、辨证要点、诊断规律和类证鉴别、治则治法特点以及临床疗效评价；并探讨五脏之间的内在联系，以及中医药防治进展等临床研究。重点探讨浊毒理论在治疗胃病中的临床应用价值，探讨各种类型的慢性胃炎或慢性萎缩性胃炎伴不同程度肠化生的中医药临床疗效评价；探讨各种胃肠型神经官能症的中医药临床疗效评价；基于数据挖掘名老中医治疗脾胃疾病的经验总结和用药规律研究。</w:t>
      </w:r>
    </w:p>
    <w:p w14:paraId="226269E1">
      <w:pPr>
        <w:spacing w:before="156" w:beforeLines="50" w:line="360" w:lineRule="auto"/>
        <w:ind w:firstLine="480" w:firstLineChars="200"/>
        <w:rPr>
          <w:rFonts w:eastAsiaTheme="minorEastAsia"/>
          <w:i/>
          <w:sz w:val="24"/>
        </w:rPr>
      </w:pPr>
      <w:r>
        <w:rPr>
          <w:rFonts w:hint="eastAsia" w:cs="宋体"/>
          <w:sz w:val="24"/>
        </w:rPr>
        <w:t>4.中医药防治肾系疾病的研究：探讨各种肾脏疾病的病因病机、病势演变规律、四诊采集特点、辨证要点、诊断规律和类证鉴别、治则治法特点以及临床疗效评价；并探讨五脏之间的内在联系，以及中医药防治进展等临床研究。重点探讨慢性肾小球肾炎的中西医结合治疗的临床疗效评价；探讨慢性肾炎的中医药临床疗效评价；探讨糖尿病肾病的中西医结合治疗的临床疗效评价；探讨各种慢性尿路感染的中医药临床疗效评价；基于数据挖掘名老中医治疗肾系疾病的经验总结和用药规律研究；挖掘水肿等肾系疾病病名的知识图谱。</w:t>
      </w:r>
    </w:p>
    <w:p w14:paraId="24FAE22F">
      <w:pPr>
        <w:spacing w:before="156" w:beforeLines="50" w:line="360" w:lineRule="auto"/>
        <w:ind w:firstLine="480" w:firstLineChars="200"/>
        <w:rPr>
          <w:rFonts w:eastAsiaTheme="minorEastAsia"/>
          <w:i/>
          <w:sz w:val="24"/>
        </w:rPr>
      </w:pPr>
      <w:r>
        <w:rPr>
          <w:rFonts w:hint="eastAsia" w:cs="宋体"/>
          <w:sz w:val="24"/>
        </w:rPr>
        <w:t>5.中医药防治脑病的研究：探讨各种脑病的病因病机、病势演变规律、四诊采集特点、辨证要点、诊断规律和类证鉴别、治则治法特点以及临床疗效评价；并探讨五脏之间的内在联系，以及中医药防治进展等临床研究。重点探讨缺血性脑梗死的各种证型分布规律，以及与分子生物学关系；探讨短暂性脑缺血的中医药临床疗效评价；探讨各种眩晕的证型分布规律以及中医药临床疗效评价；基于数据挖掘名老中医治疗脑病的经验总结和用药规律研究；挖掘中风等脑病疾病的知识图谱。</w:t>
      </w:r>
    </w:p>
    <w:p w14:paraId="312CD468">
      <w:pPr>
        <w:spacing w:before="156" w:beforeLines="50" w:line="360" w:lineRule="auto"/>
        <w:ind w:firstLine="562" w:firstLineChars="200"/>
        <w:rPr>
          <w:rFonts w:eastAsia="黑体"/>
          <w:b/>
          <w:sz w:val="28"/>
          <w:szCs w:val="28"/>
        </w:rPr>
      </w:pPr>
      <w:r>
        <w:rPr>
          <w:rFonts w:eastAsia="黑体"/>
          <w:b/>
          <w:sz w:val="28"/>
          <w:szCs w:val="28"/>
        </w:rPr>
        <w:t>四、学制及学习年限</w:t>
      </w:r>
    </w:p>
    <w:p w14:paraId="07FAFBFC">
      <w:pPr>
        <w:spacing w:before="156" w:beforeLines="50" w:line="360" w:lineRule="auto"/>
        <w:ind w:firstLine="480" w:firstLineChars="200"/>
        <w:rPr>
          <w:rFonts w:eastAsiaTheme="minorEastAsia"/>
          <w:i/>
          <w:sz w:val="24"/>
        </w:rPr>
      </w:pPr>
      <w:r>
        <w:rPr>
          <w:rFonts w:eastAsiaTheme="minorEastAsia"/>
          <w:sz w:val="24"/>
        </w:rPr>
        <w:t>本专业学制为3年，在校最长学习年限（含休学）不超过6年。</w:t>
      </w:r>
    </w:p>
    <w:p w14:paraId="6B88DCED">
      <w:pPr>
        <w:spacing w:before="156" w:beforeLines="50" w:line="360" w:lineRule="auto"/>
        <w:ind w:firstLine="562" w:firstLineChars="200"/>
        <w:rPr>
          <w:rFonts w:eastAsia="黑体"/>
          <w:b/>
          <w:sz w:val="28"/>
          <w:szCs w:val="28"/>
        </w:rPr>
      </w:pPr>
      <w:r>
        <w:rPr>
          <w:rFonts w:eastAsia="黑体"/>
          <w:b/>
          <w:sz w:val="28"/>
          <w:szCs w:val="28"/>
        </w:rPr>
        <w:t>五、培养目标</w:t>
      </w:r>
    </w:p>
    <w:p w14:paraId="4F7188CE">
      <w:pPr>
        <w:spacing w:before="156" w:beforeLines="50" w:line="360" w:lineRule="auto"/>
        <w:ind w:firstLine="480" w:firstLineChars="200"/>
        <w:rPr>
          <w:sz w:val="24"/>
        </w:rPr>
      </w:pPr>
      <w:r>
        <w:rPr>
          <w:sz w:val="24"/>
        </w:rPr>
        <w:t>1.树立正确的中国特色社会主义核心价值观，具有坚定的理想信念，高尚的道德情操，优良的学术作风，高度的社会责任感。</w:t>
      </w:r>
    </w:p>
    <w:p w14:paraId="640DAAB9">
      <w:pPr>
        <w:spacing w:before="156" w:beforeLines="50" w:line="360" w:lineRule="auto"/>
        <w:ind w:firstLine="480" w:firstLineChars="200"/>
        <w:rPr>
          <w:sz w:val="24"/>
        </w:rPr>
      </w:pPr>
      <w:r>
        <w:rPr>
          <w:sz w:val="24"/>
        </w:rPr>
        <w:t>2.培养热爱中医药事业，具有良好职业道德、人文素养和专业素质的中医临床医师。</w:t>
      </w:r>
    </w:p>
    <w:p w14:paraId="5B2E4093">
      <w:pPr>
        <w:spacing w:before="156" w:beforeLines="50" w:line="360" w:lineRule="auto"/>
        <w:ind w:firstLine="480" w:firstLineChars="200"/>
        <w:rPr>
          <w:sz w:val="24"/>
        </w:rPr>
      </w:pPr>
      <w:r>
        <w:rPr>
          <w:sz w:val="24"/>
        </w:rPr>
        <w:t>3.掌握坚实的中医基本理论、基本知识和基本技能，以及基本的现代诊疗技术，具备较强临床分析和实践能力，以及良好的表达能力和医患沟通能力，能独立、规范承担本专业和相关专业的常见疾病诊治工作。</w:t>
      </w:r>
    </w:p>
    <w:p w14:paraId="5BEA916D">
      <w:pPr>
        <w:spacing w:before="156" w:beforeLines="50" w:line="360" w:lineRule="auto"/>
        <w:ind w:firstLine="480" w:firstLineChars="200"/>
        <w:rPr>
          <w:sz w:val="24"/>
        </w:rPr>
      </w:pPr>
      <w:r>
        <w:rPr>
          <w:sz w:val="24"/>
        </w:rPr>
        <w:t>4.掌握文献检索、资料收集、病例观察、医学统计、循证医学等科学研究的基本方法，培养临床科研思维和分析运用能力，具有较强传承学习、临床研究能力，并有一定的临床教学能力。</w:t>
      </w:r>
    </w:p>
    <w:p w14:paraId="22F3EF44">
      <w:pPr>
        <w:spacing w:before="156" w:beforeLines="50" w:line="360" w:lineRule="auto"/>
        <w:ind w:firstLine="480" w:firstLineChars="200"/>
        <w:rPr>
          <w:sz w:val="24"/>
        </w:rPr>
      </w:pPr>
      <w:r>
        <w:rPr>
          <w:sz w:val="24"/>
        </w:rPr>
        <w:t>5.掌握一门外国语。要求能较熟练地阅读本专业的外文资料，具有一定的写译能力和基本的听、说能力。</w:t>
      </w:r>
    </w:p>
    <w:p w14:paraId="4F7A6C89">
      <w:pPr>
        <w:spacing w:before="156" w:beforeLines="50" w:line="360" w:lineRule="auto"/>
        <w:ind w:firstLine="480" w:firstLineChars="200"/>
        <w:rPr>
          <w:sz w:val="24"/>
        </w:rPr>
      </w:pPr>
      <w:r>
        <w:rPr>
          <w:sz w:val="24"/>
        </w:rPr>
        <w:t>6.具有良好的团队意识和团队合作精神。</w:t>
      </w:r>
    </w:p>
    <w:p w14:paraId="08060357">
      <w:pPr>
        <w:spacing w:before="156" w:beforeLines="50" w:line="360" w:lineRule="auto"/>
        <w:ind w:firstLine="480" w:firstLineChars="200"/>
        <w:rPr>
          <w:sz w:val="24"/>
        </w:rPr>
      </w:pPr>
      <w:r>
        <w:rPr>
          <w:sz w:val="24"/>
        </w:rPr>
        <w:t>7.具有健康的身体和良好的心理素质。</w:t>
      </w:r>
    </w:p>
    <w:p w14:paraId="70EFD775">
      <w:pPr>
        <w:spacing w:before="156" w:beforeLines="50" w:line="360" w:lineRule="auto"/>
        <w:ind w:firstLine="562" w:firstLineChars="200"/>
        <w:rPr>
          <w:rFonts w:eastAsia="黑体"/>
          <w:b/>
          <w:sz w:val="28"/>
          <w:szCs w:val="28"/>
        </w:rPr>
      </w:pPr>
      <w:r>
        <w:rPr>
          <w:rFonts w:eastAsia="黑体"/>
          <w:b/>
          <w:sz w:val="28"/>
          <w:szCs w:val="28"/>
        </w:rPr>
        <w:t>六、培养方式</w:t>
      </w:r>
    </w:p>
    <w:p w14:paraId="2BF54C8B">
      <w:pPr>
        <w:spacing w:before="156" w:beforeLines="50" w:line="360" w:lineRule="auto"/>
        <w:ind w:firstLine="480" w:firstLineChars="200"/>
        <w:rPr>
          <w:sz w:val="24"/>
        </w:rPr>
      </w:pPr>
      <w:r>
        <w:rPr>
          <w:rFonts w:hint="eastAsia"/>
          <w:sz w:val="24"/>
        </w:rPr>
        <w:t>本学位点依据</w:t>
      </w:r>
      <w:r>
        <w:rPr>
          <w:sz w:val="24"/>
        </w:rPr>
        <w:t>国务院学位委员会《关于印发中医硕士专业学位研究生指导性培养方案的通知》（学位〔2015〕9号）</w:t>
      </w:r>
      <w:r>
        <w:rPr>
          <w:rFonts w:hint="eastAsia"/>
          <w:sz w:val="24"/>
        </w:rPr>
        <w:t>文件及国家中医药局、国家卫生健康委、教育部</w:t>
      </w:r>
      <w:r>
        <w:rPr>
          <w:rFonts w:hint="eastAsia" w:cs="Arial"/>
          <w:bCs/>
          <w:sz w:val="24"/>
        </w:rPr>
        <w:t>《中医医师规范化培训实施办法》、《中医医师规范化培训标准(2023年版)》2个</w:t>
      </w:r>
      <w:r>
        <w:rPr>
          <w:rFonts w:hint="eastAsia"/>
          <w:sz w:val="24"/>
        </w:rPr>
        <w:t>文件，将</w:t>
      </w:r>
      <w:r>
        <w:rPr>
          <w:sz w:val="24"/>
        </w:rPr>
        <w:t>中医专业学位研究生教育与住院医师规范化培训制度衔接，培养</w:t>
      </w:r>
      <w:r>
        <w:rPr>
          <w:rFonts w:hint="eastAsia"/>
          <w:sz w:val="24"/>
        </w:rPr>
        <w:t>过程</w:t>
      </w:r>
      <w:r>
        <w:rPr>
          <w:sz w:val="24"/>
        </w:rPr>
        <w:t>采用理论学习、临床轮转与导师指导相结合的方式，以临床轮转为主</w:t>
      </w:r>
      <w:r>
        <w:rPr>
          <w:rFonts w:hint="eastAsia"/>
          <w:sz w:val="24"/>
        </w:rPr>
        <w:t>，</w:t>
      </w:r>
      <w:r>
        <w:rPr>
          <w:sz w:val="24"/>
        </w:rPr>
        <w:t>培养过程涵盖中医住院医师规范化培训基本内容与要求</w:t>
      </w:r>
      <w:r>
        <w:rPr>
          <w:rFonts w:hint="eastAsia"/>
          <w:sz w:val="24"/>
        </w:rPr>
        <w:t>。</w:t>
      </w:r>
    </w:p>
    <w:p w14:paraId="69F9C3F3">
      <w:pPr>
        <w:spacing w:before="156" w:beforeLines="50" w:line="360" w:lineRule="auto"/>
        <w:ind w:firstLine="480" w:firstLineChars="200"/>
        <w:rPr>
          <w:bCs/>
          <w:sz w:val="24"/>
        </w:rPr>
      </w:pPr>
      <w:r>
        <w:rPr>
          <w:rFonts w:hint="eastAsia" w:cs="宋体"/>
          <w:bCs/>
          <w:sz w:val="24"/>
        </w:rPr>
        <w:t>（一）培训</w:t>
      </w:r>
      <w:r>
        <w:rPr>
          <w:rFonts w:hint="eastAsia"/>
          <w:bCs/>
          <w:sz w:val="24"/>
        </w:rPr>
        <w:t>方式</w:t>
      </w:r>
    </w:p>
    <w:p w14:paraId="6738F363">
      <w:pPr>
        <w:spacing w:before="156" w:beforeLines="50" w:line="360" w:lineRule="auto"/>
        <w:ind w:firstLine="480" w:firstLineChars="200"/>
        <w:rPr>
          <w:bCs/>
          <w:sz w:val="24"/>
        </w:rPr>
      </w:pPr>
      <w:r>
        <w:rPr>
          <w:rFonts w:hint="eastAsia" w:cs="宋体"/>
          <w:bCs/>
          <w:sz w:val="24"/>
        </w:rPr>
        <w:t>1. 理论</w:t>
      </w:r>
      <w:r>
        <w:rPr>
          <w:rFonts w:hint="eastAsia"/>
          <w:bCs/>
          <w:sz w:val="24"/>
        </w:rPr>
        <w:t>学习。</w:t>
      </w:r>
      <w:r>
        <w:rPr>
          <w:rFonts w:hint="eastAsia" w:cs="宋体"/>
          <w:bCs/>
          <w:sz w:val="24"/>
        </w:rPr>
        <w:t>培训基地应制定统一的理论学习计划，采取集中学习、培训对象自学、远程培训等多种方式进行，重点学习中医经典与临床应用、紧密结合临床的中医药基础理论、中医临床进展及相关公共卫生科目等内容。以自主学习为主，结合必要的集中理论学习。</w:t>
      </w:r>
      <w:r>
        <w:rPr>
          <w:rFonts w:hint="eastAsia"/>
          <w:bCs/>
          <w:sz w:val="24"/>
        </w:rPr>
        <w:t>集中理论学习应结合临床实际，开展中医学术讲座，开设中医临床进展、紧密结合临床的中医药基础理论、经典医籍，以及职业素养、医学伦理、法律法规、医患沟通、心理卫生、健康教育及相应的公共卫生课程，特别是要加强疫病防控、院感知识和技能的培训。集中理论学习由培训基地统一组织，每月不少于</w:t>
      </w:r>
      <w:r>
        <w:rPr>
          <w:bCs/>
          <w:sz w:val="24"/>
        </w:rPr>
        <w:t>1</w:t>
      </w:r>
      <w:r>
        <w:rPr>
          <w:rFonts w:hint="eastAsia"/>
          <w:bCs/>
          <w:sz w:val="24"/>
        </w:rPr>
        <w:t>次，每次不少于</w:t>
      </w:r>
      <w:r>
        <w:rPr>
          <w:bCs/>
          <w:sz w:val="24"/>
        </w:rPr>
        <w:t>2</w:t>
      </w:r>
      <w:r>
        <w:rPr>
          <w:rFonts w:hint="eastAsia"/>
          <w:bCs/>
          <w:sz w:val="24"/>
        </w:rPr>
        <w:t>学时。培训对象进入培训前，基地应集中组织进行医学伦理、卫生法律法规、医院管理制度等方面岗前培训。</w:t>
      </w:r>
    </w:p>
    <w:p w14:paraId="2D7055FA">
      <w:pPr>
        <w:spacing w:before="156" w:beforeLines="50" w:line="360" w:lineRule="auto"/>
        <w:ind w:firstLine="480" w:firstLineChars="200"/>
        <w:rPr>
          <w:bCs/>
          <w:sz w:val="24"/>
        </w:rPr>
      </w:pPr>
      <w:r>
        <w:rPr>
          <w:rFonts w:hint="eastAsia" w:cs="宋体"/>
          <w:bCs/>
          <w:sz w:val="24"/>
        </w:rPr>
        <w:t>2. 病房培训。</w:t>
      </w:r>
      <w:r>
        <w:rPr>
          <w:rFonts w:hint="eastAsia"/>
          <w:bCs/>
          <w:sz w:val="24"/>
        </w:rPr>
        <w:t>依据培训计划和专业方向特点在相应临床科室病房培训，掌握中医理论、技能、中医思维和必要的现代医学知识与技能。培训轮转学科为中医内科、中医外科、中医妇科、中医儿科、针灸科、推拿科、中医康复科、中医骨伤科、中医眼科和耳鼻咽喉科、急诊科等。坚持以培养具有岗位胜任力的合格中医医师为目标，中医培训内容应占</w:t>
      </w:r>
      <w:r>
        <w:rPr>
          <w:bCs/>
          <w:sz w:val="24"/>
        </w:rPr>
        <w:t>70%</w:t>
      </w:r>
      <w:r>
        <w:rPr>
          <w:rFonts w:hint="eastAsia"/>
          <w:bCs/>
          <w:sz w:val="24"/>
        </w:rPr>
        <w:t>以上。</w:t>
      </w:r>
    </w:p>
    <w:p w14:paraId="64D79065">
      <w:pPr>
        <w:spacing w:before="156" w:beforeLines="50" w:line="360" w:lineRule="auto"/>
        <w:ind w:firstLine="480" w:firstLineChars="200"/>
        <w:rPr>
          <w:bCs/>
          <w:sz w:val="24"/>
        </w:rPr>
      </w:pPr>
      <w:r>
        <w:rPr>
          <w:rFonts w:hint="eastAsia" w:cs="宋体"/>
          <w:bCs/>
          <w:sz w:val="24"/>
        </w:rPr>
        <w:t>3. 门诊培训。</w:t>
      </w:r>
      <w:r>
        <w:rPr>
          <w:rFonts w:hint="eastAsia"/>
          <w:bCs/>
          <w:sz w:val="24"/>
        </w:rPr>
        <w:t>依据培训计划在临床科室门诊参加培训，重点提升培训对象中医思维、门诊接诊和临证能力。第一阶段以病房培训为主，跟随带教老师每周参加不少于1次门诊培训。第二阶段培训对象取得医师执业证书，经培训基地认证合格后，可独立接诊患者，培训时间不少于2个月。培训基地应开设一定数量的教学门诊，规范组织培训。未取得中医执业医师资格的培训对象参加教学门诊的观诊、试诊，取得中医执业医师资格的培训对象参加教学门诊的主诊活动。</w:t>
      </w:r>
    </w:p>
    <w:p w14:paraId="5FC3DF0F">
      <w:pPr>
        <w:spacing w:before="156" w:beforeLines="50" w:line="360" w:lineRule="auto"/>
        <w:ind w:firstLine="480" w:firstLineChars="200"/>
        <w:rPr>
          <w:bCs/>
          <w:sz w:val="24"/>
        </w:rPr>
      </w:pPr>
      <w:r>
        <w:rPr>
          <w:rFonts w:hint="eastAsia"/>
          <w:bCs/>
          <w:sz w:val="24"/>
        </w:rPr>
        <w:t>4</w:t>
      </w:r>
      <w:r>
        <w:rPr>
          <w:bCs/>
          <w:sz w:val="24"/>
        </w:rPr>
        <w:t>.</w:t>
      </w:r>
      <w:r>
        <w:rPr>
          <w:rFonts w:hint="eastAsia"/>
          <w:bCs/>
          <w:sz w:val="24"/>
        </w:rPr>
        <w:t xml:space="preserve"> 跟师学习。培训对象进入规培基地后，即确定</w:t>
      </w:r>
      <w:r>
        <w:rPr>
          <w:bCs/>
          <w:sz w:val="24"/>
        </w:rPr>
        <w:t>1</w:t>
      </w:r>
      <w:r>
        <w:rPr>
          <w:rFonts w:hint="eastAsia"/>
          <w:bCs/>
          <w:sz w:val="24"/>
        </w:rPr>
        <w:t>名从事本专业临床工作</w:t>
      </w:r>
      <w:r>
        <w:rPr>
          <w:bCs/>
          <w:sz w:val="24"/>
        </w:rPr>
        <w:t>8</w:t>
      </w:r>
      <w:r>
        <w:rPr>
          <w:rFonts w:hint="eastAsia"/>
          <w:bCs/>
          <w:sz w:val="24"/>
        </w:rPr>
        <w:t>年以上、副主任医师及以上职称、具有一定学术专长的医师作为师承老师进行跟师学习。师承老师数量不能的基地可选择少数中医思维突出、具有一定学术专长的主治医师，经基地考核遴选认证后作为师承老师。培训对象通过跟随师承老师学习，在全面学习各学科基本理论和基本知识的基础上，结合自身预期发展方向，学习和整理师承老师的学术经验和技术专长，熟悉师承老师的临床经验和基本技能，并形成自身相对稳定的学术方向。培训对象结合师承老师的专长及特色，熟练运用中医望、闻、问、切诊断方法，在整体观念和辨证论治原则指导下，掌握对某类疾病具有特色的诊断和治疗方法。培训对象每周跟师学习不少于半天；每年收集整理反映师承老师临床经验和专长、体现疾病诊疗全过程的临床医案不少于</w:t>
      </w:r>
      <w:r>
        <w:rPr>
          <w:bCs/>
          <w:sz w:val="24"/>
        </w:rPr>
        <w:t>10</w:t>
      </w:r>
      <w:r>
        <w:rPr>
          <w:rFonts w:hint="eastAsia"/>
          <w:bCs/>
          <w:sz w:val="24"/>
        </w:rPr>
        <w:t>份；每年撰写跟师心得不少于</w:t>
      </w:r>
      <w:r>
        <w:rPr>
          <w:bCs/>
          <w:sz w:val="24"/>
        </w:rPr>
        <w:t>3</w:t>
      </w:r>
      <w:r>
        <w:rPr>
          <w:rFonts w:hint="eastAsia"/>
          <w:bCs/>
          <w:sz w:val="24"/>
        </w:rPr>
        <w:t>篇；学习3部以上师承老师推荐的中医典籍；培训结束时应有师承老师临床经验总结。</w:t>
      </w:r>
    </w:p>
    <w:p w14:paraId="65058ED4">
      <w:pPr>
        <w:spacing w:before="156" w:beforeLines="50" w:line="360" w:lineRule="auto"/>
        <w:ind w:firstLine="480" w:firstLineChars="200"/>
        <w:rPr>
          <w:bCs/>
          <w:sz w:val="24"/>
        </w:rPr>
      </w:pPr>
      <w:r>
        <w:rPr>
          <w:rFonts w:hint="eastAsia"/>
          <w:bCs/>
          <w:sz w:val="24"/>
        </w:rPr>
        <w:t>（二）培训时间与要求</w:t>
      </w:r>
    </w:p>
    <w:p w14:paraId="12982F4F">
      <w:pPr>
        <w:spacing w:before="156" w:beforeLines="50" w:line="360" w:lineRule="auto"/>
        <w:ind w:firstLine="480" w:firstLineChars="200"/>
        <w:rPr>
          <w:sz w:val="24"/>
        </w:rPr>
      </w:pPr>
      <w:r>
        <w:rPr>
          <w:sz w:val="24"/>
        </w:rPr>
        <w:t>按照国家中医药管理局</w:t>
      </w:r>
      <w:r>
        <w:rPr>
          <w:rFonts w:hint="eastAsia"/>
          <w:sz w:val="24"/>
        </w:rPr>
        <w:t>及河北省中医药管理局有关文件精神，在临床培训基地规定的</w:t>
      </w:r>
      <w:r>
        <w:rPr>
          <w:sz w:val="24"/>
        </w:rPr>
        <w:t>科室轮转培训时间不少于33个月，参加培训基地的专业领域相关科室的临床诊疗工作，接受临床基本技能训练，同时学习相关专业理论知识。临床轮转分为两个阶段：第一阶段为2</w:t>
      </w:r>
      <w:r>
        <w:rPr>
          <w:rFonts w:hint="eastAsia"/>
          <w:sz w:val="24"/>
        </w:rPr>
        <w:t>1</w:t>
      </w:r>
      <w:r>
        <w:rPr>
          <w:sz w:val="24"/>
        </w:rPr>
        <w:t>个月，第二阶段为</w:t>
      </w:r>
      <w:r>
        <w:rPr>
          <w:rFonts w:hint="eastAsia"/>
          <w:sz w:val="24"/>
        </w:rPr>
        <w:t>12</w:t>
      </w:r>
      <w:r>
        <w:rPr>
          <w:sz w:val="24"/>
        </w:rPr>
        <w:t>个月。</w:t>
      </w:r>
    </w:p>
    <w:p w14:paraId="5B27A7E4">
      <w:pPr>
        <w:spacing w:before="156" w:beforeLines="50" w:line="360" w:lineRule="auto"/>
        <w:ind w:firstLine="480" w:firstLineChars="200"/>
        <w:rPr>
          <w:sz w:val="24"/>
        </w:rPr>
      </w:pPr>
      <w:r>
        <w:rPr>
          <w:sz w:val="24"/>
        </w:rPr>
        <w:t>第一阶段</w:t>
      </w:r>
      <w:r>
        <w:rPr>
          <w:rFonts w:hint="eastAsia"/>
          <w:sz w:val="24"/>
        </w:rPr>
        <w:t xml:space="preserve"> </w:t>
      </w:r>
      <w:r>
        <w:rPr>
          <w:sz w:val="24"/>
        </w:rPr>
        <w:t>通科</w:t>
      </w:r>
      <w:r>
        <w:rPr>
          <w:rFonts w:hint="eastAsia"/>
          <w:sz w:val="24"/>
        </w:rPr>
        <w:t>轮转，时间为21个月</w:t>
      </w:r>
    </w:p>
    <w:p w14:paraId="096504FB">
      <w:pPr>
        <w:spacing w:before="156" w:beforeLines="50" w:line="360" w:lineRule="auto"/>
        <w:ind w:firstLine="480" w:firstLineChars="200"/>
        <w:rPr>
          <w:sz w:val="24"/>
        </w:rPr>
      </w:pPr>
      <w:r>
        <w:rPr>
          <w:sz w:val="24"/>
        </w:rPr>
        <w:t>在中医各专科轮转培训，培养中医临床工作能力，掌握</w:t>
      </w:r>
      <w:r>
        <w:rPr>
          <w:rFonts w:hint="eastAsia"/>
          <w:sz w:val="24"/>
        </w:rPr>
        <w:t>中医和必要的现代医学基础理论、基本知识、基本技能，完成由医学生向医师的转变，夯实成为合格中医医师的基础。</w:t>
      </w:r>
      <w:r>
        <w:rPr>
          <w:sz w:val="24"/>
        </w:rPr>
        <w:t>主要轮训科室为中医内科</w:t>
      </w:r>
      <w:r>
        <w:rPr>
          <w:rFonts w:hint="eastAsia"/>
          <w:sz w:val="24"/>
        </w:rPr>
        <w:t>（8个月），</w:t>
      </w:r>
      <w:r>
        <w:rPr>
          <w:sz w:val="24"/>
        </w:rPr>
        <w:t>中医外科</w:t>
      </w:r>
      <w:bookmarkStart w:id="2" w:name="_Hlk193145669"/>
      <w:r>
        <w:rPr>
          <w:rFonts w:hint="eastAsia"/>
          <w:sz w:val="24"/>
        </w:rPr>
        <w:t>（2个月）</w:t>
      </w:r>
      <w:bookmarkEnd w:id="2"/>
      <w:r>
        <w:rPr>
          <w:rFonts w:hint="eastAsia"/>
          <w:sz w:val="24"/>
        </w:rPr>
        <w:t>，</w:t>
      </w:r>
      <w:r>
        <w:rPr>
          <w:sz w:val="24"/>
        </w:rPr>
        <w:t>中医妇科</w:t>
      </w:r>
      <w:r>
        <w:rPr>
          <w:rFonts w:hint="eastAsia"/>
          <w:sz w:val="24"/>
        </w:rPr>
        <w:t>（</w:t>
      </w:r>
      <w:r>
        <w:rPr>
          <w:sz w:val="24"/>
        </w:rPr>
        <w:t>2</w:t>
      </w:r>
      <w:r>
        <w:rPr>
          <w:rFonts w:hint="eastAsia"/>
          <w:sz w:val="24"/>
        </w:rPr>
        <w:t>个月），</w:t>
      </w:r>
      <w:r>
        <w:rPr>
          <w:sz w:val="24"/>
        </w:rPr>
        <w:t>中医儿科</w:t>
      </w:r>
      <w:r>
        <w:rPr>
          <w:rFonts w:hint="eastAsia"/>
          <w:sz w:val="24"/>
        </w:rPr>
        <w:t>（</w:t>
      </w:r>
      <w:r>
        <w:rPr>
          <w:sz w:val="24"/>
        </w:rPr>
        <w:t>2</w:t>
      </w:r>
      <w:r>
        <w:rPr>
          <w:rFonts w:hint="eastAsia"/>
          <w:sz w:val="24"/>
        </w:rPr>
        <w:t>个月），</w:t>
      </w:r>
      <w:r>
        <w:rPr>
          <w:sz w:val="24"/>
        </w:rPr>
        <w:t>针灸科、推拿科、中医康复科</w:t>
      </w:r>
      <w:r>
        <w:rPr>
          <w:rFonts w:hint="eastAsia"/>
          <w:sz w:val="24"/>
        </w:rPr>
        <w:t>（共2个月），</w:t>
      </w:r>
      <w:r>
        <w:rPr>
          <w:sz w:val="24"/>
        </w:rPr>
        <w:t>中医骨伤科</w:t>
      </w:r>
      <w:r>
        <w:rPr>
          <w:rFonts w:hint="eastAsia"/>
          <w:sz w:val="24"/>
        </w:rPr>
        <w:t>（1个月），</w:t>
      </w:r>
      <w:r>
        <w:rPr>
          <w:sz w:val="24"/>
        </w:rPr>
        <w:t>中医耳鼻喉科、中医眼科</w:t>
      </w:r>
      <w:r>
        <w:rPr>
          <w:rFonts w:hint="eastAsia"/>
          <w:sz w:val="24"/>
        </w:rPr>
        <w:t>（1个月），急诊（2个月），在急诊门诊、病房（含重症监护室）各培训1个月</w:t>
      </w:r>
      <w:r>
        <w:rPr>
          <w:sz w:val="24"/>
        </w:rPr>
        <w:t>。辅助科室</w:t>
      </w:r>
      <w:r>
        <w:rPr>
          <w:rFonts w:hint="eastAsia"/>
          <w:sz w:val="24"/>
        </w:rPr>
        <w:t>培训时间为1个月</w:t>
      </w:r>
      <w:r>
        <w:rPr>
          <w:sz w:val="24"/>
        </w:rPr>
        <w:t>，中药房</w:t>
      </w:r>
      <w:r>
        <w:rPr>
          <w:rFonts w:hint="eastAsia"/>
          <w:sz w:val="24"/>
        </w:rPr>
        <w:t>、医学影像科、心电图室、超声医学科选择1-2个科室进行培训，其中中药房为必选科室。</w:t>
      </w:r>
    </w:p>
    <w:p w14:paraId="26A658AF">
      <w:pPr>
        <w:spacing w:before="156" w:beforeLines="50" w:line="360" w:lineRule="auto"/>
        <w:ind w:firstLine="480" w:firstLineChars="200"/>
        <w:rPr>
          <w:sz w:val="24"/>
        </w:rPr>
      </w:pPr>
      <w:r>
        <w:rPr>
          <w:sz w:val="24"/>
        </w:rPr>
        <w:t>第二阶段</w:t>
      </w:r>
      <w:r>
        <w:rPr>
          <w:rFonts w:hint="eastAsia"/>
          <w:sz w:val="24"/>
        </w:rPr>
        <w:t xml:space="preserve"> 时间为12个月</w:t>
      </w:r>
    </w:p>
    <w:p w14:paraId="5162F83C">
      <w:pPr>
        <w:spacing w:before="156" w:beforeLines="50" w:line="360" w:lineRule="auto"/>
        <w:ind w:firstLine="480" w:firstLineChars="200"/>
        <w:rPr>
          <w:sz w:val="24"/>
        </w:rPr>
      </w:pPr>
      <w:r>
        <w:rPr>
          <w:rFonts w:hint="eastAsia"/>
          <w:sz w:val="24"/>
        </w:rPr>
        <w:t>第二阶段培训是在第一阶段通科轮训基础上进行的强化培训。目的是进一步提高培训对象某一专科疾病的诊疗能力，掌握相关学科中西医的基本技术，熟悉相关辅助科室的检查检验内容和临床意义，具备诊治本专业常见病、多发病和部分疑难病症的能力。所有培训对象可根据预期从事的专业、研究方向选择在相应的二级学科病房、门诊，以及相关科室轮转培训</w:t>
      </w:r>
      <w:r>
        <w:rPr>
          <w:sz w:val="24"/>
        </w:rPr>
        <w:t>12</w:t>
      </w:r>
      <w:r>
        <w:rPr>
          <w:rFonts w:hint="eastAsia"/>
          <w:sz w:val="24"/>
        </w:rPr>
        <w:t>个月。并在导师指导下完成学位论文工作。</w:t>
      </w:r>
    </w:p>
    <w:p w14:paraId="61305227">
      <w:pPr>
        <w:pStyle w:val="25"/>
        <w:numPr>
          <w:ilvl w:val="0"/>
          <w:numId w:val="1"/>
        </w:numPr>
        <w:spacing w:before="156" w:beforeLines="50" w:line="360" w:lineRule="auto"/>
        <w:ind w:left="0" w:firstLine="480"/>
        <w:rPr>
          <w:sz w:val="24"/>
        </w:rPr>
      </w:pPr>
      <w:r>
        <w:rPr>
          <w:rFonts w:hint="eastAsia"/>
          <w:sz w:val="24"/>
        </w:rPr>
        <w:t>培训</w:t>
      </w:r>
      <w:r>
        <w:rPr>
          <w:sz w:val="24"/>
        </w:rPr>
        <w:t>考核</w:t>
      </w:r>
    </w:p>
    <w:p w14:paraId="3B36340A">
      <w:pPr>
        <w:spacing w:before="156" w:beforeLines="50" w:line="360" w:lineRule="auto"/>
        <w:ind w:firstLine="480" w:firstLineChars="200"/>
        <w:rPr>
          <w:sz w:val="24"/>
        </w:rPr>
      </w:pPr>
      <w:r>
        <w:rPr>
          <w:rFonts w:hint="eastAsia" w:cs="宋体"/>
          <w:sz w:val="24"/>
        </w:rPr>
        <w:t>培训</w:t>
      </w:r>
      <w:r>
        <w:rPr>
          <w:rFonts w:hint="eastAsia"/>
          <w:sz w:val="24"/>
        </w:rPr>
        <w:t>考核包括过程考核、师承考核和结业考核。过程考核、师承考核合格</w:t>
      </w:r>
      <w:r>
        <w:rPr>
          <w:rFonts w:hint="eastAsia" w:cs="宋体"/>
          <w:sz w:val="24"/>
        </w:rPr>
        <w:t>并获得执业医师资格证书，方能参加结业考核。</w:t>
      </w:r>
    </w:p>
    <w:p w14:paraId="72AC73E4">
      <w:pPr>
        <w:spacing w:before="156" w:beforeLines="50" w:line="360" w:lineRule="auto"/>
        <w:ind w:firstLine="480" w:firstLineChars="200"/>
        <w:rPr>
          <w:sz w:val="24"/>
        </w:rPr>
      </w:pPr>
      <w:r>
        <w:rPr>
          <w:rFonts w:hint="eastAsia"/>
          <w:sz w:val="24"/>
        </w:rPr>
        <w:t>1. 过程考核包括日常考核、出科考核、模块考核。</w:t>
      </w:r>
    </w:p>
    <w:p w14:paraId="5CE6DD80">
      <w:pPr>
        <w:spacing w:before="156" w:beforeLines="50" w:line="360" w:lineRule="auto"/>
        <w:ind w:firstLine="480" w:firstLineChars="200"/>
        <w:rPr>
          <w:sz w:val="24"/>
        </w:rPr>
      </w:pPr>
      <w:r>
        <w:rPr>
          <w:rFonts w:hint="eastAsia"/>
          <w:sz w:val="24"/>
        </w:rPr>
        <w:t>（1）日常考核包括医德医风、出勤情况、临床实践能力、培训指标完成情况和参加理论学习情况，由培训轮转科室负责。应在出科考核前完成。</w:t>
      </w:r>
    </w:p>
    <w:p w14:paraId="1FCC5217">
      <w:pPr>
        <w:spacing w:before="156" w:beforeLines="50" w:line="360" w:lineRule="auto"/>
        <w:ind w:firstLine="480" w:firstLineChars="200"/>
        <w:rPr>
          <w:sz w:val="24"/>
        </w:rPr>
      </w:pPr>
      <w:r>
        <w:rPr>
          <w:rFonts w:hint="eastAsia"/>
          <w:sz w:val="24"/>
        </w:rPr>
        <w:t>（2）出科考核依据培训标准，考核本专业基础理论、基本知识和基本技能。由培训科室、培训基地共同组织实施。应在出科前</w:t>
      </w:r>
      <w:r>
        <w:rPr>
          <w:sz w:val="24"/>
        </w:rPr>
        <w:t>3</w:t>
      </w:r>
      <w:r>
        <w:rPr>
          <w:rFonts w:hint="eastAsia"/>
          <w:sz w:val="24"/>
        </w:rPr>
        <w:t>天内完成。每轮转完一个科室，由科室指导小组（由</w:t>
      </w:r>
      <w:r>
        <w:rPr>
          <w:sz w:val="24"/>
        </w:rPr>
        <w:t>3-5</w:t>
      </w:r>
      <w:r>
        <w:rPr>
          <w:rFonts w:hint="eastAsia"/>
          <w:sz w:val="24"/>
        </w:rPr>
        <w:t>人）对硕士生进行考核。主要考核硕士生是否具有较强的临床分析、思维能力和实践操作能力。对轮转科室要求内容进行综合测评和出科考核。出科考核成绩作为临床技能培训平时成绩的依据。考核不合格者应适当延长轮转时间并进行补考。</w:t>
      </w:r>
    </w:p>
    <w:p w14:paraId="7C7606FB">
      <w:pPr>
        <w:spacing w:before="156" w:beforeLines="50" w:line="360" w:lineRule="auto"/>
        <w:ind w:firstLine="480" w:firstLineChars="200"/>
        <w:rPr>
          <w:sz w:val="24"/>
        </w:rPr>
      </w:pPr>
      <w:r>
        <w:rPr>
          <w:rFonts w:hint="eastAsia"/>
          <w:sz w:val="24"/>
        </w:rPr>
        <w:t>（3）模块考核包括中医经典理论、中药方剂知识、接诊能力、中医特色技能、西医基本技能（含急救）等，由培训基地组织实施。所有模块考核应在培训对象进入第二阶段培训前完成。按照《中医医师规范化培训实施办法》关于中医经典理论模块考核的有关要求，中医专硕研究生在培期间均须参加中医药经典能力等级考试，通过三级考试视为中医经典模块考核合格。中医经典模块考核合格后才能参加结业考核。</w:t>
      </w:r>
    </w:p>
    <w:p w14:paraId="56F6C817">
      <w:pPr>
        <w:spacing w:before="156" w:beforeLines="50" w:line="360" w:lineRule="auto"/>
        <w:ind w:firstLine="480" w:firstLineChars="200"/>
        <w:rPr>
          <w:sz w:val="24"/>
        </w:rPr>
      </w:pPr>
      <w:r>
        <w:rPr>
          <w:rFonts w:hint="eastAsia"/>
          <w:sz w:val="24"/>
        </w:rPr>
        <w:t>2. 师承考核 是对培训对象跟师学习过程的综合评价，包括临床跟师考勤、跟师心得、典型医案总结和指导老师临床经验总结。师承考核由培训基地负责组织实施，省级中医药主管部门对考核结果进行复核。应在结业考核前完成。</w:t>
      </w:r>
    </w:p>
    <w:p w14:paraId="5466EC67">
      <w:pPr>
        <w:spacing w:before="156" w:beforeLines="50" w:line="360" w:lineRule="auto"/>
        <w:ind w:firstLine="480" w:firstLineChars="200"/>
        <w:rPr>
          <w:sz w:val="24"/>
        </w:rPr>
      </w:pPr>
      <w:r>
        <w:rPr>
          <w:rFonts w:hint="eastAsia"/>
          <w:sz w:val="24"/>
        </w:rPr>
        <w:t>3.</w:t>
      </w:r>
      <w:r>
        <w:rPr>
          <w:sz w:val="24"/>
        </w:rPr>
        <w:t xml:space="preserve"> </w:t>
      </w:r>
      <w:r>
        <w:rPr>
          <w:rFonts w:hint="eastAsia"/>
          <w:sz w:val="24"/>
        </w:rPr>
        <w:t>结业考核 包括理论考核和临床实践能力考核，由省级中医药主管部门或其指定的有关行业组织、单位，按照《住院医师规范化培训考核实施办法（试行）》组织实施。应在每年的</w:t>
      </w:r>
      <w:r>
        <w:rPr>
          <w:sz w:val="24"/>
        </w:rPr>
        <w:t>6</w:t>
      </w:r>
      <w:r>
        <w:rPr>
          <w:rFonts w:hint="eastAsia"/>
          <w:sz w:val="24"/>
        </w:rPr>
        <w:t>月底前完成。</w:t>
      </w:r>
    </w:p>
    <w:p w14:paraId="0B88014A">
      <w:pPr>
        <w:spacing w:before="156" w:beforeLines="50" w:line="360" w:lineRule="auto"/>
        <w:ind w:firstLine="480" w:firstLineChars="200"/>
        <w:rPr>
          <w:sz w:val="24"/>
        </w:rPr>
      </w:pPr>
      <w:r>
        <w:rPr>
          <w:rFonts w:hint="eastAsia"/>
          <w:sz w:val="24"/>
        </w:rPr>
        <w:t>通过结业考核的培训对象，颁发统一制式的《住院医师规范化培训合格证书》（证书样式及编号规则按照《住院医师规范化培训管理办法（试行）》要求执行，专业代码附后）。《合格证书》全国范围内有效。</w:t>
      </w:r>
    </w:p>
    <w:p w14:paraId="65CBCA99">
      <w:pPr>
        <w:spacing w:before="156" w:beforeLines="50" w:line="360" w:lineRule="auto"/>
        <w:ind w:firstLine="480" w:firstLineChars="200"/>
        <w:rPr>
          <w:sz w:val="24"/>
        </w:rPr>
      </w:pPr>
      <w:r>
        <w:rPr>
          <w:rFonts w:hint="eastAsia"/>
          <w:sz w:val="24"/>
        </w:rPr>
        <w:t>未通过结业理论考核、临床实践能力考核或其中任一项者，可申请年度内或参加次年结业考核。</w:t>
      </w:r>
      <w:r>
        <w:rPr>
          <w:sz w:val="24"/>
        </w:rPr>
        <w:t>3</w:t>
      </w:r>
      <w:r>
        <w:rPr>
          <w:rFonts w:hint="eastAsia"/>
          <w:sz w:val="24"/>
        </w:rPr>
        <w:t>年内未通过结业考核者，如再次申请结业考核，需重新参加培训，培训相关费用由个人承担。</w:t>
      </w:r>
    </w:p>
    <w:p w14:paraId="47EBD116">
      <w:pPr>
        <w:spacing w:before="156" w:beforeLines="50" w:line="360" w:lineRule="auto"/>
        <w:ind w:firstLine="480" w:firstLineChars="200"/>
        <w:rPr>
          <w:sz w:val="24"/>
        </w:rPr>
      </w:pPr>
      <w:r>
        <w:rPr>
          <w:rFonts w:hint="eastAsia"/>
          <w:sz w:val="24"/>
        </w:rPr>
        <w:t>（四）教学与科研要求</w:t>
      </w:r>
    </w:p>
    <w:p w14:paraId="3CC126C3">
      <w:pPr>
        <w:spacing w:before="156" w:beforeLines="50" w:line="360" w:lineRule="auto"/>
        <w:ind w:firstLine="480" w:firstLineChars="200"/>
        <w:rPr>
          <w:sz w:val="24"/>
        </w:rPr>
      </w:pPr>
      <w:r>
        <w:rPr>
          <w:rFonts w:hint="eastAsia"/>
          <w:sz w:val="24"/>
        </w:rPr>
        <w:t>（</w:t>
      </w:r>
      <w:r>
        <w:rPr>
          <w:sz w:val="24"/>
        </w:rPr>
        <w:t>1</w:t>
      </w:r>
      <w:r>
        <w:rPr>
          <w:rFonts w:hint="eastAsia"/>
          <w:sz w:val="24"/>
        </w:rPr>
        <w:t>）阅读本专业相关书籍，结合本专科临床工作实践，三年内撰写与临床相关的论文（临床总结、文献综述、临床研究等）。</w:t>
      </w:r>
    </w:p>
    <w:p w14:paraId="58F8E4A6">
      <w:pPr>
        <w:spacing w:before="156" w:beforeLines="50" w:line="360" w:lineRule="auto"/>
        <w:ind w:firstLine="480" w:firstLineChars="200"/>
        <w:rPr>
          <w:sz w:val="24"/>
        </w:rPr>
      </w:pPr>
      <w:r>
        <w:rPr>
          <w:rFonts w:hint="eastAsia"/>
          <w:sz w:val="24"/>
        </w:rPr>
        <w:t>（</w:t>
      </w:r>
      <w:r>
        <w:rPr>
          <w:sz w:val="24"/>
        </w:rPr>
        <w:t>2</w:t>
      </w:r>
      <w:r>
        <w:rPr>
          <w:rFonts w:hint="eastAsia"/>
          <w:sz w:val="24"/>
        </w:rPr>
        <w:t>）参加本科生的见习、实习等教学工作，包括参与临床带教、教学查房和小讲课等教学活动。</w:t>
      </w:r>
    </w:p>
    <w:p w14:paraId="4BD78067">
      <w:pPr>
        <w:spacing w:before="156" w:beforeLines="50" w:line="360" w:lineRule="auto"/>
        <w:ind w:firstLine="480" w:firstLineChars="200"/>
        <w:rPr>
          <w:rFonts w:cs="宋体"/>
          <w:sz w:val="24"/>
          <w:lang w:bidi="ar"/>
        </w:rPr>
      </w:pPr>
      <w:r>
        <w:rPr>
          <w:rFonts w:hint="eastAsia"/>
          <w:sz w:val="24"/>
        </w:rPr>
        <w:t>（</w:t>
      </w:r>
      <w:r>
        <w:rPr>
          <w:sz w:val="24"/>
        </w:rPr>
        <w:t>3</w:t>
      </w:r>
      <w:r>
        <w:rPr>
          <w:rFonts w:hint="eastAsia"/>
          <w:sz w:val="24"/>
        </w:rPr>
        <w:t>）参加院内专题讲座及病例讨论会。</w:t>
      </w:r>
    </w:p>
    <w:p w14:paraId="4724FF53">
      <w:pPr>
        <w:spacing w:before="156" w:beforeLines="50" w:line="360" w:lineRule="auto"/>
        <w:ind w:firstLine="562" w:firstLineChars="200"/>
        <w:rPr>
          <w:rFonts w:eastAsia="黑体"/>
          <w:b/>
          <w:sz w:val="28"/>
          <w:szCs w:val="28"/>
        </w:rPr>
      </w:pPr>
      <w:r>
        <w:rPr>
          <w:rFonts w:hint="eastAsia" w:eastAsia="黑体"/>
          <w:b/>
          <w:sz w:val="28"/>
          <w:szCs w:val="28"/>
        </w:rPr>
        <w:t>七、</w:t>
      </w:r>
      <w:r>
        <w:rPr>
          <w:rFonts w:eastAsia="黑体"/>
          <w:b/>
          <w:sz w:val="28"/>
          <w:szCs w:val="28"/>
        </w:rPr>
        <w:t>中期筛选</w:t>
      </w:r>
    </w:p>
    <w:p w14:paraId="0E439852">
      <w:pPr>
        <w:spacing w:before="156" w:beforeLines="50"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6274714C">
      <w:pPr>
        <w:spacing w:before="156" w:beforeLines="50" w:line="360" w:lineRule="auto"/>
        <w:ind w:firstLine="562" w:firstLineChars="200"/>
        <w:rPr>
          <w:rFonts w:eastAsia="黑体"/>
          <w:b/>
          <w:sz w:val="28"/>
          <w:szCs w:val="28"/>
        </w:rPr>
      </w:pPr>
      <w:r>
        <w:rPr>
          <w:rFonts w:hint="eastAsia" w:eastAsia="黑体"/>
          <w:b/>
          <w:sz w:val="28"/>
          <w:szCs w:val="28"/>
        </w:rPr>
        <w:t>八</w:t>
      </w:r>
      <w:r>
        <w:rPr>
          <w:rFonts w:eastAsia="黑体"/>
          <w:b/>
          <w:sz w:val="28"/>
          <w:szCs w:val="28"/>
        </w:rPr>
        <w:t>、学位（毕业）论文</w:t>
      </w:r>
    </w:p>
    <w:p w14:paraId="00034F44">
      <w:pPr>
        <w:widowControl/>
        <w:spacing w:before="156" w:beforeLines="50" w:line="360" w:lineRule="auto"/>
        <w:ind w:firstLine="480" w:firstLineChars="200"/>
        <w:jc w:val="left"/>
        <w:rPr>
          <w:ins w:id="132" w:author="松鹤延年" w:date="2025-06-09T16:36:38Z"/>
          <w:rFonts w:hint="default"/>
          <w:iCs w:val="0"/>
          <w:kern w:val="2"/>
          <w:sz w:val="24"/>
          <w:rPrChange w:id="133" w:author="松鹤延年" w:date="2025-06-09T17:56:22Z">
            <w:rPr>
              <w:ins w:id="134" w:author="松鹤延年" w:date="2025-06-09T16:36:38Z"/>
              <w:rFonts w:hint="eastAsia"/>
              <w:iCs/>
              <w:kern w:val="0"/>
              <w:sz w:val="24"/>
            </w:rPr>
          </w:rPrChange>
        </w:rPr>
      </w:pPr>
      <w:r>
        <w:rPr>
          <w:bCs w:val="0"/>
          <w:kern w:val="2"/>
          <w:sz w:val="24"/>
          <w:rPrChange w:id="135" w:author="松鹤延年" w:date="2025-06-09T17:56:22Z">
            <w:rPr>
              <w:bCs/>
              <w:kern w:val="0"/>
              <w:sz w:val="24"/>
            </w:rPr>
          </w:rPrChange>
        </w:rPr>
        <w:t>1.总体要求：</w:t>
      </w:r>
      <w:r>
        <w:rPr>
          <w:kern w:val="2"/>
          <w:sz w:val="24"/>
          <w:rPrChange w:id="136" w:author="松鹤延年" w:date="2025-06-09T17:56:22Z">
            <w:rPr>
              <w:kern w:val="0"/>
              <w:sz w:val="24"/>
            </w:rPr>
          </w:rPrChange>
        </w:rPr>
        <w:t>按照《河北大学关于开展2025版研究生培养方案修订工作的指导意见》（校政字</w:t>
      </w:r>
      <w:r>
        <w:rPr>
          <w:rFonts w:eastAsia="宋体"/>
          <w:bCs w:val="0"/>
          <w:sz w:val="24"/>
          <w:rPrChange w:id="137" w:author="松鹤延年" w:date="2025-06-09T17:56:22Z">
            <w:rPr>
              <w:rFonts w:eastAsiaTheme="minorEastAsia"/>
              <w:bCs/>
              <w:sz w:val="24"/>
            </w:rPr>
          </w:rPrChange>
        </w:rPr>
        <w:t>〔2025〕</w:t>
      </w:r>
      <w:r>
        <w:rPr>
          <w:rFonts w:hint="default" w:eastAsia="宋体"/>
          <w:bCs w:val="0"/>
          <w:color w:val="auto"/>
          <w:sz w:val="24"/>
          <w:rPrChange w:id="138" w:author="松鹤延年" w:date="2025-06-09T17:56:22Z">
            <w:rPr>
              <w:rFonts w:hint="eastAsia" w:eastAsiaTheme="minorEastAsia"/>
              <w:bCs/>
              <w:color w:val="000000" w:themeColor="text1"/>
              <w:sz w:val="24"/>
              <w14:textFill>
                <w14:solidFill>
                  <w14:schemeClr w14:val="tx1"/>
                </w14:solidFill>
              </w14:textFill>
            </w:rPr>
          </w:rPrChange>
        </w:rPr>
        <w:t>9</w:t>
      </w:r>
      <w:r>
        <w:rPr>
          <w:rFonts w:eastAsia="宋体"/>
          <w:bCs w:val="0"/>
          <w:color w:val="auto"/>
          <w:sz w:val="24"/>
          <w:rPrChange w:id="139" w:author="松鹤延年" w:date="2025-06-09T17:56:22Z">
            <w:rPr>
              <w:rFonts w:eastAsiaTheme="minorEastAsia"/>
              <w:bCs/>
              <w:color w:val="000000" w:themeColor="text1"/>
              <w:sz w:val="24"/>
              <w14:textFill>
                <w14:solidFill>
                  <w14:schemeClr w14:val="tx1"/>
                </w14:solidFill>
              </w14:textFill>
            </w:rPr>
          </w:rPrChange>
        </w:rPr>
        <w:t>号</w:t>
      </w:r>
      <w:r>
        <w:rPr>
          <w:kern w:val="2"/>
          <w:sz w:val="24"/>
          <w:rPrChange w:id="140" w:author="松鹤延年" w:date="2025-06-09T17:56:22Z">
            <w:rPr>
              <w:kern w:val="0"/>
              <w:sz w:val="24"/>
            </w:rPr>
          </w:rPrChange>
        </w:rPr>
        <w:t>）规定，硕士研究生论文开题与答辩时间间隔</w:t>
      </w:r>
      <w:del w:id="141" w:author="松鹤延年" w:date="2025-06-09T16:10:36Z">
        <w:r>
          <w:rPr>
            <w:kern w:val="2"/>
            <w:sz w:val="24"/>
            <w:rPrChange w:id="142" w:author="松鹤延年" w:date="2025-06-09T17:56:22Z">
              <w:rPr>
                <w:kern w:val="0"/>
                <w:sz w:val="24"/>
              </w:rPr>
            </w:rPrChange>
          </w:rPr>
          <w:delText>原</w:delText>
        </w:r>
      </w:del>
      <w:del w:id="143" w:author="松鹤延年" w:date="2025-06-09T16:10:35Z">
        <w:r>
          <w:rPr>
            <w:kern w:val="2"/>
            <w:sz w:val="24"/>
            <w:rPrChange w:id="144" w:author="松鹤延年" w:date="2025-06-09T17:56:22Z">
              <w:rPr>
                <w:kern w:val="0"/>
                <w:sz w:val="24"/>
              </w:rPr>
            </w:rPrChange>
          </w:rPr>
          <w:delText>则上</w:delText>
        </w:r>
      </w:del>
      <w:r>
        <w:rPr>
          <w:kern w:val="2"/>
          <w:sz w:val="24"/>
          <w:rPrChange w:id="145" w:author="松鹤延年" w:date="2025-06-09T17:56:22Z">
            <w:rPr>
              <w:kern w:val="0"/>
              <w:sz w:val="24"/>
            </w:rPr>
          </w:rPrChange>
        </w:rPr>
        <w:t>不少于12个月。</w:t>
      </w:r>
      <w:r>
        <w:rPr>
          <w:iCs w:val="0"/>
          <w:kern w:val="2"/>
          <w:sz w:val="24"/>
          <w:rPrChange w:id="146" w:author="松鹤延年" w:date="2025-06-09T17:56:22Z">
            <w:rPr>
              <w:iCs/>
              <w:kern w:val="0"/>
              <w:sz w:val="24"/>
            </w:rPr>
          </w:rPrChange>
        </w:rPr>
        <w:t>学位（毕业）论文应当表明作者具有独立从事学术研究工作的能力，鼓励硕士研究生参与科学研究，</w:t>
      </w:r>
      <w:r>
        <w:rPr>
          <w:rFonts w:hint="default"/>
          <w:iCs w:val="0"/>
          <w:kern w:val="2"/>
          <w:sz w:val="24"/>
          <w:rPrChange w:id="147" w:author="松鹤延年" w:date="2025-06-09T17:56:22Z">
            <w:rPr>
              <w:rFonts w:hint="eastAsia"/>
              <w:iCs/>
              <w:kern w:val="0"/>
              <w:sz w:val="24"/>
            </w:rPr>
          </w:rPrChange>
        </w:rPr>
        <w:t>选题</w:t>
      </w:r>
      <w:r>
        <w:rPr>
          <w:sz w:val="24"/>
        </w:rPr>
        <w:t>从临床实际出发，紧密结合临床需求，突出实际意义和应用价值</w:t>
      </w:r>
      <w:r>
        <w:rPr>
          <w:rFonts w:hint="default"/>
          <w:sz w:val="24"/>
          <w:rPrChange w:id="148" w:author="松鹤延年" w:date="2025-06-09T17:56:22Z">
            <w:rPr>
              <w:rFonts w:hint="eastAsia"/>
              <w:sz w:val="24"/>
            </w:rPr>
          </w:rPrChange>
        </w:rPr>
        <w:t>，体现中医学特点，</w:t>
      </w:r>
      <w:r>
        <w:rPr>
          <w:iCs w:val="0"/>
          <w:kern w:val="2"/>
          <w:sz w:val="24"/>
          <w:rPrChange w:id="149" w:author="松鹤延年" w:date="2025-06-09T17:56:22Z">
            <w:rPr>
              <w:iCs/>
              <w:kern w:val="0"/>
              <w:sz w:val="24"/>
            </w:rPr>
          </w:rPrChange>
        </w:rPr>
        <w:t>取得创新性成果</w:t>
      </w:r>
      <w:r>
        <w:rPr>
          <w:rFonts w:hint="default"/>
          <w:iCs w:val="0"/>
          <w:kern w:val="2"/>
          <w:sz w:val="24"/>
          <w:rPrChange w:id="150" w:author="松鹤延年" w:date="2025-06-09T17:56:22Z">
            <w:rPr>
              <w:rFonts w:hint="eastAsia"/>
              <w:iCs/>
              <w:kern w:val="0"/>
              <w:sz w:val="24"/>
            </w:rPr>
          </w:rPrChange>
        </w:rPr>
        <w:t>。</w:t>
      </w:r>
    </w:p>
    <w:p w14:paraId="77AF9566">
      <w:pPr>
        <w:widowControl/>
        <w:spacing w:before="156" w:beforeLines="50" w:line="360" w:lineRule="auto"/>
        <w:ind w:firstLine="480" w:firstLineChars="200"/>
        <w:jc w:val="left"/>
        <w:rPr>
          <w:rFonts w:hint="default" w:eastAsia="宋体"/>
          <w:iCs w:val="0"/>
          <w:kern w:val="2"/>
          <w:sz w:val="24"/>
          <w:lang w:val="en-US" w:eastAsia="zh-CN"/>
          <w:rPrChange w:id="151" w:author="松鹤延年" w:date="2025-06-09T17:56:22Z">
            <w:rPr>
              <w:rFonts w:hint="default" w:eastAsia="宋体"/>
              <w:iCs/>
              <w:kern w:val="0"/>
              <w:sz w:val="24"/>
              <w:lang w:val="en-US" w:eastAsia="zh-CN"/>
            </w:rPr>
          </w:rPrChange>
        </w:rPr>
      </w:pPr>
      <w:ins w:id="152" w:author="松鹤延年" w:date="2025-06-09T16:36:40Z">
        <w:r>
          <w:rPr>
            <w:rFonts w:hint="default"/>
            <w:iCs w:val="0"/>
            <w:kern w:val="2"/>
            <w:sz w:val="24"/>
            <w:lang w:val="en-US" w:eastAsia="zh-CN"/>
            <w:rPrChange w:id="153" w:author="松鹤延年" w:date="2025-06-09T17:56:22Z">
              <w:rPr>
                <w:rFonts w:hint="eastAsia"/>
                <w:iCs/>
                <w:kern w:val="0"/>
                <w:sz w:val="24"/>
                <w:lang w:val="en-US" w:eastAsia="zh-CN"/>
              </w:rPr>
            </w:rPrChange>
          </w:rPr>
          <w:t>2.</w:t>
        </w:r>
      </w:ins>
      <w:ins w:id="154" w:author="松鹤延年" w:date="2025-06-09T16:36:44Z">
        <w:r>
          <w:rPr>
            <w:rFonts w:hint="default"/>
            <w:iCs w:val="0"/>
            <w:kern w:val="2"/>
            <w:sz w:val="24"/>
            <w:lang w:val="en-US" w:eastAsia="zh-CN"/>
            <w:rPrChange w:id="155" w:author="松鹤延年" w:date="2025-06-09T17:56:22Z">
              <w:rPr>
                <w:rFonts w:hint="eastAsia"/>
                <w:iCs/>
                <w:kern w:val="0"/>
                <w:sz w:val="24"/>
                <w:lang w:val="en-US" w:eastAsia="zh-CN"/>
              </w:rPr>
            </w:rPrChange>
          </w:rPr>
          <w:t>个性化</w:t>
        </w:r>
      </w:ins>
      <w:ins w:id="156" w:author="松鹤延年" w:date="2025-06-09T16:36:46Z">
        <w:r>
          <w:rPr>
            <w:rFonts w:hint="default"/>
            <w:iCs w:val="0"/>
            <w:kern w:val="2"/>
            <w:sz w:val="24"/>
            <w:lang w:val="en-US" w:eastAsia="zh-CN"/>
            <w:rPrChange w:id="157" w:author="松鹤延年" w:date="2025-06-09T17:56:22Z">
              <w:rPr>
                <w:rFonts w:hint="eastAsia"/>
                <w:iCs/>
                <w:kern w:val="0"/>
                <w:sz w:val="24"/>
                <w:lang w:val="en-US" w:eastAsia="zh-CN"/>
              </w:rPr>
            </w:rPrChange>
          </w:rPr>
          <w:t>培养</w:t>
        </w:r>
      </w:ins>
      <w:ins w:id="158" w:author="松鹤延年" w:date="2025-06-09T16:36:47Z">
        <w:r>
          <w:rPr>
            <w:rFonts w:hint="default"/>
            <w:iCs w:val="0"/>
            <w:kern w:val="2"/>
            <w:sz w:val="24"/>
            <w:lang w:val="en-US" w:eastAsia="zh-CN"/>
            <w:rPrChange w:id="159" w:author="松鹤延年" w:date="2025-06-09T17:56:22Z">
              <w:rPr>
                <w:rFonts w:hint="eastAsia"/>
                <w:iCs/>
                <w:kern w:val="0"/>
                <w:sz w:val="24"/>
                <w:lang w:val="en-US" w:eastAsia="zh-CN"/>
              </w:rPr>
            </w:rPrChange>
          </w:rPr>
          <w:t>规划</w:t>
        </w:r>
      </w:ins>
      <w:ins w:id="160" w:author="松鹤延年" w:date="2025-06-09T16:36:49Z">
        <w:r>
          <w:rPr>
            <w:rFonts w:hint="default"/>
            <w:iCs w:val="0"/>
            <w:kern w:val="2"/>
            <w:sz w:val="24"/>
            <w:lang w:val="en-US" w:eastAsia="zh-CN"/>
            <w:rPrChange w:id="161" w:author="松鹤延年" w:date="2025-06-09T17:56:22Z">
              <w:rPr>
                <w:rFonts w:hint="eastAsia"/>
                <w:iCs/>
                <w:kern w:val="0"/>
                <w:sz w:val="24"/>
                <w:lang w:val="en-US" w:eastAsia="zh-CN"/>
              </w:rPr>
            </w:rPrChange>
          </w:rPr>
          <w:t>：</w:t>
        </w:r>
      </w:ins>
      <w:ins w:id="162" w:author="松鹤延年" w:date="2025-06-09T16:36:51Z">
        <w:r>
          <w:rPr>
            <w:rFonts w:hint="default"/>
            <w:iCs w:val="0"/>
            <w:kern w:val="2"/>
            <w:sz w:val="24"/>
            <w:lang w:val="en-US" w:eastAsia="zh-CN"/>
            <w:rPrChange w:id="163" w:author="松鹤延年" w:date="2025-06-09T17:56:22Z">
              <w:rPr>
                <w:rFonts w:hint="eastAsia"/>
                <w:iCs/>
                <w:kern w:val="0"/>
                <w:sz w:val="24"/>
                <w:lang w:val="en-US" w:eastAsia="zh-CN"/>
              </w:rPr>
            </w:rPrChange>
          </w:rPr>
          <w:t>在</w:t>
        </w:r>
      </w:ins>
      <w:ins w:id="164" w:author="松鹤延年" w:date="2025-06-09T16:36:53Z">
        <w:r>
          <w:rPr>
            <w:rFonts w:hint="default"/>
            <w:iCs w:val="0"/>
            <w:kern w:val="2"/>
            <w:sz w:val="24"/>
            <w:lang w:val="en-US" w:eastAsia="zh-CN"/>
            <w:rPrChange w:id="165" w:author="松鹤延年" w:date="2025-06-09T17:56:22Z">
              <w:rPr>
                <w:rFonts w:hint="eastAsia"/>
                <w:iCs/>
                <w:kern w:val="0"/>
                <w:sz w:val="24"/>
                <w:lang w:val="en-US" w:eastAsia="zh-CN"/>
              </w:rPr>
            </w:rPrChange>
          </w:rPr>
          <w:t>第</w:t>
        </w:r>
      </w:ins>
      <w:ins w:id="166" w:author="松鹤延年" w:date="2025-06-09T16:37:03Z">
        <w:r>
          <w:rPr>
            <w:rFonts w:hint="default"/>
            <w:iCs w:val="0"/>
            <w:kern w:val="2"/>
            <w:sz w:val="24"/>
            <w:lang w:val="en-US" w:eastAsia="zh-CN"/>
            <w:rPrChange w:id="167" w:author="松鹤延年" w:date="2025-06-09T17:56:22Z">
              <w:rPr>
                <w:rFonts w:hint="eastAsia"/>
                <w:iCs/>
                <w:kern w:val="0"/>
                <w:sz w:val="24"/>
                <w:lang w:val="en-US" w:eastAsia="zh-CN"/>
              </w:rPr>
            </w:rPrChange>
          </w:rPr>
          <w:t>1</w:t>
        </w:r>
      </w:ins>
      <w:ins w:id="168" w:author="松鹤延年" w:date="2025-06-09T16:36:55Z">
        <w:r>
          <w:rPr>
            <w:rFonts w:hint="default"/>
            <w:iCs w:val="0"/>
            <w:kern w:val="2"/>
            <w:sz w:val="24"/>
            <w:lang w:val="en-US" w:eastAsia="zh-CN"/>
            <w:rPrChange w:id="169" w:author="松鹤延年" w:date="2025-06-09T17:56:22Z">
              <w:rPr>
                <w:rFonts w:hint="eastAsia"/>
                <w:iCs/>
                <w:kern w:val="0"/>
                <w:sz w:val="24"/>
                <w:lang w:val="en-US" w:eastAsia="zh-CN"/>
              </w:rPr>
            </w:rPrChange>
          </w:rPr>
          <w:t>学期</w:t>
        </w:r>
      </w:ins>
      <w:ins w:id="170" w:author="松鹤延年" w:date="2025-06-09T16:36:56Z">
        <w:r>
          <w:rPr>
            <w:rFonts w:hint="default"/>
            <w:iCs w:val="0"/>
            <w:kern w:val="2"/>
            <w:sz w:val="24"/>
            <w:lang w:val="en-US" w:eastAsia="zh-CN"/>
            <w:rPrChange w:id="171" w:author="松鹤延年" w:date="2025-06-09T17:56:22Z">
              <w:rPr>
                <w:rFonts w:hint="eastAsia"/>
                <w:iCs/>
                <w:kern w:val="0"/>
                <w:sz w:val="24"/>
                <w:lang w:val="en-US" w:eastAsia="zh-CN"/>
              </w:rPr>
            </w:rPrChange>
          </w:rPr>
          <w:t>，</w:t>
        </w:r>
      </w:ins>
      <w:ins w:id="172" w:author="松鹤延年" w:date="2025-06-09T16:36:58Z">
        <w:r>
          <w:rPr>
            <w:rFonts w:hint="default"/>
            <w:iCs w:val="0"/>
            <w:kern w:val="2"/>
            <w:sz w:val="24"/>
            <w:lang w:val="en-US" w:eastAsia="zh-CN"/>
            <w:rPrChange w:id="173" w:author="松鹤延年" w:date="2025-06-09T17:56:22Z">
              <w:rPr>
                <w:rFonts w:hint="eastAsia"/>
                <w:iCs/>
                <w:kern w:val="0"/>
                <w:sz w:val="24"/>
                <w:lang w:val="en-US" w:eastAsia="zh-CN"/>
              </w:rPr>
            </w:rPrChange>
          </w:rPr>
          <w:t>由</w:t>
        </w:r>
      </w:ins>
      <w:ins w:id="174" w:author="松鹤延年" w:date="2025-06-09T16:37:09Z">
        <w:r>
          <w:rPr>
            <w:rFonts w:hint="default"/>
            <w:iCs w:val="0"/>
            <w:kern w:val="2"/>
            <w:sz w:val="24"/>
            <w:lang w:val="en-US" w:eastAsia="zh-CN"/>
            <w:rPrChange w:id="175" w:author="松鹤延年" w:date="2025-06-09T17:56:22Z">
              <w:rPr>
                <w:rFonts w:hint="eastAsia"/>
                <w:iCs/>
                <w:kern w:val="0"/>
                <w:sz w:val="24"/>
                <w:lang w:val="en-US" w:eastAsia="zh-CN"/>
              </w:rPr>
            </w:rPrChange>
          </w:rPr>
          <w:t>双</w:t>
        </w:r>
      </w:ins>
      <w:ins w:id="176" w:author="松鹤延年" w:date="2025-06-09T16:37:10Z">
        <w:r>
          <w:rPr>
            <w:rFonts w:hint="default"/>
            <w:iCs w:val="0"/>
            <w:kern w:val="2"/>
            <w:sz w:val="24"/>
            <w:lang w:val="en-US" w:eastAsia="zh-CN"/>
            <w:rPrChange w:id="177" w:author="松鹤延年" w:date="2025-06-09T17:56:22Z">
              <w:rPr>
                <w:rFonts w:hint="eastAsia"/>
                <w:iCs/>
                <w:kern w:val="0"/>
                <w:sz w:val="24"/>
                <w:lang w:val="en-US" w:eastAsia="zh-CN"/>
              </w:rPr>
            </w:rPrChange>
          </w:rPr>
          <w:t>导师</w:t>
        </w:r>
      </w:ins>
      <w:ins w:id="178" w:author="松鹤延年" w:date="2025-06-09T16:37:11Z">
        <w:r>
          <w:rPr>
            <w:rFonts w:hint="default"/>
            <w:iCs w:val="0"/>
            <w:kern w:val="2"/>
            <w:sz w:val="24"/>
            <w:lang w:val="en-US" w:eastAsia="zh-CN"/>
            <w:rPrChange w:id="179" w:author="松鹤延年" w:date="2025-06-09T17:56:22Z">
              <w:rPr>
                <w:rFonts w:hint="eastAsia"/>
                <w:iCs/>
                <w:kern w:val="0"/>
                <w:sz w:val="24"/>
                <w:lang w:val="en-US" w:eastAsia="zh-CN"/>
              </w:rPr>
            </w:rPrChange>
          </w:rPr>
          <w:t>和</w:t>
        </w:r>
      </w:ins>
      <w:ins w:id="180" w:author="松鹤延年" w:date="2025-06-09T16:37:12Z">
        <w:r>
          <w:rPr>
            <w:rFonts w:hint="default"/>
            <w:iCs w:val="0"/>
            <w:kern w:val="2"/>
            <w:sz w:val="24"/>
            <w:lang w:val="en-US" w:eastAsia="zh-CN"/>
            <w:rPrChange w:id="181" w:author="松鹤延年" w:date="2025-06-09T17:56:22Z">
              <w:rPr>
                <w:rFonts w:hint="eastAsia"/>
                <w:iCs/>
                <w:kern w:val="0"/>
                <w:sz w:val="24"/>
                <w:lang w:val="en-US" w:eastAsia="zh-CN"/>
              </w:rPr>
            </w:rPrChange>
          </w:rPr>
          <w:t>研究生</w:t>
        </w:r>
      </w:ins>
      <w:ins w:id="182" w:author="松鹤延年" w:date="2025-06-09T16:37:16Z">
        <w:r>
          <w:rPr>
            <w:rFonts w:hint="default"/>
            <w:iCs w:val="0"/>
            <w:kern w:val="2"/>
            <w:sz w:val="24"/>
            <w:lang w:val="en-US" w:eastAsia="zh-CN"/>
            <w:rPrChange w:id="183" w:author="松鹤延年" w:date="2025-06-09T17:56:22Z">
              <w:rPr>
                <w:rFonts w:hint="eastAsia"/>
                <w:iCs/>
                <w:kern w:val="0"/>
                <w:sz w:val="24"/>
                <w:lang w:val="en-US" w:eastAsia="zh-CN"/>
              </w:rPr>
            </w:rPrChange>
          </w:rPr>
          <w:t>共同</w:t>
        </w:r>
      </w:ins>
      <w:ins w:id="184" w:author="松鹤延年" w:date="2025-06-09T16:37:18Z">
        <w:r>
          <w:rPr>
            <w:rFonts w:hint="default"/>
            <w:iCs w:val="0"/>
            <w:kern w:val="2"/>
            <w:sz w:val="24"/>
            <w:lang w:val="en-US" w:eastAsia="zh-CN"/>
            <w:rPrChange w:id="185" w:author="松鹤延年" w:date="2025-06-09T17:56:22Z">
              <w:rPr>
                <w:rFonts w:hint="eastAsia"/>
                <w:iCs/>
                <w:kern w:val="0"/>
                <w:sz w:val="24"/>
                <w:lang w:val="en-US" w:eastAsia="zh-CN"/>
              </w:rPr>
            </w:rPrChange>
          </w:rPr>
          <w:t>商讨</w:t>
        </w:r>
      </w:ins>
      <w:ins w:id="186" w:author="松鹤延年" w:date="2025-06-09T16:37:20Z">
        <w:r>
          <w:rPr>
            <w:rFonts w:hint="default"/>
            <w:iCs w:val="0"/>
            <w:kern w:val="2"/>
            <w:sz w:val="24"/>
            <w:lang w:val="en-US" w:eastAsia="zh-CN"/>
            <w:rPrChange w:id="187" w:author="松鹤延年" w:date="2025-06-09T17:56:22Z">
              <w:rPr>
                <w:rFonts w:hint="eastAsia"/>
                <w:iCs/>
                <w:kern w:val="0"/>
                <w:sz w:val="24"/>
                <w:lang w:val="en-US" w:eastAsia="zh-CN"/>
              </w:rPr>
            </w:rPrChange>
          </w:rPr>
          <w:t>制定</w:t>
        </w:r>
      </w:ins>
      <w:ins w:id="188" w:author="松鹤延年" w:date="2025-06-09T16:37:28Z">
        <w:r>
          <w:rPr>
            <w:rFonts w:hint="default"/>
            <w:iCs w:val="0"/>
            <w:kern w:val="2"/>
            <w:sz w:val="24"/>
            <w:lang w:val="en-US" w:eastAsia="zh-CN"/>
            <w:rPrChange w:id="189" w:author="松鹤延年" w:date="2025-06-09T17:56:22Z">
              <w:rPr>
                <w:rFonts w:hint="eastAsia"/>
                <w:iCs/>
                <w:kern w:val="0"/>
                <w:sz w:val="24"/>
                <w:lang w:val="en-US" w:eastAsia="zh-CN"/>
              </w:rPr>
            </w:rPrChange>
          </w:rPr>
          <w:t>三年</w:t>
        </w:r>
      </w:ins>
      <w:ins w:id="190" w:author="松鹤延年" w:date="2025-06-09T16:37:31Z">
        <w:r>
          <w:rPr>
            <w:rFonts w:hint="default"/>
            <w:iCs w:val="0"/>
            <w:kern w:val="2"/>
            <w:sz w:val="24"/>
            <w:lang w:val="en-US" w:eastAsia="zh-CN"/>
            <w:rPrChange w:id="191" w:author="松鹤延年" w:date="2025-06-09T17:56:22Z">
              <w:rPr>
                <w:rFonts w:hint="eastAsia"/>
                <w:iCs/>
                <w:kern w:val="0"/>
                <w:sz w:val="24"/>
                <w:lang w:val="en-US" w:eastAsia="zh-CN"/>
              </w:rPr>
            </w:rPrChange>
          </w:rPr>
          <w:t>的</w:t>
        </w:r>
      </w:ins>
      <w:ins w:id="192" w:author="松鹤延年" w:date="2025-06-09T16:37:34Z">
        <w:r>
          <w:rPr>
            <w:rFonts w:hint="default"/>
            <w:iCs w:val="0"/>
            <w:kern w:val="2"/>
            <w:sz w:val="24"/>
            <w:lang w:val="en-US" w:eastAsia="zh-CN"/>
            <w:rPrChange w:id="193" w:author="松鹤延年" w:date="2025-06-09T17:56:22Z">
              <w:rPr>
                <w:rFonts w:hint="eastAsia"/>
                <w:iCs/>
                <w:kern w:val="0"/>
                <w:sz w:val="24"/>
                <w:lang w:val="en-US" w:eastAsia="zh-CN"/>
              </w:rPr>
            </w:rPrChange>
          </w:rPr>
          <w:t>个性化</w:t>
        </w:r>
      </w:ins>
      <w:ins w:id="194" w:author="松鹤延年" w:date="2025-06-09T16:37:36Z">
        <w:r>
          <w:rPr>
            <w:rFonts w:hint="default"/>
            <w:iCs w:val="0"/>
            <w:kern w:val="2"/>
            <w:sz w:val="24"/>
            <w:lang w:val="en-US" w:eastAsia="zh-CN"/>
            <w:rPrChange w:id="195" w:author="松鹤延年" w:date="2025-06-09T17:56:22Z">
              <w:rPr>
                <w:rFonts w:hint="eastAsia"/>
                <w:iCs/>
                <w:kern w:val="0"/>
                <w:sz w:val="24"/>
                <w:lang w:val="en-US" w:eastAsia="zh-CN"/>
              </w:rPr>
            </w:rPrChange>
          </w:rPr>
          <w:t>培养</w:t>
        </w:r>
      </w:ins>
      <w:ins w:id="196" w:author="松鹤延年" w:date="2025-06-09T16:37:37Z">
        <w:r>
          <w:rPr>
            <w:rFonts w:hint="default"/>
            <w:iCs w:val="0"/>
            <w:kern w:val="2"/>
            <w:sz w:val="24"/>
            <w:lang w:val="en-US" w:eastAsia="zh-CN"/>
            <w:rPrChange w:id="197" w:author="松鹤延年" w:date="2025-06-09T17:56:22Z">
              <w:rPr>
                <w:rFonts w:hint="eastAsia"/>
                <w:iCs/>
                <w:kern w:val="0"/>
                <w:sz w:val="24"/>
                <w:lang w:val="en-US" w:eastAsia="zh-CN"/>
              </w:rPr>
            </w:rPrChange>
          </w:rPr>
          <w:t>规划</w:t>
        </w:r>
      </w:ins>
      <w:ins w:id="198" w:author="松鹤延年" w:date="2025-06-09T16:37:38Z">
        <w:r>
          <w:rPr>
            <w:rFonts w:hint="default"/>
            <w:iCs w:val="0"/>
            <w:kern w:val="2"/>
            <w:sz w:val="24"/>
            <w:lang w:val="en-US" w:eastAsia="zh-CN"/>
            <w:rPrChange w:id="199" w:author="松鹤延年" w:date="2025-06-09T17:56:22Z">
              <w:rPr>
                <w:rFonts w:hint="eastAsia"/>
                <w:iCs/>
                <w:kern w:val="0"/>
                <w:sz w:val="24"/>
                <w:lang w:val="en-US" w:eastAsia="zh-CN"/>
              </w:rPr>
            </w:rPrChange>
          </w:rPr>
          <w:t>，</w:t>
        </w:r>
      </w:ins>
      <w:ins w:id="200" w:author="松鹤延年" w:date="2025-06-09T16:37:39Z">
        <w:r>
          <w:rPr>
            <w:rFonts w:hint="default"/>
            <w:iCs w:val="0"/>
            <w:kern w:val="2"/>
            <w:sz w:val="24"/>
            <w:lang w:val="en-US" w:eastAsia="zh-CN"/>
            <w:rPrChange w:id="201" w:author="松鹤延年" w:date="2025-06-09T17:56:22Z">
              <w:rPr>
                <w:rFonts w:hint="eastAsia"/>
                <w:iCs/>
                <w:kern w:val="0"/>
                <w:sz w:val="24"/>
                <w:lang w:val="en-US" w:eastAsia="zh-CN"/>
              </w:rPr>
            </w:rPrChange>
          </w:rPr>
          <w:t>包括</w:t>
        </w:r>
      </w:ins>
      <w:ins w:id="202" w:author="松鹤延年" w:date="2025-06-09T16:41:41Z">
        <w:r>
          <w:rPr>
            <w:rFonts w:hint="default"/>
            <w:iCs w:val="0"/>
            <w:kern w:val="2"/>
            <w:sz w:val="24"/>
            <w:lang w:val="en-US" w:eastAsia="zh-CN"/>
            <w:rPrChange w:id="203" w:author="松鹤延年" w:date="2025-06-09T17:56:22Z">
              <w:rPr>
                <w:rFonts w:hint="eastAsia"/>
                <w:iCs/>
                <w:kern w:val="0"/>
                <w:sz w:val="24"/>
                <w:lang w:val="en-US" w:eastAsia="zh-CN"/>
              </w:rPr>
            </w:rPrChange>
          </w:rPr>
          <w:t>中医</w:t>
        </w:r>
      </w:ins>
      <w:ins w:id="204" w:author="松鹤延年" w:date="2025-06-09T16:41:42Z">
        <w:r>
          <w:rPr>
            <w:rFonts w:hint="default"/>
            <w:iCs w:val="0"/>
            <w:kern w:val="2"/>
            <w:sz w:val="24"/>
            <w:lang w:val="en-US" w:eastAsia="zh-CN"/>
            <w:rPrChange w:id="205" w:author="松鹤延年" w:date="2025-06-09T17:56:22Z">
              <w:rPr>
                <w:rFonts w:hint="eastAsia"/>
                <w:iCs/>
                <w:kern w:val="0"/>
                <w:sz w:val="24"/>
                <w:lang w:val="en-US" w:eastAsia="zh-CN"/>
              </w:rPr>
            </w:rPrChange>
          </w:rPr>
          <w:t>思维</w:t>
        </w:r>
      </w:ins>
      <w:ins w:id="206" w:author="松鹤延年" w:date="2025-06-09T16:41:45Z">
        <w:r>
          <w:rPr>
            <w:rFonts w:hint="default"/>
            <w:iCs w:val="0"/>
            <w:kern w:val="2"/>
            <w:sz w:val="24"/>
            <w:lang w:val="en-US" w:eastAsia="zh-CN"/>
            <w:rPrChange w:id="207" w:author="松鹤延年" w:date="2025-06-09T17:56:22Z">
              <w:rPr>
                <w:rFonts w:hint="eastAsia"/>
                <w:iCs/>
                <w:kern w:val="0"/>
                <w:sz w:val="24"/>
                <w:lang w:val="en-US" w:eastAsia="zh-CN"/>
              </w:rPr>
            </w:rPrChange>
          </w:rPr>
          <w:t>特质</w:t>
        </w:r>
      </w:ins>
      <w:ins w:id="208" w:author="松鹤延年" w:date="2025-06-09T16:41:46Z">
        <w:r>
          <w:rPr>
            <w:rFonts w:hint="default"/>
            <w:iCs w:val="0"/>
            <w:kern w:val="2"/>
            <w:sz w:val="24"/>
            <w:lang w:val="en-US" w:eastAsia="zh-CN"/>
            <w:rPrChange w:id="209" w:author="松鹤延年" w:date="2025-06-09T17:56:22Z">
              <w:rPr>
                <w:rFonts w:hint="eastAsia"/>
                <w:iCs/>
                <w:kern w:val="0"/>
                <w:sz w:val="24"/>
                <w:lang w:val="en-US" w:eastAsia="zh-CN"/>
              </w:rPr>
            </w:rPrChange>
          </w:rPr>
          <w:t>的</w:t>
        </w:r>
      </w:ins>
      <w:ins w:id="210" w:author="松鹤延年" w:date="2025-06-09T16:41:47Z">
        <w:r>
          <w:rPr>
            <w:rFonts w:hint="default"/>
            <w:iCs w:val="0"/>
            <w:kern w:val="2"/>
            <w:sz w:val="24"/>
            <w:lang w:val="en-US" w:eastAsia="zh-CN"/>
            <w:rPrChange w:id="211" w:author="松鹤延年" w:date="2025-06-09T17:56:22Z">
              <w:rPr>
                <w:rFonts w:hint="eastAsia"/>
                <w:iCs/>
                <w:kern w:val="0"/>
                <w:sz w:val="24"/>
                <w:lang w:val="en-US" w:eastAsia="zh-CN"/>
              </w:rPr>
            </w:rPrChange>
          </w:rPr>
          <w:t>形成</w:t>
        </w:r>
      </w:ins>
      <w:ins w:id="212" w:author="松鹤延年" w:date="2025-06-09T16:41:48Z">
        <w:r>
          <w:rPr>
            <w:rFonts w:hint="default"/>
            <w:iCs w:val="0"/>
            <w:kern w:val="2"/>
            <w:sz w:val="24"/>
            <w:lang w:val="en-US" w:eastAsia="zh-CN"/>
            <w:rPrChange w:id="213" w:author="松鹤延年" w:date="2025-06-09T17:56:22Z">
              <w:rPr>
                <w:rFonts w:hint="eastAsia"/>
                <w:iCs/>
                <w:kern w:val="0"/>
                <w:sz w:val="24"/>
                <w:lang w:val="en-US" w:eastAsia="zh-CN"/>
              </w:rPr>
            </w:rPrChange>
          </w:rPr>
          <w:t>，</w:t>
        </w:r>
      </w:ins>
      <w:ins w:id="214" w:author="松鹤延年" w:date="2025-06-09T16:41:51Z">
        <w:r>
          <w:rPr>
            <w:rFonts w:hint="default"/>
            <w:iCs w:val="0"/>
            <w:kern w:val="2"/>
            <w:sz w:val="24"/>
            <w:lang w:val="en-US" w:eastAsia="zh-CN"/>
            <w:rPrChange w:id="215" w:author="松鹤延年" w:date="2025-06-09T17:56:22Z">
              <w:rPr>
                <w:rFonts w:hint="eastAsia"/>
                <w:iCs/>
                <w:kern w:val="0"/>
                <w:sz w:val="24"/>
                <w:lang w:val="en-US" w:eastAsia="zh-CN"/>
              </w:rPr>
            </w:rPrChange>
          </w:rPr>
          <w:t>临床</w:t>
        </w:r>
      </w:ins>
      <w:ins w:id="216" w:author="松鹤延年" w:date="2025-06-09T16:42:06Z">
        <w:r>
          <w:rPr>
            <w:rFonts w:hint="default"/>
            <w:iCs w:val="0"/>
            <w:kern w:val="2"/>
            <w:sz w:val="24"/>
            <w:lang w:val="en-US" w:eastAsia="zh-CN"/>
            <w:rPrChange w:id="217" w:author="松鹤延年" w:date="2025-06-09T17:56:22Z">
              <w:rPr>
                <w:rFonts w:hint="eastAsia"/>
                <w:iCs/>
                <w:kern w:val="0"/>
                <w:sz w:val="24"/>
                <w:lang w:val="en-US" w:eastAsia="zh-CN"/>
              </w:rPr>
            </w:rPrChange>
          </w:rPr>
          <w:t>创新</w:t>
        </w:r>
      </w:ins>
      <w:ins w:id="218" w:author="松鹤延年" w:date="2025-06-09T16:42:08Z">
        <w:r>
          <w:rPr>
            <w:rFonts w:hint="default"/>
            <w:iCs w:val="0"/>
            <w:kern w:val="2"/>
            <w:sz w:val="24"/>
            <w:lang w:val="en-US" w:eastAsia="zh-CN"/>
            <w:rPrChange w:id="219" w:author="松鹤延年" w:date="2025-06-09T17:56:22Z">
              <w:rPr>
                <w:rFonts w:hint="eastAsia"/>
                <w:iCs/>
                <w:kern w:val="0"/>
                <w:sz w:val="24"/>
                <w:lang w:val="en-US" w:eastAsia="zh-CN"/>
              </w:rPr>
            </w:rPrChange>
          </w:rPr>
          <w:t>能力</w:t>
        </w:r>
      </w:ins>
      <w:ins w:id="220" w:author="松鹤延年" w:date="2025-06-09T16:42:11Z">
        <w:r>
          <w:rPr>
            <w:rFonts w:hint="default"/>
            <w:iCs w:val="0"/>
            <w:kern w:val="2"/>
            <w:sz w:val="24"/>
            <w:lang w:val="en-US" w:eastAsia="zh-CN"/>
            <w:rPrChange w:id="221" w:author="松鹤延年" w:date="2025-06-09T17:56:22Z">
              <w:rPr>
                <w:rFonts w:hint="eastAsia"/>
                <w:iCs/>
                <w:kern w:val="0"/>
                <w:sz w:val="24"/>
                <w:lang w:val="en-US" w:eastAsia="zh-CN"/>
              </w:rPr>
            </w:rPrChange>
          </w:rPr>
          <w:t>的</w:t>
        </w:r>
      </w:ins>
      <w:ins w:id="222" w:author="松鹤延年" w:date="2025-06-09T16:42:13Z">
        <w:r>
          <w:rPr>
            <w:rFonts w:hint="default"/>
            <w:iCs w:val="0"/>
            <w:kern w:val="2"/>
            <w:sz w:val="24"/>
            <w:lang w:val="en-US" w:eastAsia="zh-CN"/>
            <w:rPrChange w:id="223" w:author="松鹤延年" w:date="2025-06-09T17:56:22Z">
              <w:rPr>
                <w:rFonts w:hint="eastAsia"/>
                <w:iCs/>
                <w:kern w:val="0"/>
                <w:sz w:val="24"/>
                <w:lang w:val="en-US" w:eastAsia="zh-CN"/>
              </w:rPr>
            </w:rPrChange>
          </w:rPr>
          <w:t>提升</w:t>
        </w:r>
      </w:ins>
      <w:ins w:id="224" w:author="松鹤延年" w:date="2025-06-09T16:42:14Z">
        <w:r>
          <w:rPr>
            <w:rFonts w:hint="default"/>
            <w:iCs w:val="0"/>
            <w:kern w:val="2"/>
            <w:sz w:val="24"/>
            <w:lang w:val="en-US" w:eastAsia="zh-CN"/>
            <w:rPrChange w:id="225" w:author="松鹤延年" w:date="2025-06-09T17:56:22Z">
              <w:rPr>
                <w:rFonts w:hint="eastAsia"/>
                <w:iCs/>
                <w:kern w:val="0"/>
                <w:sz w:val="24"/>
                <w:lang w:val="en-US" w:eastAsia="zh-CN"/>
              </w:rPr>
            </w:rPrChange>
          </w:rPr>
          <w:t>，</w:t>
        </w:r>
      </w:ins>
      <w:ins w:id="226" w:author="松鹤延年" w:date="2025-06-09T16:42:17Z">
        <w:r>
          <w:rPr>
            <w:rFonts w:hint="default"/>
            <w:iCs w:val="0"/>
            <w:kern w:val="2"/>
            <w:sz w:val="24"/>
            <w:lang w:val="en-US" w:eastAsia="zh-CN"/>
            <w:rPrChange w:id="227" w:author="松鹤延年" w:date="2025-06-09T17:56:22Z">
              <w:rPr>
                <w:rFonts w:hint="eastAsia"/>
                <w:iCs/>
                <w:kern w:val="0"/>
                <w:sz w:val="24"/>
                <w:lang w:val="en-US" w:eastAsia="zh-CN"/>
              </w:rPr>
            </w:rPrChange>
          </w:rPr>
          <w:t>科研</w:t>
        </w:r>
      </w:ins>
      <w:ins w:id="228" w:author="松鹤延年" w:date="2025-06-09T16:42:18Z">
        <w:r>
          <w:rPr>
            <w:rFonts w:hint="default"/>
            <w:iCs w:val="0"/>
            <w:kern w:val="2"/>
            <w:sz w:val="24"/>
            <w:lang w:val="en-US" w:eastAsia="zh-CN"/>
            <w:rPrChange w:id="229" w:author="松鹤延年" w:date="2025-06-09T17:56:22Z">
              <w:rPr>
                <w:rFonts w:hint="eastAsia"/>
                <w:iCs/>
                <w:kern w:val="0"/>
                <w:sz w:val="24"/>
                <w:lang w:val="en-US" w:eastAsia="zh-CN"/>
              </w:rPr>
            </w:rPrChange>
          </w:rPr>
          <w:t>转化</w:t>
        </w:r>
      </w:ins>
      <w:ins w:id="230" w:author="松鹤延年" w:date="2025-06-09T16:42:20Z">
        <w:r>
          <w:rPr>
            <w:rFonts w:hint="default"/>
            <w:iCs w:val="0"/>
            <w:kern w:val="2"/>
            <w:sz w:val="24"/>
            <w:lang w:val="en-US" w:eastAsia="zh-CN"/>
            <w:rPrChange w:id="231" w:author="松鹤延年" w:date="2025-06-09T17:56:22Z">
              <w:rPr>
                <w:rFonts w:hint="eastAsia"/>
                <w:iCs/>
                <w:kern w:val="0"/>
                <w:sz w:val="24"/>
                <w:lang w:val="en-US" w:eastAsia="zh-CN"/>
              </w:rPr>
            </w:rPrChange>
          </w:rPr>
          <w:t>能力的</w:t>
        </w:r>
      </w:ins>
      <w:ins w:id="232" w:author="松鹤延年" w:date="2025-06-09T16:42:22Z">
        <w:r>
          <w:rPr>
            <w:rFonts w:hint="default"/>
            <w:iCs w:val="0"/>
            <w:kern w:val="2"/>
            <w:sz w:val="24"/>
            <w:lang w:val="en-US" w:eastAsia="zh-CN"/>
            <w:rPrChange w:id="233" w:author="松鹤延年" w:date="2025-06-09T17:56:22Z">
              <w:rPr>
                <w:rFonts w:hint="eastAsia"/>
                <w:iCs/>
                <w:kern w:val="0"/>
                <w:sz w:val="24"/>
                <w:lang w:val="en-US" w:eastAsia="zh-CN"/>
              </w:rPr>
            </w:rPrChange>
          </w:rPr>
          <w:t>提升</w:t>
        </w:r>
      </w:ins>
      <w:ins w:id="234" w:author="松鹤延年" w:date="2025-06-09T16:42:23Z">
        <w:r>
          <w:rPr>
            <w:rFonts w:hint="default"/>
            <w:iCs w:val="0"/>
            <w:kern w:val="2"/>
            <w:sz w:val="24"/>
            <w:lang w:val="en-US" w:eastAsia="zh-CN"/>
            <w:rPrChange w:id="235" w:author="松鹤延年" w:date="2025-06-09T17:56:22Z">
              <w:rPr>
                <w:rFonts w:hint="eastAsia"/>
                <w:iCs/>
                <w:kern w:val="0"/>
                <w:sz w:val="24"/>
                <w:lang w:val="en-US" w:eastAsia="zh-CN"/>
              </w:rPr>
            </w:rPrChange>
          </w:rPr>
          <w:t>，</w:t>
        </w:r>
      </w:ins>
      <w:ins w:id="236" w:author="松鹤延年" w:date="2025-06-09T16:42:26Z">
        <w:r>
          <w:rPr>
            <w:rFonts w:hint="default"/>
            <w:iCs w:val="0"/>
            <w:kern w:val="2"/>
            <w:sz w:val="24"/>
            <w:lang w:val="en-US" w:eastAsia="zh-CN"/>
            <w:rPrChange w:id="237" w:author="松鹤延年" w:date="2025-06-09T17:56:22Z">
              <w:rPr>
                <w:rFonts w:hint="eastAsia"/>
                <w:iCs/>
                <w:kern w:val="0"/>
                <w:sz w:val="24"/>
                <w:lang w:val="en-US" w:eastAsia="zh-CN"/>
              </w:rPr>
            </w:rPrChange>
          </w:rPr>
          <w:t>具体</w:t>
        </w:r>
      </w:ins>
      <w:ins w:id="238" w:author="松鹤延年" w:date="2025-06-09T16:42:36Z">
        <w:r>
          <w:rPr>
            <w:rFonts w:hint="default"/>
            <w:iCs w:val="0"/>
            <w:kern w:val="2"/>
            <w:sz w:val="24"/>
            <w:lang w:val="en-US" w:eastAsia="zh-CN"/>
            <w:rPrChange w:id="239" w:author="松鹤延年" w:date="2025-06-09T17:56:22Z">
              <w:rPr>
                <w:rFonts w:hint="eastAsia"/>
                <w:iCs/>
                <w:kern w:val="0"/>
                <w:sz w:val="24"/>
                <w:lang w:val="en-US" w:eastAsia="zh-CN"/>
              </w:rPr>
            </w:rPrChange>
          </w:rPr>
          <w:t>阶段性</w:t>
        </w:r>
      </w:ins>
      <w:ins w:id="240" w:author="松鹤延年" w:date="2025-06-09T16:42:42Z">
        <w:r>
          <w:rPr>
            <w:rFonts w:hint="default"/>
            <w:iCs w:val="0"/>
            <w:kern w:val="2"/>
            <w:sz w:val="24"/>
            <w:lang w:val="en-US" w:eastAsia="zh-CN"/>
            <w:rPrChange w:id="241" w:author="松鹤延年" w:date="2025-06-09T17:56:22Z">
              <w:rPr>
                <w:rFonts w:hint="eastAsia"/>
                <w:iCs/>
                <w:kern w:val="0"/>
                <w:sz w:val="24"/>
                <w:lang w:val="en-US" w:eastAsia="zh-CN"/>
              </w:rPr>
            </w:rPrChange>
          </w:rPr>
          <w:t>方案</w:t>
        </w:r>
      </w:ins>
      <w:ins w:id="242" w:author="松鹤延年" w:date="2025-06-09T16:42:43Z">
        <w:r>
          <w:rPr>
            <w:rFonts w:hint="default"/>
            <w:iCs w:val="0"/>
            <w:kern w:val="2"/>
            <w:sz w:val="24"/>
            <w:lang w:val="en-US" w:eastAsia="zh-CN"/>
            <w:rPrChange w:id="243" w:author="松鹤延年" w:date="2025-06-09T17:56:22Z">
              <w:rPr>
                <w:rFonts w:hint="eastAsia"/>
                <w:iCs/>
                <w:kern w:val="0"/>
                <w:sz w:val="24"/>
                <w:lang w:val="en-US" w:eastAsia="zh-CN"/>
              </w:rPr>
            </w:rPrChange>
          </w:rPr>
          <w:t>为</w:t>
        </w:r>
      </w:ins>
      <w:ins w:id="244" w:author="松鹤延年" w:date="2025-06-09T16:42:53Z">
        <w:r>
          <w:rPr>
            <w:rFonts w:hint="default"/>
            <w:iCs w:val="0"/>
            <w:kern w:val="2"/>
            <w:sz w:val="24"/>
            <w:lang w:val="en-US" w:eastAsia="zh-CN"/>
            <w:rPrChange w:id="245" w:author="松鹤延年" w:date="2025-06-09T17:56:22Z">
              <w:rPr>
                <w:rFonts w:hint="eastAsia"/>
                <w:iCs/>
                <w:kern w:val="0"/>
                <w:sz w:val="24"/>
                <w:lang w:val="en-US" w:eastAsia="zh-CN"/>
              </w:rPr>
            </w:rPrChange>
          </w:rPr>
          <w:t>完成</w:t>
        </w:r>
      </w:ins>
      <w:ins w:id="246" w:author="松鹤延年" w:date="2025-06-09T16:42:55Z">
        <w:r>
          <w:rPr>
            <w:rFonts w:hint="default"/>
            <w:iCs w:val="0"/>
            <w:kern w:val="2"/>
            <w:sz w:val="24"/>
            <w:lang w:val="en-US" w:eastAsia="zh-CN"/>
            <w:rPrChange w:id="247" w:author="松鹤延年" w:date="2025-06-09T17:56:22Z">
              <w:rPr>
                <w:rFonts w:hint="eastAsia"/>
                <w:iCs/>
                <w:kern w:val="0"/>
                <w:sz w:val="24"/>
                <w:lang w:val="en-US" w:eastAsia="zh-CN"/>
              </w:rPr>
            </w:rPrChange>
          </w:rPr>
          <w:t>经典</w:t>
        </w:r>
      </w:ins>
      <w:ins w:id="248" w:author="松鹤延年" w:date="2025-06-09T16:42:56Z">
        <w:r>
          <w:rPr>
            <w:rFonts w:hint="default"/>
            <w:iCs w:val="0"/>
            <w:kern w:val="2"/>
            <w:sz w:val="24"/>
            <w:lang w:val="en-US" w:eastAsia="zh-CN"/>
            <w:rPrChange w:id="249" w:author="松鹤延年" w:date="2025-06-09T17:56:22Z">
              <w:rPr>
                <w:rFonts w:hint="eastAsia"/>
                <w:iCs/>
                <w:kern w:val="0"/>
                <w:sz w:val="24"/>
                <w:lang w:val="en-US" w:eastAsia="zh-CN"/>
              </w:rPr>
            </w:rPrChange>
          </w:rPr>
          <w:t>案例的</w:t>
        </w:r>
      </w:ins>
      <w:ins w:id="250" w:author="松鹤延年" w:date="2025-06-09T16:42:57Z">
        <w:r>
          <w:rPr>
            <w:rFonts w:hint="default"/>
            <w:iCs w:val="0"/>
            <w:kern w:val="2"/>
            <w:sz w:val="24"/>
            <w:lang w:val="en-US" w:eastAsia="zh-CN"/>
            <w:rPrChange w:id="251" w:author="松鹤延年" w:date="2025-06-09T17:56:22Z">
              <w:rPr>
                <w:rFonts w:hint="eastAsia"/>
                <w:iCs/>
                <w:kern w:val="0"/>
                <w:sz w:val="24"/>
                <w:lang w:val="en-US" w:eastAsia="zh-CN"/>
              </w:rPr>
            </w:rPrChange>
          </w:rPr>
          <w:t>学习</w:t>
        </w:r>
      </w:ins>
      <w:ins w:id="252" w:author="松鹤延年" w:date="2025-06-09T16:42:58Z">
        <w:r>
          <w:rPr>
            <w:rFonts w:hint="default"/>
            <w:iCs w:val="0"/>
            <w:kern w:val="2"/>
            <w:sz w:val="24"/>
            <w:lang w:val="en-US" w:eastAsia="zh-CN"/>
            <w:rPrChange w:id="253" w:author="松鹤延年" w:date="2025-06-09T17:56:22Z">
              <w:rPr>
                <w:rFonts w:hint="eastAsia"/>
                <w:iCs/>
                <w:kern w:val="0"/>
                <w:sz w:val="24"/>
                <w:lang w:val="en-US" w:eastAsia="zh-CN"/>
              </w:rPr>
            </w:rPrChange>
          </w:rPr>
          <w:t>、</w:t>
        </w:r>
      </w:ins>
      <w:ins w:id="254" w:author="松鹤延年" w:date="2025-06-09T16:43:05Z">
        <w:r>
          <w:rPr>
            <w:rFonts w:hint="default"/>
            <w:iCs w:val="0"/>
            <w:kern w:val="2"/>
            <w:sz w:val="24"/>
            <w:lang w:val="en-US" w:eastAsia="zh-CN"/>
            <w:rPrChange w:id="255" w:author="松鹤延年" w:date="2025-06-09T17:56:22Z">
              <w:rPr>
                <w:rFonts w:hint="eastAsia"/>
                <w:iCs/>
                <w:kern w:val="0"/>
                <w:sz w:val="24"/>
                <w:lang w:val="en-US" w:eastAsia="zh-CN"/>
              </w:rPr>
            </w:rPrChange>
          </w:rPr>
          <w:t>舌诊</w:t>
        </w:r>
      </w:ins>
      <w:ins w:id="256" w:author="松鹤延年" w:date="2025-06-09T16:43:07Z">
        <w:r>
          <w:rPr>
            <w:rFonts w:hint="default"/>
            <w:iCs w:val="0"/>
            <w:kern w:val="2"/>
            <w:sz w:val="24"/>
            <w:lang w:val="en-US" w:eastAsia="zh-CN"/>
            <w:rPrChange w:id="257" w:author="松鹤延年" w:date="2025-06-09T17:56:22Z">
              <w:rPr>
                <w:rFonts w:hint="eastAsia"/>
                <w:iCs/>
                <w:kern w:val="0"/>
                <w:sz w:val="24"/>
                <w:lang w:val="en-US" w:eastAsia="zh-CN"/>
              </w:rPr>
            </w:rPrChange>
          </w:rPr>
          <w:t>脉诊</w:t>
        </w:r>
      </w:ins>
      <w:ins w:id="258" w:author="松鹤延年" w:date="2025-06-09T16:43:13Z">
        <w:r>
          <w:rPr>
            <w:rFonts w:hint="default"/>
            <w:iCs w:val="0"/>
            <w:kern w:val="2"/>
            <w:sz w:val="24"/>
            <w:lang w:val="en-US" w:eastAsia="zh-CN"/>
            <w:rPrChange w:id="259" w:author="松鹤延年" w:date="2025-06-09T17:56:22Z">
              <w:rPr>
                <w:rFonts w:hint="eastAsia"/>
                <w:iCs/>
                <w:kern w:val="0"/>
                <w:sz w:val="24"/>
                <w:lang w:val="en-US" w:eastAsia="zh-CN"/>
              </w:rPr>
            </w:rPrChange>
          </w:rPr>
          <w:t>特色</w:t>
        </w:r>
      </w:ins>
      <w:ins w:id="260" w:author="松鹤延年" w:date="2025-06-09T16:43:20Z">
        <w:r>
          <w:rPr>
            <w:rFonts w:hint="default"/>
            <w:iCs w:val="0"/>
            <w:kern w:val="2"/>
            <w:sz w:val="24"/>
            <w:lang w:val="en-US" w:eastAsia="zh-CN"/>
            <w:rPrChange w:id="261" w:author="松鹤延年" w:date="2025-06-09T17:56:22Z">
              <w:rPr>
                <w:rFonts w:hint="eastAsia"/>
                <w:iCs/>
                <w:kern w:val="0"/>
                <w:sz w:val="24"/>
                <w:lang w:val="en-US" w:eastAsia="zh-CN"/>
              </w:rPr>
            </w:rPrChange>
          </w:rPr>
          <w:t>诊法</w:t>
        </w:r>
      </w:ins>
      <w:ins w:id="262" w:author="松鹤延年" w:date="2025-06-09T16:43:23Z">
        <w:r>
          <w:rPr>
            <w:rFonts w:hint="default"/>
            <w:iCs w:val="0"/>
            <w:kern w:val="2"/>
            <w:sz w:val="24"/>
            <w:lang w:val="en-US" w:eastAsia="zh-CN"/>
            <w:rPrChange w:id="263" w:author="松鹤延年" w:date="2025-06-09T17:56:22Z">
              <w:rPr>
                <w:rFonts w:hint="eastAsia"/>
                <w:iCs/>
                <w:kern w:val="0"/>
                <w:sz w:val="24"/>
                <w:lang w:val="en-US" w:eastAsia="zh-CN"/>
              </w:rPr>
            </w:rPrChange>
          </w:rPr>
          <w:t>训练</w:t>
        </w:r>
      </w:ins>
      <w:ins w:id="264" w:author="松鹤延年" w:date="2025-06-09T16:43:24Z">
        <w:r>
          <w:rPr>
            <w:rFonts w:hint="default"/>
            <w:iCs w:val="0"/>
            <w:kern w:val="2"/>
            <w:sz w:val="24"/>
            <w:lang w:val="en-US" w:eastAsia="zh-CN"/>
            <w:rPrChange w:id="265" w:author="松鹤延年" w:date="2025-06-09T17:56:22Z">
              <w:rPr>
                <w:rFonts w:hint="eastAsia"/>
                <w:iCs/>
                <w:kern w:val="0"/>
                <w:sz w:val="24"/>
                <w:lang w:val="en-US" w:eastAsia="zh-CN"/>
              </w:rPr>
            </w:rPrChange>
          </w:rPr>
          <w:t>、</w:t>
        </w:r>
      </w:ins>
      <w:ins w:id="266" w:author="松鹤延年" w:date="2025-06-09T16:43:34Z">
        <w:r>
          <w:rPr>
            <w:rFonts w:hint="default"/>
            <w:iCs w:val="0"/>
            <w:kern w:val="2"/>
            <w:sz w:val="24"/>
            <w:lang w:val="en-US" w:eastAsia="zh-CN"/>
            <w:rPrChange w:id="267" w:author="松鹤延年" w:date="2025-06-09T17:56:22Z">
              <w:rPr>
                <w:rFonts w:hint="eastAsia"/>
                <w:iCs/>
                <w:kern w:val="0"/>
                <w:sz w:val="24"/>
                <w:lang w:val="en-US" w:eastAsia="zh-CN"/>
              </w:rPr>
            </w:rPrChange>
          </w:rPr>
          <w:t>指定</w:t>
        </w:r>
      </w:ins>
      <w:ins w:id="268" w:author="松鹤延年" w:date="2025-06-09T16:43:36Z">
        <w:r>
          <w:rPr>
            <w:rFonts w:hint="default"/>
            <w:iCs w:val="0"/>
            <w:kern w:val="2"/>
            <w:sz w:val="24"/>
            <w:lang w:val="en-US" w:eastAsia="zh-CN"/>
            <w:rPrChange w:id="269" w:author="松鹤延年" w:date="2025-06-09T17:56:22Z">
              <w:rPr>
                <w:rFonts w:hint="eastAsia"/>
                <w:iCs/>
                <w:kern w:val="0"/>
                <w:sz w:val="24"/>
                <w:lang w:val="en-US" w:eastAsia="zh-CN"/>
              </w:rPr>
            </w:rPrChange>
          </w:rPr>
          <w:t>书籍的</w:t>
        </w:r>
      </w:ins>
      <w:ins w:id="270" w:author="松鹤延年" w:date="2025-06-09T16:43:39Z">
        <w:r>
          <w:rPr>
            <w:rFonts w:hint="default"/>
            <w:iCs w:val="0"/>
            <w:kern w:val="2"/>
            <w:sz w:val="24"/>
            <w:lang w:val="en-US" w:eastAsia="zh-CN"/>
            <w:rPrChange w:id="271" w:author="松鹤延年" w:date="2025-06-09T17:56:22Z">
              <w:rPr>
                <w:rFonts w:hint="eastAsia"/>
                <w:iCs/>
                <w:kern w:val="0"/>
                <w:sz w:val="24"/>
                <w:lang w:val="en-US" w:eastAsia="zh-CN"/>
              </w:rPr>
            </w:rPrChange>
          </w:rPr>
          <w:t>阅读</w:t>
        </w:r>
      </w:ins>
      <w:ins w:id="272" w:author="松鹤延年" w:date="2025-06-09T16:43:42Z">
        <w:r>
          <w:rPr>
            <w:rFonts w:hint="default"/>
            <w:iCs w:val="0"/>
            <w:kern w:val="2"/>
            <w:sz w:val="24"/>
            <w:lang w:val="en-US" w:eastAsia="zh-CN"/>
            <w:rPrChange w:id="273" w:author="松鹤延年" w:date="2025-06-09T17:56:22Z">
              <w:rPr>
                <w:rFonts w:hint="eastAsia"/>
                <w:iCs/>
                <w:kern w:val="0"/>
                <w:sz w:val="24"/>
                <w:lang w:val="en-US" w:eastAsia="zh-CN"/>
              </w:rPr>
            </w:rPrChange>
          </w:rPr>
          <w:t>、</w:t>
        </w:r>
      </w:ins>
      <w:ins w:id="274" w:author="松鹤延年" w:date="2025-06-09T16:44:16Z">
        <w:r>
          <w:rPr>
            <w:sz w:val="24"/>
            <w:rPrChange w:id="275" w:author="松鹤延年" w:date="2025-06-09T17:56:22Z">
              <w:rPr/>
            </w:rPrChange>
          </w:rPr>
          <w:t>建立个人临床病案数据库</w:t>
        </w:r>
      </w:ins>
      <w:ins w:id="276" w:author="松鹤延年" w:date="2025-06-09T16:44:19Z">
        <w:r>
          <w:rPr>
            <w:rFonts w:hint="default"/>
            <w:sz w:val="24"/>
            <w:lang w:eastAsia="zh-CN"/>
            <w:rPrChange w:id="277" w:author="松鹤延年" w:date="2025-06-09T17:56:22Z">
              <w:rPr>
                <w:rFonts w:hint="eastAsia"/>
                <w:lang w:eastAsia="zh-CN"/>
              </w:rPr>
            </w:rPrChange>
          </w:rPr>
          <w:t>、</w:t>
        </w:r>
      </w:ins>
      <w:ins w:id="278" w:author="松鹤延年" w:date="2025-06-09T16:44:30Z">
        <w:r>
          <w:rPr>
            <w:sz w:val="24"/>
            <w:rPrChange w:id="279" w:author="松鹤延年" w:date="2025-06-09T17:56:22Z">
              <w:rPr/>
            </w:rPrChange>
          </w:rPr>
          <w:t>选择中医</w:t>
        </w:r>
      </w:ins>
      <w:ins w:id="280" w:author="松鹤延年" w:date="2025-06-09T17:19:41Z">
        <w:r>
          <w:rPr>
            <w:rFonts w:hint="default" w:ascii="Times New Roman" w:hAnsi="Times New Roman" w:cs="Times New Roman"/>
            <w:sz w:val="24"/>
            <w:lang w:val="en-US" w:eastAsia="zh-CN"/>
            <w:rPrChange w:id="281" w:author="松鹤延年" w:date="2025-06-09T17:56:22Z">
              <w:rPr>
                <w:rFonts w:hint="eastAsia" w:ascii="Times New Roman" w:hAnsi="Times New Roman" w:cs="Times New Roman"/>
                <w:lang w:val="en-US" w:eastAsia="zh-CN"/>
              </w:rPr>
            </w:rPrChange>
          </w:rPr>
          <w:t>脾胃</w:t>
        </w:r>
      </w:ins>
      <w:ins w:id="282" w:author="松鹤延年" w:date="2025-06-09T17:19:43Z">
        <w:r>
          <w:rPr>
            <w:rFonts w:hint="default" w:ascii="Times New Roman" w:hAnsi="Times New Roman" w:cs="Times New Roman"/>
            <w:sz w:val="24"/>
            <w:lang w:val="en-US" w:eastAsia="zh-CN"/>
            <w:rPrChange w:id="283" w:author="松鹤延年" w:date="2025-06-09T17:56:22Z">
              <w:rPr>
                <w:rFonts w:hint="eastAsia" w:ascii="Times New Roman" w:hAnsi="Times New Roman" w:cs="Times New Roman"/>
                <w:lang w:val="en-US" w:eastAsia="zh-CN"/>
              </w:rPr>
            </w:rPrChange>
          </w:rPr>
          <w:t>/</w:t>
        </w:r>
      </w:ins>
      <w:ins w:id="284" w:author="松鹤延年" w:date="2025-06-09T17:20:30Z">
        <w:r>
          <w:rPr>
            <w:rFonts w:hint="default" w:ascii="Times New Roman" w:hAnsi="Times New Roman" w:cs="Times New Roman"/>
            <w:sz w:val="24"/>
            <w:lang w:val="en-US" w:eastAsia="zh-CN"/>
            <w:rPrChange w:id="285" w:author="松鹤延年" w:date="2025-06-09T17:56:22Z">
              <w:rPr>
                <w:rFonts w:hint="eastAsia" w:ascii="Times New Roman" w:hAnsi="Times New Roman" w:cs="Times New Roman"/>
                <w:lang w:val="en-US" w:eastAsia="zh-CN"/>
              </w:rPr>
            </w:rPrChange>
          </w:rPr>
          <w:t>心系</w:t>
        </w:r>
      </w:ins>
      <w:ins w:id="286" w:author="松鹤延年" w:date="2025-06-09T17:20:31Z">
        <w:r>
          <w:rPr>
            <w:rFonts w:hint="default" w:ascii="Times New Roman" w:hAnsi="Times New Roman" w:cs="Times New Roman"/>
            <w:sz w:val="24"/>
            <w:lang w:val="en-US" w:eastAsia="zh-CN"/>
            <w:rPrChange w:id="287" w:author="松鹤延年" w:date="2025-06-09T17:56:22Z">
              <w:rPr>
                <w:rFonts w:hint="eastAsia" w:ascii="Times New Roman" w:hAnsi="Times New Roman" w:cs="Times New Roman"/>
                <w:lang w:val="en-US" w:eastAsia="zh-CN"/>
              </w:rPr>
            </w:rPrChange>
          </w:rPr>
          <w:t>/</w:t>
        </w:r>
      </w:ins>
      <w:ins w:id="288" w:author="松鹤延年" w:date="2025-06-09T17:20:33Z">
        <w:r>
          <w:rPr>
            <w:rFonts w:hint="default" w:ascii="Times New Roman" w:hAnsi="Times New Roman" w:cs="Times New Roman"/>
            <w:sz w:val="24"/>
            <w:lang w:val="en-US" w:eastAsia="zh-CN"/>
            <w:rPrChange w:id="289" w:author="松鹤延年" w:date="2025-06-09T17:56:22Z">
              <w:rPr>
                <w:rFonts w:hint="eastAsia" w:ascii="Times New Roman" w:hAnsi="Times New Roman" w:cs="Times New Roman"/>
                <w:lang w:val="en-US" w:eastAsia="zh-CN"/>
              </w:rPr>
            </w:rPrChange>
          </w:rPr>
          <w:t>肺系</w:t>
        </w:r>
      </w:ins>
      <w:ins w:id="290" w:author="松鹤延年" w:date="2025-06-09T17:20:34Z">
        <w:r>
          <w:rPr>
            <w:rFonts w:hint="default" w:ascii="Times New Roman" w:hAnsi="Times New Roman" w:cs="Times New Roman"/>
            <w:sz w:val="24"/>
            <w:lang w:val="en-US" w:eastAsia="zh-CN"/>
            <w:rPrChange w:id="291" w:author="松鹤延年" w:date="2025-06-09T17:56:22Z">
              <w:rPr>
                <w:rFonts w:hint="eastAsia" w:ascii="Times New Roman" w:hAnsi="Times New Roman" w:cs="Times New Roman"/>
                <w:lang w:val="en-US" w:eastAsia="zh-CN"/>
              </w:rPr>
            </w:rPrChange>
          </w:rPr>
          <w:t>/</w:t>
        </w:r>
      </w:ins>
      <w:ins w:id="292" w:author="松鹤延年" w:date="2025-06-09T17:19:49Z">
        <w:r>
          <w:rPr>
            <w:rFonts w:hint="default" w:ascii="Times New Roman" w:hAnsi="Times New Roman" w:cs="Times New Roman"/>
            <w:sz w:val="24"/>
            <w:lang w:val="en-US" w:eastAsia="zh-CN"/>
            <w:rPrChange w:id="293" w:author="松鹤延年" w:date="2025-06-09T17:56:22Z">
              <w:rPr>
                <w:rFonts w:hint="eastAsia" w:ascii="Times New Roman" w:hAnsi="Times New Roman" w:cs="Times New Roman"/>
                <w:lang w:val="en-US" w:eastAsia="zh-CN"/>
              </w:rPr>
            </w:rPrChange>
          </w:rPr>
          <w:t>脑</w:t>
        </w:r>
      </w:ins>
      <w:ins w:id="294" w:author="松鹤延年" w:date="2025-06-09T17:20:40Z">
        <w:r>
          <w:rPr>
            <w:rFonts w:hint="default" w:ascii="Times New Roman" w:hAnsi="Times New Roman" w:cs="Times New Roman"/>
            <w:sz w:val="24"/>
            <w:lang w:val="en-US" w:eastAsia="zh-CN"/>
            <w:rPrChange w:id="295" w:author="松鹤延年" w:date="2025-06-09T17:56:22Z">
              <w:rPr>
                <w:rFonts w:hint="eastAsia" w:ascii="Times New Roman" w:hAnsi="Times New Roman" w:cs="Times New Roman"/>
                <w:lang w:val="en-US" w:eastAsia="zh-CN"/>
              </w:rPr>
            </w:rPrChange>
          </w:rPr>
          <w:t>病</w:t>
        </w:r>
      </w:ins>
      <w:ins w:id="296" w:author="松鹤延年" w:date="2025-06-09T16:44:30Z">
        <w:r>
          <w:rPr>
            <w:sz w:val="24"/>
            <w:rPrChange w:id="297" w:author="松鹤延年" w:date="2025-06-09T17:56:22Z">
              <w:rPr/>
            </w:rPrChange>
          </w:rPr>
          <w:t>等方向深化</w:t>
        </w:r>
      </w:ins>
      <w:ins w:id="298" w:author="松鹤延年" w:date="2025-06-09T16:44:34Z">
        <w:r>
          <w:rPr>
            <w:rFonts w:hint="default"/>
            <w:sz w:val="24"/>
            <w:lang w:eastAsia="zh-CN"/>
            <w:rPrChange w:id="299" w:author="松鹤延年" w:date="2025-06-09T17:56:22Z">
              <w:rPr>
                <w:rFonts w:hint="eastAsia"/>
                <w:lang w:eastAsia="zh-CN"/>
              </w:rPr>
            </w:rPrChange>
          </w:rPr>
          <w:t>。</w:t>
        </w:r>
      </w:ins>
    </w:p>
    <w:p w14:paraId="523F1440">
      <w:pPr>
        <w:widowControl/>
        <w:spacing w:before="156" w:beforeLines="50" w:line="360" w:lineRule="auto"/>
        <w:ind w:firstLine="480" w:firstLineChars="200"/>
        <w:jc w:val="left"/>
        <w:rPr>
          <w:sz w:val="24"/>
        </w:rPr>
      </w:pPr>
      <w:del w:id="300" w:author="松鹤延年" w:date="2025-06-09T16:45:13Z">
        <w:r>
          <w:rPr>
            <w:rFonts w:hint="default"/>
            <w:bCs/>
            <w:kern w:val="0"/>
            <w:sz w:val="24"/>
            <w:lang w:val="en-US"/>
          </w:rPr>
          <w:delText>2</w:delText>
        </w:r>
      </w:del>
      <w:ins w:id="301" w:author="松鹤延年" w:date="2025-06-09T16:45:13Z">
        <w:r>
          <w:rPr>
            <w:rFonts w:hint="eastAsia"/>
            <w:bCs/>
            <w:kern w:val="0"/>
            <w:sz w:val="24"/>
            <w:lang w:val="en-US" w:eastAsia="zh-CN"/>
          </w:rPr>
          <w:t>3</w:t>
        </w:r>
      </w:ins>
      <w:r>
        <w:rPr>
          <w:bCs/>
          <w:kern w:val="0"/>
          <w:sz w:val="24"/>
        </w:rPr>
        <w:t>.开题：</w:t>
      </w:r>
      <w:bookmarkStart w:id="3" w:name="_Hlk200136714"/>
      <w:r>
        <w:rPr>
          <w:rFonts w:hint="eastAsia"/>
          <w:color w:val="000000" w:themeColor="text1"/>
          <w:sz w:val="24"/>
          <w:rPrChange w:id="302" w:author="秋" w:date="2025-06-11T14:45:18Z">
            <w:rPr>
              <w:rFonts w:hint="eastAsia"/>
              <w:color w:val="EE0000"/>
              <w:sz w:val="24"/>
            </w:rPr>
          </w:rPrChange>
          <w14:textFill>
            <w14:solidFill>
              <w14:schemeClr w14:val="tx1"/>
            </w14:solidFill>
          </w14:textFill>
        </w:rPr>
        <w:t>第3学期或最晚第4学期3月31日前完成论文开题</w:t>
      </w:r>
      <w:bookmarkEnd w:id="3"/>
      <w:r>
        <w:rPr>
          <w:rFonts w:hint="eastAsia"/>
          <w:color w:val="000000" w:themeColor="text1"/>
          <w:sz w:val="24"/>
          <w:rPrChange w:id="303" w:author="秋" w:date="2025-06-11T14:45:18Z">
            <w:rPr>
              <w:rFonts w:hint="eastAsia"/>
              <w:sz w:val="24"/>
            </w:rPr>
          </w:rPrChange>
          <w14:textFill>
            <w14:solidFill>
              <w14:schemeClr w14:val="tx1"/>
            </w14:solidFill>
          </w14:textFill>
        </w:rPr>
        <w:t>，</w:t>
      </w:r>
      <w:r>
        <w:rPr>
          <w:color w:val="000000" w:themeColor="text1"/>
          <w:sz w:val="24"/>
          <w:rPrChange w:id="304" w:author="秋" w:date="2025-06-11T14:45:18Z">
            <w:rPr>
              <w:sz w:val="24"/>
            </w:rPr>
          </w:rPrChange>
          <w14:textFill>
            <w14:solidFill>
              <w14:schemeClr w14:val="tx1"/>
            </w14:solidFill>
          </w14:textFill>
        </w:rPr>
        <w:t>开题前必须完成</w:t>
      </w:r>
      <w:r>
        <w:rPr>
          <w:rFonts w:hint="eastAsia"/>
          <w:color w:val="000000" w:themeColor="text1"/>
          <w:sz w:val="24"/>
          <w:rPrChange w:id="305" w:author="秋" w:date="2025-06-11T14:45:18Z">
            <w:rPr>
              <w:rFonts w:hint="eastAsia"/>
              <w:sz w:val="24"/>
            </w:rPr>
          </w:rPrChange>
          <w14:textFill>
            <w14:solidFill>
              <w14:schemeClr w14:val="tx1"/>
            </w14:solidFill>
          </w14:textFill>
        </w:rPr>
        <w:t>与课题方向相关的</w:t>
      </w:r>
      <w:r>
        <w:rPr>
          <w:color w:val="000000" w:themeColor="text1"/>
          <w:sz w:val="24"/>
          <w:rPrChange w:id="306" w:author="秋" w:date="2025-06-11T14:45:18Z">
            <w:rPr>
              <w:sz w:val="24"/>
            </w:rPr>
          </w:rPrChange>
          <w14:textFill>
            <w14:solidFill>
              <w14:schemeClr w14:val="tx1"/>
            </w14:solidFill>
          </w14:textFill>
        </w:rPr>
        <w:t>不少于30 篇</w:t>
      </w:r>
      <w:r>
        <w:rPr>
          <w:rFonts w:hint="eastAsia"/>
          <w:color w:val="000000" w:themeColor="text1"/>
          <w:sz w:val="24"/>
          <w:rPrChange w:id="307" w:author="秋" w:date="2025-06-11T14:45:18Z">
            <w:rPr>
              <w:rFonts w:hint="eastAsia"/>
              <w:sz w:val="24"/>
            </w:rPr>
          </w:rPrChange>
          <w14:textFill>
            <w14:solidFill>
              <w14:schemeClr w14:val="tx1"/>
            </w14:solidFill>
          </w14:textFill>
        </w:rPr>
        <w:t>参考</w:t>
      </w:r>
      <w:r>
        <w:rPr>
          <w:color w:val="000000" w:themeColor="text1"/>
          <w:sz w:val="24"/>
          <w:rPrChange w:id="308" w:author="秋" w:date="2025-06-11T14:45:18Z">
            <w:rPr>
              <w:sz w:val="24"/>
            </w:rPr>
          </w:rPrChange>
          <w14:textFill>
            <w14:solidFill>
              <w14:schemeClr w14:val="tx1"/>
            </w14:solidFill>
          </w14:textFill>
        </w:rPr>
        <w:t>文献的综述，</w:t>
      </w:r>
      <w:r>
        <w:rPr>
          <w:iCs/>
          <w:color w:val="000000" w:themeColor="text1"/>
          <w:kern w:val="0"/>
          <w:sz w:val="24"/>
          <w:rPrChange w:id="309" w:author="秋" w:date="2025-06-11T14:45:18Z">
            <w:rPr>
              <w:iCs/>
              <w:kern w:val="0"/>
              <w:sz w:val="24"/>
            </w:rPr>
          </w:rPrChange>
          <w14:textFill>
            <w14:solidFill>
              <w14:schemeClr w14:val="tx1"/>
            </w14:solidFill>
          </w14:textFill>
        </w:rPr>
        <w:t>开题由3-5名具有高级专业技术职</w:t>
      </w:r>
      <w:r>
        <w:rPr>
          <w:rFonts w:hint="eastAsia"/>
          <w:iCs/>
          <w:color w:val="000000" w:themeColor="text1"/>
          <w:kern w:val="0"/>
          <w:sz w:val="24"/>
          <w:rPrChange w:id="310" w:author="秋" w:date="2025-06-11T14:45:18Z">
            <w:rPr>
              <w:rFonts w:hint="eastAsia"/>
              <w:iCs/>
              <w:color w:val="EE0000"/>
              <w:kern w:val="0"/>
              <w:sz w:val="24"/>
            </w:rPr>
          </w:rPrChange>
          <w14:textFill>
            <w14:solidFill>
              <w14:schemeClr w14:val="tx1"/>
            </w14:solidFill>
          </w14:textFill>
        </w:rPr>
        <w:t>称</w:t>
      </w:r>
      <w:r>
        <w:rPr>
          <w:iCs/>
          <w:color w:val="000000" w:themeColor="text1"/>
          <w:kern w:val="0"/>
          <w:sz w:val="24"/>
          <w:rPrChange w:id="311" w:author="秋" w:date="2025-06-11T14:45:18Z">
            <w:rPr>
              <w:iCs/>
              <w:kern w:val="0"/>
              <w:sz w:val="24"/>
            </w:rPr>
          </w:rPrChange>
          <w14:textFill>
            <w14:solidFill>
              <w14:schemeClr w14:val="tx1"/>
            </w14:solidFill>
          </w14:textFill>
        </w:rPr>
        <w:t>人员</w:t>
      </w:r>
      <w:r>
        <w:rPr>
          <w:iCs/>
          <w:kern w:val="0"/>
          <w:sz w:val="24"/>
        </w:rPr>
        <w:t>参加，以学术报告的方式进行。</w:t>
      </w:r>
      <w:r>
        <w:rPr>
          <w:sz w:val="24"/>
        </w:rPr>
        <w:t>开题报告应包含文献综述、论文选题依据、研究方案、预期目标与成果、工作计划等关键问题。</w:t>
      </w:r>
    </w:p>
    <w:p w14:paraId="365605BE">
      <w:pPr>
        <w:widowControl/>
        <w:spacing w:before="156" w:beforeLines="50" w:line="360" w:lineRule="auto"/>
        <w:ind w:firstLine="480" w:firstLineChars="200"/>
        <w:jc w:val="left"/>
        <w:rPr>
          <w:iCs/>
          <w:kern w:val="0"/>
          <w:sz w:val="24"/>
        </w:rPr>
      </w:pPr>
      <w:del w:id="312" w:author="松鹤延年" w:date="2025-06-09T16:45:16Z">
        <w:r>
          <w:rPr>
            <w:rFonts w:hint="default"/>
            <w:bCs/>
            <w:kern w:val="0"/>
            <w:sz w:val="24"/>
            <w:lang w:val="en-US"/>
          </w:rPr>
          <w:delText>3</w:delText>
        </w:r>
      </w:del>
      <w:ins w:id="313" w:author="松鹤延年" w:date="2025-06-09T16:45:16Z">
        <w:r>
          <w:rPr>
            <w:rFonts w:hint="eastAsia"/>
            <w:bCs/>
            <w:kern w:val="0"/>
            <w:sz w:val="24"/>
            <w:lang w:val="en-US" w:eastAsia="zh-CN"/>
          </w:rPr>
          <w:t>4</w:t>
        </w:r>
      </w:ins>
      <w:r>
        <w:rPr>
          <w:bCs/>
          <w:kern w:val="0"/>
          <w:sz w:val="24"/>
        </w:rPr>
        <w:t>.中期进展报告：</w:t>
      </w:r>
      <w:r>
        <w:rPr>
          <w:iCs/>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7A179DC1">
      <w:pPr>
        <w:widowControl/>
        <w:spacing w:before="156" w:beforeLines="50" w:line="360" w:lineRule="auto"/>
        <w:ind w:firstLine="480" w:firstLineChars="200"/>
        <w:jc w:val="left"/>
        <w:rPr>
          <w:kern w:val="0"/>
          <w:sz w:val="24"/>
        </w:rPr>
      </w:pPr>
      <w:del w:id="314" w:author="松鹤延年" w:date="2025-06-09T16:45:21Z">
        <w:r>
          <w:rPr>
            <w:rFonts w:hint="default"/>
            <w:bCs/>
            <w:kern w:val="0"/>
            <w:sz w:val="24"/>
            <w:lang w:val="en-US"/>
          </w:rPr>
          <w:delText>4</w:delText>
        </w:r>
      </w:del>
      <w:ins w:id="315" w:author="松鹤延年" w:date="2025-06-09T16:45:21Z">
        <w:r>
          <w:rPr>
            <w:rFonts w:hint="eastAsia"/>
            <w:bCs/>
            <w:kern w:val="0"/>
            <w:sz w:val="24"/>
            <w:lang w:val="en-US" w:eastAsia="zh-CN"/>
          </w:rPr>
          <w:t>5</w:t>
        </w:r>
      </w:ins>
      <w:r>
        <w:rPr>
          <w:bCs/>
          <w:kern w:val="0"/>
          <w:sz w:val="24"/>
        </w:rPr>
        <w:t>.学位申请：</w:t>
      </w:r>
      <w:r>
        <w:rPr>
          <w:kern w:val="0"/>
          <w:sz w:val="24"/>
        </w:rPr>
        <w:t>达到学位授予条件的申请人，经导师同意后，应于答</w:t>
      </w:r>
      <w:r>
        <w:rPr>
          <w:color w:val="000000" w:themeColor="text1"/>
          <w:kern w:val="0"/>
          <w:sz w:val="24"/>
          <w:rPrChange w:id="316" w:author="秋" w:date="2025-06-11T14:45:26Z">
            <w:rPr>
              <w:kern w:val="0"/>
              <w:sz w:val="24"/>
            </w:rPr>
          </w:rPrChange>
          <w14:textFill>
            <w14:solidFill>
              <w14:schemeClr w14:val="tx1"/>
            </w14:solidFill>
          </w14:textFill>
        </w:rPr>
        <w:t>辩前</w:t>
      </w:r>
      <w:r>
        <w:rPr>
          <w:rFonts w:hint="eastAsia"/>
          <w:color w:val="000000" w:themeColor="text1"/>
          <w:kern w:val="0"/>
          <w:sz w:val="24"/>
          <w:rPrChange w:id="317" w:author="秋" w:date="2025-06-11T14:45:26Z">
            <w:rPr>
              <w:rFonts w:hint="eastAsia"/>
              <w:color w:val="EE0000"/>
              <w:kern w:val="0"/>
              <w:sz w:val="24"/>
            </w:rPr>
          </w:rPrChange>
          <w14:textFill>
            <w14:solidFill>
              <w14:schemeClr w14:val="tx1"/>
            </w14:solidFill>
          </w14:textFill>
        </w:rPr>
        <w:t>3</w:t>
      </w:r>
      <w:r>
        <w:rPr>
          <w:color w:val="000000" w:themeColor="text1"/>
          <w:kern w:val="0"/>
          <w:sz w:val="24"/>
          <w:rPrChange w:id="318" w:author="秋" w:date="2025-06-11T14:45:26Z">
            <w:rPr>
              <w:kern w:val="0"/>
              <w:sz w:val="24"/>
            </w:rPr>
          </w:rPrChange>
          <w14:textFill>
            <w14:solidFill>
              <w14:schemeClr w14:val="tx1"/>
            </w14:solidFill>
          </w14:textFill>
        </w:rPr>
        <w:t>个月</w:t>
      </w:r>
      <w:r>
        <w:rPr>
          <w:kern w:val="0"/>
          <w:sz w:val="24"/>
        </w:rPr>
        <w:t>，向所属学位评定分委员会提出学位申请，提交学位申请材料。</w:t>
      </w:r>
    </w:p>
    <w:p w14:paraId="61EE8B85">
      <w:pPr>
        <w:widowControl/>
        <w:spacing w:before="156" w:beforeLines="50" w:line="360" w:lineRule="auto"/>
        <w:ind w:firstLine="480" w:firstLineChars="200"/>
        <w:jc w:val="left"/>
        <w:rPr>
          <w:kern w:val="0"/>
          <w:sz w:val="24"/>
        </w:rPr>
      </w:pPr>
      <w:del w:id="319" w:author="松鹤延年" w:date="2025-06-09T16:45:22Z">
        <w:r>
          <w:rPr>
            <w:rFonts w:hint="default"/>
            <w:bCs/>
            <w:kern w:val="0"/>
            <w:sz w:val="24"/>
            <w:lang w:val="en-US"/>
          </w:rPr>
          <w:delText>5</w:delText>
        </w:r>
      </w:del>
      <w:ins w:id="320" w:author="松鹤延年" w:date="2025-06-09T16:45:22Z">
        <w:r>
          <w:rPr>
            <w:rFonts w:hint="eastAsia"/>
            <w:bCs/>
            <w:kern w:val="0"/>
            <w:sz w:val="24"/>
            <w:lang w:val="en-US" w:eastAsia="zh-CN"/>
          </w:rPr>
          <w:t>6</w:t>
        </w:r>
      </w:ins>
      <w:r>
        <w:rPr>
          <w:bCs/>
          <w:kern w:val="0"/>
          <w:sz w:val="24"/>
        </w:rPr>
        <w:t>.预答辩：</w:t>
      </w:r>
      <w:r>
        <w:rPr>
          <w:kern w:val="0"/>
          <w:sz w:val="24"/>
        </w:rPr>
        <w:t>学位申请人须进行学位论文预答辩。预答辩通过者，方可进入学位论文评阅、学位论文答辩等环节。学位（毕业）论文预答辩在正式答辩前3个月进行。</w:t>
      </w:r>
    </w:p>
    <w:p w14:paraId="29F96918">
      <w:pPr>
        <w:widowControl/>
        <w:spacing w:before="156" w:beforeLines="50" w:line="360" w:lineRule="auto"/>
        <w:ind w:firstLine="480" w:firstLineChars="200"/>
        <w:jc w:val="left"/>
        <w:rPr>
          <w:kern w:val="0"/>
          <w:sz w:val="24"/>
        </w:rPr>
      </w:pPr>
      <w:del w:id="321" w:author="松鹤延年" w:date="2025-06-09T16:45:25Z">
        <w:r>
          <w:rPr>
            <w:rFonts w:hint="default"/>
            <w:bCs/>
            <w:kern w:val="0"/>
            <w:sz w:val="24"/>
            <w:lang w:val="en-US"/>
          </w:rPr>
          <w:delText>6</w:delText>
        </w:r>
      </w:del>
      <w:ins w:id="322" w:author="松鹤延年" w:date="2025-06-09T16:45:25Z">
        <w:r>
          <w:rPr>
            <w:rFonts w:hint="eastAsia"/>
            <w:bCs/>
            <w:kern w:val="0"/>
            <w:sz w:val="24"/>
            <w:lang w:val="en-US" w:eastAsia="zh-CN"/>
          </w:rPr>
          <w:t>7</w:t>
        </w:r>
      </w:ins>
      <w:r>
        <w:rPr>
          <w:bCs/>
          <w:kern w:val="0"/>
          <w:sz w:val="24"/>
        </w:rPr>
        <w:t>.论文评阅：</w:t>
      </w:r>
      <w:r>
        <w:rPr>
          <w:kern w:val="0"/>
          <w:sz w:val="24"/>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72F2C1AA">
      <w:pPr>
        <w:widowControl/>
        <w:spacing w:before="156" w:beforeLines="50" w:line="360" w:lineRule="auto"/>
        <w:ind w:firstLine="480" w:firstLineChars="200"/>
        <w:jc w:val="left"/>
        <w:rPr>
          <w:rFonts w:eastAsiaTheme="minorEastAsia"/>
          <w:i/>
          <w:sz w:val="24"/>
        </w:rPr>
      </w:pPr>
      <w:del w:id="323" w:author="松鹤延年" w:date="2025-06-09T16:45:28Z">
        <w:r>
          <w:rPr>
            <w:rFonts w:hint="default"/>
            <w:b w:val="0"/>
            <w:bCs w:val="0"/>
            <w:kern w:val="0"/>
            <w:sz w:val="24"/>
            <w:lang w:val="en-US"/>
            <w:rPrChange w:id="324" w:author="松鹤延年" w:date="2025-06-09T17:49:24Z">
              <w:rPr>
                <w:rFonts w:hint="default"/>
                <w:b/>
                <w:bCs/>
                <w:kern w:val="0"/>
                <w:sz w:val="24"/>
                <w:lang w:val="en-US"/>
              </w:rPr>
            </w:rPrChange>
          </w:rPr>
          <w:delText>7</w:delText>
        </w:r>
      </w:del>
      <w:ins w:id="325" w:author="松鹤延年" w:date="2025-06-09T16:45:28Z">
        <w:r>
          <w:rPr>
            <w:rFonts w:hint="eastAsia"/>
            <w:b w:val="0"/>
            <w:bCs w:val="0"/>
            <w:kern w:val="0"/>
            <w:sz w:val="24"/>
            <w:lang w:val="en-US" w:eastAsia="zh-CN"/>
            <w:rPrChange w:id="326" w:author="松鹤延年" w:date="2025-06-09T17:49:24Z">
              <w:rPr>
                <w:rFonts w:hint="eastAsia"/>
                <w:b/>
                <w:bCs/>
                <w:kern w:val="0"/>
                <w:sz w:val="24"/>
                <w:lang w:val="en-US" w:eastAsia="zh-CN"/>
              </w:rPr>
            </w:rPrChange>
          </w:rPr>
          <w:t>8</w:t>
        </w:r>
      </w:ins>
      <w:r>
        <w:rPr>
          <w:b w:val="0"/>
          <w:bCs w:val="0"/>
          <w:kern w:val="0"/>
          <w:sz w:val="24"/>
          <w:rPrChange w:id="327" w:author="松鹤延年" w:date="2025-06-09T17:49:24Z">
            <w:rPr>
              <w:b/>
              <w:bCs/>
              <w:kern w:val="0"/>
              <w:sz w:val="24"/>
            </w:rPr>
          </w:rPrChange>
        </w:rPr>
        <w:t>.</w:t>
      </w:r>
      <w:r>
        <w:rPr>
          <w:kern w:val="0"/>
          <w:sz w:val="24"/>
        </w:rPr>
        <w:t>答辩：</w:t>
      </w:r>
      <w:r>
        <w:rPr>
          <w:bCs/>
          <w:kern w:val="0"/>
          <w:sz w:val="24"/>
        </w:rPr>
        <w:t>学位（毕业）论文答辩按照</w:t>
      </w:r>
      <w:r>
        <w:rPr>
          <w:kern w:val="0"/>
          <w:sz w:val="24"/>
        </w:rPr>
        <w:t>《河北大学博士、硕士学位授予工作实施细则》（校政字〔2025〕7号）执行。</w:t>
      </w:r>
    </w:p>
    <w:p w14:paraId="6B01B816">
      <w:pPr>
        <w:spacing w:before="156" w:beforeLines="50" w:line="360" w:lineRule="auto"/>
        <w:ind w:firstLine="562" w:firstLineChars="200"/>
        <w:rPr>
          <w:rFonts w:eastAsia="黑体"/>
          <w:b/>
          <w:sz w:val="28"/>
          <w:szCs w:val="28"/>
        </w:rPr>
      </w:pPr>
      <w:r>
        <w:rPr>
          <w:rFonts w:hint="eastAsia" w:eastAsia="黑体"/>
          <w:b/>
          <w:sz w:val="28"/>
          <w:szCs w:val="28"/>
        </w:rPr>
        <w:t>九</w:t>
      </w:r>
      <w:r>
        <w:rPr>
          <w:rFonts w:eastAsia="黑体"/>
          <w:b/>
          <w:sz w:val="28"/>
          <w:szCs w:val="28"/>
        </w:rPr>
        <w:t>、毕业条件</w:t>
      </w:r>
    </w:p>
    <w:p w14:paraId="09A23DDF">
      <w:pPr>
        <w:spacing w:before="156" w:beforeLines="50"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113B37E9">
      <w:pPr>
        <w:spacing w:before="156" w:beforeLines="50" w:line="360" w:lineRule="auto"/>
        <w:ind w:firstLine="480" w:firstLineChars="200"/>
        <w:rPr>
          <w:rFonts w:eastAsiaTheme="minorEastAsia"/>
          <w:bCs/>
          <w:sz w:val="24"/>
          <w:szCs w:val="22"/>
        </w:rPr>
      </w:pPr>
      <w:r>
        <w:rPr>
          <w:rFonts w:eastAsiaTheme="minorEastAsia"/>
          <w:bCs/>
          <w:sz w:val="24"/>
        </w:rPr>
        <w:t xml:space="preserve">2. </w:t>
      </w:r>
      <w:r>
        <w:rPr>
          <w:bCs/>
          <w:sz w:val="24"/>
        </w:rPr>
        <w:t>学术/实践活动。研究生在读期间至少需要完成两类活动中的一类：</w:t>
      </w:r>
    </w:p>
    <w:p w14:paraId="50F3216A">
      <w:pPr>
        <w:spacing w:before="156" w:beforeLines="50" w:line="360" w:lineRule="auto"/>
        <w:ind w:firstLine="480" w:firstLineChars="200"/>
        <w:rPr>
          <w:bCs/>
          <w:kern w:val="0"/>
          <w:sz w:val="24"/>
        </w:rPr>
      </w:pPr>
      <w:r>
        <w:rPr>
          <w:bCs/>
          <w:kern w:val="0"/>
          <w:sz w:val="24"/>
        </w:rPr>
        <w:t>（1）学术活动：研究生在读期间参加不少于10次学术活动，并撰写学术报告小结；以主讲人或宣讲人身份，参加在校内外举行的学术报告或学术讲座不少于</w:t>
      </w:r>
      <w:r>
        <w:rPr>
          <w:bCs/>
          <w:iCs/>
          <w:kern w:val="0"/>
          <w:sz w:val="24"/>
        </w:rPr>
        <w:t>1</w:t>
      </w:r>
      <w:r>
        <w:rPr>
          <w:bCs/>
          <w:kern w:val="0"/>
          <w:sz w:val="24"/>
        </w:rPr>
        <w:t>次。</w:t>
      </w:r>
    </w:p>
    <w:p w14:paraId="7C037D1A">
      <w:pPr>
        <w:spacing w:before="156" w:beforeLines="50" w:line="360" w:lineRule="auto"/>
        <w:ind w:firstLine="480" w:firstLineChars="200"/>
        <w:rPr>
          <w:bCs/>
          <w:kern w:val="0"/>
          <w:sz w:val="24"/>
        </w:rPr>
      </w:pPr>
      <w:r>
        <w:rPr>
          <w:bCs/>
          <w:kern w:val="0"/>
          <w:sz w:val="24"/>
        </w:rPr>
        <w:t>（2）实践活动：参与本专业相关的社会实践，由相关单位出具相关实践证明材料；或组织开展与本专业相关的调查、考察等活动，并提交相关报告。</w:t>
      </w:r>
    </w:p>
    <w:p w14:paraId="7A841BA6">
      <w:pPr>
        <w:spacing w:before="156" w:beforeLines="50" w:line="360" w:lineRule="auto"/>
        <w:ind w:firstLine="480" w:firstLineChars="200"/>
        <w:rPr>
          <w:rFonts w:eastAsiaTheme="minorEastAsia"/>
          <w:bCs/>
          <w:sz w:val="24"/>
        </w:rPr>
      </w:pPr>
      <w:r>
        <w:rPr>
          <w:rFonts w:eastAsiaTheme="minorEastAsia"/>
          <w:sz w:val="24"/>
        </w:rPr>
        <w:t>3. 符合提前毕业条件的研究生，可按照学校相关规定</w:t>
      </w:r>
      <w:r>
        <w:rPr>
          <w:rFonts w:eastAsiaTheme="minorEastAsia"/>
          <w:bCs/>
          <w:sz w:val="24"/>
        </w:rPr>
        <w:t>申请</w:t>
      </w:r>
      <w:r>
        <w:rPr>
          <w:rFonts w:eastAsiaTheme="minorEastAsia"/>
          <w:sz w:val="24"/>
        </w:rPr>
        <w:t>提前毕业。</w:t>
      </w:r>
    </w:p>
    <w:p w14:paraId="2EB5DC50">
      <w:pPr>
        <w:spacing w:before="156" w:beforeLines="50"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3B0754FD">
      <w:pPr>
        <w:spacing w:before="156" w:beforeLines="50" w:line="360" w:lineRule="auto"/>
        <w:ind w:firstLine="562" w:firstLineChars="200"/>
        <w:rPr>
          <w:rFonts w:eastAsia="黑体"/>
          <w:b/>
          <w:sz w:val="28"/>
          <w:szCs w:val="28"/>
        </w:rPr>
      </w:pPr>
      <w:r>
        <w:rPr>
          <w:rFonts w:hint="eastAsia" w:eastAsia="黑体"/>
          <w:b/>
          <w:sz w:val="28"/>
          <w:szCs w:val="28"/>
        </w:rPr>
        <w:t>十</w:t>
      </w:r>
      <w:r>
        <w:rPr>
          <w:rFonts w:eastAsia="黑体"/>
          <w:b/>
          <w:sz w:val="28"/>
          <w:szCs w:val="28"/>
        </w:rPr>
        <w:t>、创新性成果</w:t>
      </w:r>
    </w:p>
    <w:p w14:paraId="5A9EF232">
      <w:pPr>
        <w:spacing w:before="156" w:beforeLines="50" w:line="360" w:lineRule="auto"/>
        <w:ind w:firstLine="480" w:firstLineChars="200"/>
        <w:rPr>
          <w:rFonts w:eastAsiaTheme="minorEastAsia"/>
          <w:bCs/>
          <w:sz w:val="24"/>
        </w:rPr>
      </w:pPr>
      <w:r>
        <w:rPr>
          <w:rFonts w:hint="eastAsia" w:eastAsiaTheme="minorEastAsia"/>
          <w:bCs/>
          <w:sz w:val="24"/>
        </w:rPr>
        <w:t>符合以下情况之一，均可申请学位(期刊论文第一完成单位为河北大学中医学院，其余成果第一完成单位需要为河北大学）</w:t>
      </w:r>
    </w:p>
    <w:p w14:paraId="728C1D15">
      <w:pPr>
        <w:numPr>
          <w:ilvl w:val="0"/>
          <w:numId w:val="2"/>
        </w:numPr>
        <w:spacing w:before="156" w:beforeLines="50" w:line="360" w:lineRule="auto"/>
        <w:ind w:firstLine="480" w:firstLineChars="200"/>
        <w:rPr>
          <w:rFonts w:eastAsiaTheme="minorEastAsia"/>
          <w:bCs/>
          <w:sz w:val="24"/>
        </w:rPr>
      </w:pPr>
      <w:r>
        <w:rPr>
          <w:rFonts w:hint="eastAsia" w:eastAsiaTheme="minorEastAsia"/>
          <w:bCs/>
          <w:sz w:val="24"/>
        </w:rPr>
        <w:t>第一作者录用省级期刊论文1篇（导师通讯），或以前二作者录用北大中文核心期刊论文1篇（导师通讯或第1），或以前三作者收录SCI论文1篇（导师第1或通讯）。</w:t>
      </w:r>
    </w:p>
    <w:p w14:paraId="35AE0276">
      <w:pPr>
        <w:numPr>
          <w:ilvl w:val="0"/>
          <w:numId w:val="2"/>
        </w:numPr>
        <w:spacing w:before="156" w:beforeLines="50" w:line="360" w:lineRule="auto"/>
        <w:ind w:firstLine="480" w:firstLineChars="200"/>
        <w:rPr>
          <w:rFonts w:eastAsiaTheme="minorEastAsia"/>
          <w:bCs/>
          <w:sz w:val="24"/>
        </w:rPr>
      </w:pPr>
      <w:r>
        <w:rPr>
          <w:rFonts w:hint="eastAsia" w:eastAsiaTheme="minorEastAsia"/>
          <w:bCs/>
          <w:sz w:val="24"/>
        </w:rPr>
        <w:t>参与智库报告撰写，提交的智库报告（学生要求有署名）至少被县市级政府主要领导批示，或被厅局级管理部门采纳。</w:t>
      </w:r>
    </w:p>
    <w:p w14:paraId="3A8E0B56">
      <w:pPr>
        <w:numPr>
          <w:ilvl w:val="0"/>
          <w:numId w:val="2"/>
        </w:numPr>
        <w:spacing w:before="156" w:beforeLines="50" w:line="360" w:lineRule="auto"/>
        <w:ind w:firstLine="480" w:firstLineChars="200"/>
        <w:rPr>
          <w:rFonts w:eastAsiaTheme="minorEastAsia"/>
          <w:bCs/>
          <w:sz w:val="24"/>
        </w:rPr>
      </w:pPr>
      <w:r>
        <w:rPr>
          <w:rFonts w:hint="eastAsia" w:eastAsiaTheme="minorEastAsia"/>
          <w:bCs/>
          <w:sz w:val="24"/>
        </w:rPr>
        <w:t>硕士研究生在从事与本专业相关的学术性活动和创新创业等竞赛，获省部级及以上项目或奖励者(以证书为准，均需排名第</w:t>
      </w:r>
      <w:r>
        <w:rPr>
          <w:rFonts w:hint="eastAsia" w:eastAsiaTheme="minorEastAsia"/>
          <w:bCs/>
          <w:color w:val="000000" w:themeColor="text1"/>
          <w:sz w:val="24"/>
          <w:rPrChange w:id="328" w:author="秋" w:date="2025-06-11T14:46:14Z">
            <w:rPr>
              <w:rFonts w:hint="eastAsia" w:eastAsiaTheme="minorEastAsia"/>
              <w:bCs/>
              <w:color w:val="EE0000"/>
              <w:sz w:val="24"/>
            </w:rPr>
          </w:rPrChange>
          <w14:textFill>
            <w14:solidFill>
              <w14:schemeClr w14:val="tx1"/>
            </w14:solidFill>
          </w14:textFill>
        </w:rPr>
        <w:t>1</w:t>
      </w:r>
      <w:r>
        <w:rPr>
          <w:rFonts w:hint="eastAsia" w:eastAsiaTheme="minorEastAsia"/>
          <w:bCs/>
          <w:color w:val="000000" w:themeColor="text1"/>
          <w:sz w:val="24"/>
          <w:rPrChange w:id="329" w:author="秋" w:date="2025-06-11T14:46:14Z">
            <w:rPr>
              <w:rFonts w:hint="eastAsia" w:eastAsiaTheme="minorEastAsia"/>
              <w:bCs/>
              <w:sz w:val="24"/>
            </w:rPr>
          </w:rPrChange>
          <w14:textFill>
            <w14:solidFill>
              <w14:schemeClr w14:val="tx1"/>
            </w14:solidFill>
          </w14:textFill>
        </w:rPr>
        <w:t>)</w:t>
      </w:r>
      <w:r>
        <w:rPr>
          <w:rFonts w:hint="eastAsia" w:eastAsiaTheme="minorEastAsia"/>
          <w:bCs/>
          <w:sz w:val="24"/>
        </w:rPr>
        <w:t>。</w:t>
      </w:r>
    </w:p>
    <w:p w14:paraId="3FA516E4">
      <w:pPr>
        <w:numPr>
          <w:ilvl w:val="0"/>
          <w:numId w:val="2"/>
        </w:numPr>
        <w:spacing w:before="156" w:beforeLines="50" w:line="360" w:lineRule="auto"/>
        <w:ind w:firstLine="480" w:firstLineChars="200"/>
        <w:rPr>
          <w:rFonts w:eastAsiaTheme="minorEastAsia"/>
          <w:bCs/>
          <w:sz w:val="24"/>
        </w:rPr>
      </w:pPr>
      <w:r>
        <w:rPr>
          <w:rFonts w:hint="eastAsia" w:eastAsiaTheme="minorEastAsia"/>
          <w:bCs/>
          <w:sz w:val="24"/>
        </w:rPr>
        <w:t>以前二发明人申报发明专利1项获得受理，或以前二发明人授权实用新型及其它类型专利或软件著作权1项。</w:t>
      </w:r>
    </w:p>
    <w:p w14:paraId="1B19B199">
      <w:pPr>
        <w:numPr>
          <w:ilvl w:val="0"/>
          <w:numId w:val="2"/>
        </w:numPr>
        <w:spacing w:before="156" w:beforeLines="50" w:line="360" w:lineRule="auto"/>
        <w:ind w:firstLine="480" w:firstLineChars="200"/>
        <w:rPr>
          <w:rFonts w:eastAsiaTheme="minorEastAsia"/>
          <w:bCs/>
          <w:sz w:val="24"/>
        </w:rPr>
      </w:pPr>
      <w:r>
        <w:rPr>
          <w:rFonts w:hint="eastAsia" w:eastAsiaTheme="minorEastAsia"/>
          <w:bCs/>
          <w:sz w:val="24"/>
        </w:rPr>
        <w:t>出版学术专著，参与专著撰写，独立完成3万字。</w:t>
      </w:r>
    </w:p>
    <w:p w14:paraId="550BE6E9">
      <w:pPr>
        <w:spacing w:before="156" w:beforeLines="50" w:line="360" w:lineRule="auto"/>
        <w:ind w:firstLine="562" w:firstLineChars="200"/>
        <w:rPr>
          <w:rFonts w:eastAsia="黑体"/>
          <w:b/>
          <w:color w:val="000000" w:themeColor="text1"/>
          <w:sz w:val="28"/>
          <w:szCs w:val="28"/>
          <w14:textFill>
            <w14:solidFill>
              <w14:schemeClr w14:val="tx1"/>
            </w14:solidFill>
          </w14:textFill>
        </w:rPr>
      </w:pPr>
      <w:r>
        <w:rPr>
          <w:rFonts w:eastAsia="黑体"/>
          <w:b/>
          <w:color w:val="000000" w:themeColor="text1"/>
          <w:sz w:val="28"/>
          <w:szCs w:val="28"/>
          <w14:textFill>
            <w14:solidFill>
              <w14:schemeClr w14:val="tx1"/>
            </w14:solidFill>
          </w14:textFill>
        </w:rPr>
        <w:t>十一、学位授予</w:t>
      </w:r>
    </w:p>
    <w:p w14:paraId="5359FD61">
      <w:pPr>
        <w:spacing w:before="156" w:beforeLines="50" w:line="360" w:lineRule="auto"/>
        <w:ind w:firstLine="480" w:firstLineChars="200"/>
        <w:rPr>
          <w:rFonts w:eastAsiaTheme="minorEastAsia"/>
          <w:bCs/>
          <w:color w:val="000000" w:themeColor="text1"/>
          <w:sz w:val="24"/>
          <w14:textFill>
            <w14:solidFill>
              <w14:schemeClr w14:val="tx1"/>
            </w14:solidFill>
          </w14:textFill>
        </w:rPr>
      </w:pPr>
      <w:r>
        <w:rPr>
          <w:rFonts w:eastAsiaTheme="minorEastAsia"/>
          <w:bCs/>
          <w:color w:val="000000" w:themeColor="text1"/>
          <w:sz w:val="24"/>
          <w14:textFill>
            <w14:solidFill>
              <w14:schemeClr w14:val="tx1"/>
            </w14:solidFill>
          </w14:textFill>
        </w:rPr>
        <w:t>研究生通过毕业资格审查，</w:t>
      </w:r>
      <w:r>
        <w:rPr>
          <w:color w:val="000000" w:themeColor="text1"/>
          <w:kern w:val="0"/>
          <w:sz w:val="24"/>
          <w14:textFill>
            <w14:solidFill>
              <w14:schemeClr w14:val="tx1"/>
            </w14:solidFill>
          </w14:textFill>
        </w:rPr>
        <w:t>满足本</w:t>
      </w:r>
      <w:r>
        <w:rPr>
          <w:iCs/>
          <w:color w:val="000000" w:themeColor="text1"/>
          <w:kern w:val="0"/>
          <w:sz w:val="24"/>
          <w14:textFill>
            <w14:solidFill>
              <w14:schemeClr w14:val="tx1"/>
            </w14:solidFill>
          </w14:textFill>
        </w:rPr>
        <w:t>学院</w:t>
      </w:r>
      <w:r>
        <w:rPr>
          <w:color w:val="000000" w:themeColor="text1"/>
          <w:kern w:val="0"/>
          <w:sz w:val="24"/>
          <w14:textFill>
            <w14:solidFill>
              <w14:schemeClr w14:val="tx1"/>
            </w14:solidFill>
          </w14:textFill>
        </w:rPr>
        <w:t>制定的创新性成果要求，</w:t>
      </w:r>
      <w:r>
        <w:rPr>
          <w:rFonts w:eastAsiaTheme="minorEastAsia"/>
          <w:bCs/>
          <w:color w:val="000000" w:themeColor="text1"/>
          <w:sz w:val="24"/>
          <w14:textFill>
            <w14:solidFill>
              <w14:schemeClr w14:val="tx1"/>
            </w14:solidFill>
          </w14:textFill>
        </w:rPr>
        <w:t>符合</w:t>
      </w:r>
      <w:r>
        <w:rPr>
          <w:color w:val="000000" w:themeColor="text1"/>
          <w:kern w:val="0"/>
          <w:sz w:val="24"/>
          <w14:textFill>
            <w14:solidFill>
              <w14:schemeClr w14:val="tx1"/>
            </w14:solidFill>
          </w14:textFill>
        </w:rPr>
        <w:t>《河北大学博士、硕士学位授予工作实施细则》（校政字〔2025〕7号）</w:t>
      </w:r>
      <w:r>
        <w:rPr>
          <w:rFonts w:eastAsiaTheme="minorEastAsia"/>
          <w:bCs/>
          <w:color w:val="000000" w:themeColor="text1"/>
          <w:sz w:val="24"/>
          <w14:textFill>
            <w14:solidFill>
              <w14:schemeClr w14:val="tx1"/>
            </w14:solidFill>
          </w14:textFill>
        </w:rPr>
        <w:t>的有关规定，达到学校学位授予标准，经学校学位评定委员会审议，授予硕士学位。</w:t>
      </w:r>
    </w:p>
    <w:p w14:paraId="1DDB0A21">
      <w:pPr>
        <w:spacing w:before="156" w:beforeLines="50" w:line="360" w:lineRule="auto"/>
        <w:ind w:firstLine="562" w:firstLineChars="200"/>
        <w:rPr>
          <w:rFonts w:eastAsia="黑体"/>
          <w:b/>
          <w:color w:val="000000" w:themeColor="text1"/>
          <w:sz w:val="28"/>
          <w:szCs w:val="28"/>
          <w14:textFill>
            <w14:solidFill>
              <w14:schemeClr w14:val="tx1"/>
            </w14:solidFill>
          </w14:textFill>
        </w:rPr>
      </w:pPr>
      <w:r>
        <w:rPr>
          <w:rFonts w:hint="eastAsia" w:eastAsia="黑体"/>
          <w:b/>
          <w:color w:val="000000" w:themeColor="text1"/>
          <w:sz w:val="28"/>
          <w:szCs w:val="28"/>
          <w14:textFill>
            <w14:solidFill>
              <w14:schemeClr w14:val="tx1"/>
            </w14:solidFill>
          </w14:textFill>
        </w:rPr>
        <w:t>十二、</w:t>
      </w:r>
      <w:r>
        <w:rPr>
          <w:rFonts w:eastAsia="黑体"/>
          <w:b/>
          <w:color w:val="000000" w:themeColor="text1"/>
          <w:sz w:val="28"/>
          <w:szCs w:val="28"/>
          <w14:textFill>
            <w14:solidFill>
              <w14:schemeClr w14:val="tx1"/>
            </w14:solidFill>
          </w14:textFill>
        </w:rPr>
        <w:t>分流机制</w:t>
      </w:r>
    </w:p>
    <w:p w14:paraId="0C1E50D2">
      <w:pPr>
        <w:spacing w:before="156" w:beforeLines="50" w:line="360" w:lineRule="auto"/>
        <w:ind w:firstLine="480" w:firstLineChars="200"/>
        <w:rPr>
          <w:sz w:val="24"/>
        </w:rPr>
      </w:pPr>
      <w:r>
        <w:rPr>
          <w:rFonts w:hint="eastAsia"/>
          <w:sz w:val="24"/>
        </w:rPr>
        <w:t>（</w:t>
      </w:r>
      <w:r>
        <w:rPr>
          <w:sz w:val="24"/>
        </w:rPr>
        <w:t>一</w:t>
      </w:r>
      <w:r>
        <w:rPr>
          <w:rFonts w:hint="eastAsia"/>
          <w:sz w:val="24"/>
        </w:rPr>
        <w:t>）</w:t>
      </w:r>
      <w:r>
        <w:rPr>
          <w:sz w:val="24"/>
        </w:rPr>
        <w:t>第二学年内未获得《</w:t>
      </w:r>
      <w:r>
        <w:rPr>
          <w:rFonts w:hint="eastAsia"/>
          <w:sz w:val="24"/>
        </w:rPr>
        <w:t>执业</w:t>
      </w:r>
      <w:r>
        <w:rPr>
          <w:sz w:val="24"/>
        </w:rPr>
        <w:t>医师资格证书》</w:t>
      </w:r>
      <w:r>
        <w:rPr>
          <w:rFonts w:hint="eastAsia"/>
          <w:sz w:val="24"/>
        </w:rPr>
        <w:t>者</w:t>
      </w:r>
      <w:r>
        <w:rPr>
          <w:sz w:val="24"/>
        </w:rPr>
        <w:t>，</w:t>
      </w:r>
      <w:r>
        <w:rPr>
          <w:rFonts w:hint="eastAsia"/>
          <w:sz w:val="24"/>
        </w:rPr>
        <w:t>征得</w:t>
      </w:r>
      <w:r>
        <w:rPr>
          <w:sz w:val="24"/>
        </w:rPr>
        <w:t>学生</w:t>
      </w:r>
      <w:r>
        <w:rPr>
          <w:rFonts w:hint="eastAsia"/>
          <w:sz w:val="24"/>
        </w:rPr>
        <w:t>同意后</w:t>
      </w:r>
      <w:r>
        <w:rPr>
          <w:sz w:val="24"/>
        </w:rPr>
        <w:t>，</w:t>
      </w:r>
      <w:r>
        <w:rPr>
          <w:rFonts w:hint="eastAsia"/>
          <w:sz w:val="24"/>
        </w:rPr>
        <w:t>安排</w:t>
      </w:r>
      <w:r>
        <w:rPr>
          <w:sz w:val="24"/>
        </w:rPr>
        <w:t>其申请转入学术学位研究生培养渠道，但应按照学术学位研究生的培养要求完成学位课程学习和论文答辩。</w:t>
      </w:r>
    </w:p>
    <w:p w14:paraId="580CD158">
      <w:pPr>
        <w:spacing w:before="156" w:beforeLines="50" w:line="360" w:lineRule="auto"/>
        <w:ind w:firstLine="480" w:firstLineChars="200"/>
        <w:rPr>
          <w:sz w:val="24"/>
        </w:rPr>
      </w:pPr>
      <w:r>
        <w:rPr>
          <w:rFonts w:hint="eastAsia"/>
          <w:sz w:val="24"/>
        </w:rPr>
        <w:t>（</w:t>
      </w:r>
      <w:r>
        <w:rPr>
          <w:sz w:val="24"/>
        </w:rPr>
        <w:t>二</w:t>
      </w:r>
      <w:r>
        <w:rPr>
          <w:rFonts w:hint="eastAsia"/>
          <w:sz w:val="24"/>
        </w:rPr>
        <w:t>）</w:t>
      </w:r>
      <w:r>
        <w:rPr>
          <w:sz w:val="24"/>
        </w:rPr>
        <w:t>在规定的学习年限内，未通过学位课程考核、</w:t>
      </w:r>
      <w:r>
        <w:rPr>
          <w:rFonts w:hint="eastAsia"/>
          <w:sz w:val="24"/>
        </w:rPr>
        <w:t>执业</w:t>
      </w:r>
      <w:r>
        <w:rPr>
          <w:sz w:val="24"/>
        </w:rPr>
        <w:t>医师资格考试、</w:t>
      </w:r>
      <w:r>
        <w:rPr>
          <w:rFonts w:hint="eastAsia"/>
          <w:sz w:val="24"/>
        </w:rPr>
        <w:t>中医</w:t>
      </w:r>
      <w:r>
        <w:rPr>
          <w:sz w:val="24"/>
        </w:rPr>
        <w:t>住院医师规范化培训考核或学位论文答辩者，</w:t>
      </w:r>
      <w:r>
        <w:rPr>
          <w:rFonts w:hint="eastAsia"/>
          <w:sz w:val="24"/>
        </w:rPr>
        <w:t>应提出申请，经导师、医院审核同意后，报研究生学院，经学校</w:t>
      </w:r>
      <w:r>
        <w:rPr>
          <w:sz w:val="24"/>
        </w:rPr>
        <w:t>批准</w:t>
      </w:r>
      <w:r>
        <w:rPr>
          <w:rFonts w:hint="eastAsia"/>
          <w:sz w:val="24"/>
        </w:rPr>
        <w:t>后</w:t>
      </w:r>
      <w:r>
        <w:rPr>
          <w:sz w:val="24"/>
        </w:rPr>
        <w:t>，可适当延长学习年限</w:t>
      </w:r>
      <w:r>
        <w:rPr>
          <w:rFonts w:hint="eastAsia"/>
          <w:sz w:val="24"/>
        </w:rPr>
        <w:t>1年</w:t>
      </w:r>
      <w:r>
        <w:rPr>
          <w:sz w:val="24"/>
        </w:rPr>
        <w:t>。</w:t>
      </w:r>
    </w:p>
    <w:p w14:paraId="71DDDAB7">
      <w:pPr>
        <w:spacing w:before="156" w:beforeLines="50" w:line="360" w:lineRule="auto"/>
        <w:ind w:firstLine="480" w:firstLineChars="200"/>
        <w:rPr>
          <w:sz w:val="24"/>
        </w:rPr>
      </w:pPr>
      <w:r>
        <w:rPr>
          <w:rFonts w:hint="eastAsia"/>
          <w:sz w:val="24"/>
        </w:rPr>
        <w:t>（</w:t>
      </w:r>
      <w:r>
        <w:rPr>
          <w:sz w:val="24"/>
        </w:rPr>
        <w:t>三</w:t>
      </w:r>
      <w:r>
        <w:rPr>
          <w:rFonts w:hint="eastAsia"/>
          <w:sz w:val="24"/>
        </w:rPr>
        <w:t>）</w:t>
      </w:r>
      <w:r>
        <w:rPr>
          <w:sz w:val="24"/>
        </w:rPr>
        <w:t>在规定的学习年限内获得《医师资格证书》、完成学位课程考核，但未获得《住院医师规范化培训合格证书》者，</w:t>
      </w:r>
      <w:r>
        <w:rPr>
          <w:rFonts w:hint="eastAsia"/>
          <w:sz w:val="24"/>
        </w:rPr>
        <w:t>允许</w:t>
      </w:r>
      <w:r>
        <w:rPr>
          <w:sz w:val="24"/>
        </w:rPr>
        <w:t>其</w:t>
      </w:r>
      <w:r>
        <w:rPr>
          <w:rFonts w:hint="eastAsia"/>
          <w:sz w:val="24"/>
        </w:rPr>
        <w:t>申请</w:t>
      </w:r>
      <w:r>
        <w:rPr>
          <w:sz w:val="24"/>
        </w:rPr>
        <w:t>毕业考核和论文答辩，</w:t>
      </w:r>
      <w:r>
        <w:rPr>
          <w:rFonts w:hint="eastAsia"/>
          <w:sz w:val="24"/>
        </w:rPr>
        <w:t>如符合毕业及论文答辩要求，则</w:t>
      </w:r>
      <w:r>
        <w:rPr>
          <w:sz w:val="24"/>
        </w:rPr>
        <w:t>准予</w:t>
      </w:r>
      <w:r>
        <w:rPr>
          <w:rFonts w:hint="eastAsia"/>
          <w:sz w:val="24"/>
        </w:rPr>
        <w:t>答辩和</w:t>
      </w:r>
      <w:r>
        <w:rPr>
          <w:sz w:val="24"/>
        </w:rPr>
        <w:t>毕业。毕业后</w:t>
      </w:r>
      <w:r>
        <w:rPr>
          <w:rFonts w:hint="eastAsia"/>
          <w:sz w:val="24"/>
        </w:rPr>
        <w:t>3</w:t>
      </w:r>
      <w:r>
        <w:rPr>
          <w:sz w:val="24"/>
        </w:rPr>
        <w:t>年内取得《</w:t>
      </w:r>
      <w:r>
        <w:rPr>
          <w:rFonts w:hint="eastAsia"/>
          <w:sz w:val="24"/>
        </w:rPr>
        <w:t>中医</w:t>
      </w:r>
      <w:r>
        <w:rPr>
          <w:sz w:val="24"/>
        </w:rPr>
        <w:t>住院医师规范化培训合格证书》者，可回</w:t>
      </w:r>
      <w:r>
        <w:rPr>
          <w:rFonts w:hint="eastAsia"/>
          <w:sz w:val="24"/>
        </w:rPr>
        <w:t>学校</w:t>
      </w:r>
      <w:r>
        <w:rPr>
          <w:sz w:val="24"/>
        </w:rPr>
        <w:t>申请中医硕士专业学位。</w:t>
      </w:r>
    </w:p>
    <w:p w14:paraId="45481ABA">
      <w:pPr>
        <w:spacing w:before="156" w:beforeLines="50" w:line="360" w:lineRule="auto"/>
        <w:ind w:firstLine="562" w:firstLineChars="200"/>
        <w:rPr>
          <w:rFonts w:eastAsia="黑体"/>
          <w:b/>
          <w:color w:val="000000" w:themeColor="text1"/>
          <w:sz w:val="28"/>
          <w:szCs w:val="28"/>
          <w14:textFill>
            <w14:solidFill>
              <w14:schemeClr w14:val="tx1"/>
            </w14:solidFill>
          </w14:textFill>
        </w:rPr>
      </w:pPr>
      <w:r>
        <w:rPr>
          <w:rFonts w:eastAsia="黑体"/>
          <w:b/>
          <w:color w:val="000000" w:themeColor="text1"/>
          <w:sz w:val="28"/>
          <w:szCs w:val="28"/>
          <w14:textFill>
            <w14:solidFill>
              <w14:schemeClr w14:val="tx1"/>
            </w14:solidFill>
          </w14:textFill>
        </w:rPr>
        <w:t>十</w:t>
      </w:r>
      <w:r>
        <w:rPr>
          <w:rFonts w:hint="eastAsia" w:eastAsia="黑体"/>
          <w:b/>
          <w:color w:val="000000" w:themeColor="text1"/>
          <w:sz w:val="28"/>
          <w:szCs w:val="28"/>
          <w14:textFill>
            <w14:solidFill>
              <w14:schemeClr w14:val="tx1"/>
            </w14:solidFill>
          </w14:textFill>
        </w:rPr>
        <w:t>三</w:t>
      </w:r>
      <w:r>
        <w:rPr>
          <w:rFonts w:eastAsia="黑体"/>
          <w:b/>
          <w:color w:val="000000" w:themeColor="text1"/>
          <w:sz w:val="28"/>
          <w:szCs w:val="28"/>
          <w14:textFill>
            <w14:solidFill>
              <w14:schemeClr w14:val="tx1"/>
            </w14:solidFill>
          </w14:textFill>
        </w:rPr>
        <w:t>、学分及课程设置</w:t>
      </w:r>
    </w:p>
    <w:p w14:paraId="7B61E06F">
      <w:pPr>
        <w:spacing w:before="156" w:beforeLines="50" w:line="360" w:lineRule="auto"/>
        <w:ind w:firstLine="480" w:firstLineChars="200"/>
        <w:rPr>
          <w:rFonts w:eastAsiaTheme="minorEastAsia"/>
          <w:sz w:val="24"/>
        </w:rPr>
      </w:pPr>
      <w:r>
        <w:rPr>
          <w:rFonts w:eastAsiaTheme="minorEastAsia"/>
          <w:color w:val="000000" w:themeColor="text1"/>
          <w:sz w:val="24"/>
          <w14:textFill>
            <w14:solidFill>
              <w14:schemeClr w14:val="tx1"/>
            </w14:solidFill>
          </w14:textFill>
        </w:rPr>
        <w:t>本专业最低毕业学分为</w:t>
      </w:r>
      <w:r>
        <w:rPr>
          <w:rFonts w:hint="eastAsia" w:eastAsiaTheme="minorEastAsia"/>
          <w:color w:val="000000" w:themeColor="text1"/>
          <w:sz w:val="24"/>
          <w14:textFill>
            <w14:solidFill>
              <w14:schemeClr w14:val="tx1"/>
            </w14:solidFill>
          </w14:textFill>
        </w:rPr>
        <w:t>21</w:t>
      </w:r>
      <w:r>
        <w:rPr>
          <w:rFonts w:eastAsiaTheme="minorEastAsia"/>
          <w:color w:val="000000" w:themeColor="text1"/>
          <w:sz w:val="24"/>
          <w14:textFill>
            <w14:solidFill>
              <w14:schemeClr w14:val="tx1"/>
            </w14:solidFill>
          </w14:textFill>
        </w:rPr>
        <w:t>分，其中学位课</w:t>
      </w:r>
      <w:r>
        <w:rPr>
          <w:rFonts w:hint="eastAsia" w:eastAsiaTheme="minorEastAsia"/>
          <w:color w:val="000000" w:themeColor="text1"/>
          <w:sz w:val="24"/>
          <w14:textFill>
            <w14:solidFill>
              <w14:schemeClr w14:val="tx1"/>
            </w14:solidFill>
          </w14:textFill>
        </w:rPr>
        <w:t>14</w:t>
      </w:r>
      <w:r>
        <w:rPr>
          <w:rFonts w:eastAsiaTheme="minorEastAsia"/>
          <w:color w:val="000000" w:themeColor="text1"/>
          <w:sz w:val="24"/>
          <w14:textFill>
            <w14:solidFill>
              <w14:schemeClr w14:val="tx1"/>
            </w14:solidFill>
          </w14:textFill>
        </w:rPr>
        <w:t>学分，非学位课</w:t>
      </w:r>
      <w:r>
        <w:rPr>
          <w:rFonts w:hint="eastAsia" w:eastAsiaTheme="minorEastAsia"/>
          <w:color w:val="000000" w:themeColor="text1"/>
          <w:sz w:val="24"/>
          <w14:textFill>
            <w14:solidFill>
              <w14:schemeClr w14:val="tx1"/>
            </w14:solidFill>
          </w14:textFill>
        </w:rPr>
        <w:t>5</w:t>
      </w:r>
      <w:r>
        <w:rPr>
          <w:rFonts w:eastAsiaTheme="minorEastAsia"/>
          <w:color w:val="000000" w:themeColor="text1"/>
          <w:sz w:val="24"/>
          <w14:textFill>
            <w14:solidFill>
              <w14:schemeClr w14:val="tx1"/>
            </w14:solidFill>
          </w14:textFill>
        </w:rPr>
        <w:t>学分，必修环节</w:t>
      </w:r>
      <w:r>
        <w:rPr>
          <w:rFonts w:hint="eastAsia" w:eastAsiaTheme="minorEastAsia"/>
          <w:color w:val="000000" w:themeColor="text1"/>
          <w:sz w:val="24"/>
          <w14:textFill>
            <w14:solidFill>
              <w14:schemeClr w14:val="tx1"/>
            </w14:solidFill>
          </w14:textFill>
        </w:rPr>
        <w:t>2</w:t>
      </w:r>
      <w:r>
        <w:rPr>
          <w:rFonts w:eastAsiaTheme="minorEastAsia"/>
          <w:sz w:val="24"/>
        </w:rPr>
        <w:t>分。</w:t>
      </w:r>
    </w:p>
    <w:p w14:paraId="757F8DDE">
      <w:pPr>
        <w:spacing w:before="156" w:beforeLines="50" w:line="360" w:lineRule="auto"/>
        <w:ind w:firstLine="480" w:firstLineChars="200"/>
        <w:rPr>
          <w:sz w:val="24"/>
        </w:rPr>
      </w:pPr>
      <w:r>
        <w:rPr>
          <w:rFonts w:eastAsiaTheme="minorEastAsia"/>
          <w:sz w:val="24"/>
        </w:rPr>
        <w:t>课程考试不设补考环节，</w:t>
      </w:r>
      <w:r>
        <w:rPr>
          <w:sz w:val="24"/>
        </w:rPr>
        <w:t>考试成绩低于60分的需重修。</w:t>
      </w:r>
    </w:p>
    <w:p w14:paraId="73E24E92">
      <w:pPr>
        <w:spacing w:before="156" w:beforeLines="50" w:line="360" w:lineRule="auto"/>
        <w:ind w:firstLine="480" w:firstLineChars="200"/>
        <w:rPr>
          <w:rFonts w:eastAsiaTheme="minorEastAsia"/>
          <w:sz w:val="24"/>
        </w:rPr>
      </w:pPr>
      <w:r>
        <w:rPr>
          <w:rFonts w:eastAsiaTheme="minorEastAsia"/>
          <w:sz w:val="24"/>
        </w:rPr>
        <w:t>课程考核方式包括考试和考查，可以采用口试、笔试或写读书报告、论文的形式，但应有</w:t>
      </w:r>
      <w:r>
        <w:rPr>
          <w:rFonts w:hint="eastAsia" w:eastAsiaTheme="minorEastAsia"/>
          <w:color w:val="EE0000"/>
          <w:sz w:val="24"/>
        </w:rPr>
        <w:t>一</w:t>
      </w:r>
      <w:r>
        <w:rPr>
          <w:rFonts w:eastAsiaTheme="minorEastAsia"/>
          <w:sz w:val="24"/>
        </w:rPr>
        <w:t>定数量的笔试。无论采取何种考核方式，均真实反映学生对所学课程掌握的程度及运用知识的能力。</w:t>
      </w:r>
    </w:p>
    <w:p w14:paraId="0A35CB72">
      <w:pPr>
        <w:spacing w:before="156" w:beforeLines="50" w:line="360" w:lineRule="auto"/>
        <w:ind w:firstLine="482" w:firstLineChars="200"/>
        <w:jc w:val="center"/>
        <w:rPr>
          <w:rFonts w:eastAsiaTheme="minorEastAsia"/>
          <w:b/>
          <w:bCs/>
          <w:sz w:val="24"/>
        </w:rPr>
      </w:pPr>
    </w:p>
    <w:p w14:paraId="4E5E3F1D">
      <w:pPr>
        <w:spacing w:before="156" w:beforeLines="50" w:line="360" w:lineRule="auto"/>
        <w:ind w:firstLine="482" w:firstLineChars="200"/>
        <w:jc w:val="center"/>
        <w:rPr>
          <w:rFonts w:eastAsiaTheme="minorEastAsia"/>
          <w:b/>
          <w:bCs/>
          <w:sz w:val="24"/>
        </w:rPr>
      </w:pPr>
    </w:p>
    <w:p w14:paraId="4696FFEB">
      <w:pPr>
        <w:spacing w:line="360" w:lineRule="auto"/>
        <w:ind w:firstLine="482" w:firstLineChars="200"/>
        <w:jc w:val="center"/>
        <w:rPr>
          <w:rFonts w:eastAsiaTheme="minorEastAsia"/>
          <w:b/>
          <w:bCs/>
          <w:sz w:val="24"/>
        </w:rPr>
      </w:pPr>
    </w:p>
    <w:p w14:paraId="7E4C3D96">
      <w:pPr>
        <w:spacing w:line="360" w:lineRule="auto"/>
        <w:ind w:firstLine="482" w:firstLineChars="200"/>
        <w:jc w:val="center"/>
        <w:rPr>
          <w:del w:id="330" w:author="秋" w:date="2025-06-11T14:45:46Z"/>
          <w:rFonts w:eastAsiaTheme="minorEastAsia"/>
          <w:b/>
          <w:bCs/>
          <w:sz w:val="24"/>
        </w:rPr>
      </w:pPr>
    </w:p>
    <w:p w14:paraId="6F45B958">
      <w:pPr>
        <w:spacing w:line="360" w:lineRule="auto"/>
        <w:ind w:firstLine="482" w:firstLineChars="200"/>
        <w:jc w:val="center"/>
        <w:rPr>
          <w:del w:id="331" w:author="秋" w:date="2025-06-11T14:45:46Z"/>
          <w:rFonts w:eastAsiaTheme="minorEastAsia"/>
          <w:b/>
          <w:bCs/>
          <w:sz w:val="24"/>
        </w:rPr>
      </w:pPr>
    </w:p>
    <w:p w14:paraId="013F91BC">
      <w:pPr>
        <w:spacing w:line="360" w:lineRule="auto"/>
        <w:ind w:firstLine="482" w:firstLineChars="200"/>
        <w:jc w:val="center"/>
        <w:rPr>
          <w:del w:id="332" w:author="秋" w:date="2025-06-11T14:45:46Z"/>
          <w:rFonts w:eastAsiaTheme="minorEastAsia"/>
          <w:b/>
          <w:bCs/>
          <w:sz w:val="24"/>
        </w:rPr>
      </w:pPr>
    </w:p>
    <w:p w14:paraId="2268EDB5">
      <w:pPr>
        <w:spacing w:line="360" w:lineRule="auto"/>
        <w:ind w:firstLine="482" w:firstLineChars="200"/>
        <w:jc w:val="center"/>
        <w:rPr>
          <w:del w:id="333" w:author="秋" w:date="2025-06-11T14:45:46Z"/>
          <w:rFonts w:eastAsiaTheme="minorEastAsia"/>
          <w:b/>
          <w:bCs/>
          <w:sz w:val="24"/>
        </w:rPr>
      </w:pPr>
    </w:p>
    <w:p w14:paraId="32D826F9">
      <w:pPr>
        <w:spacing w:line="360" w:lineRule="auto"/>
        <w:ind w:firstLine="482" w:firstLineChars="200"/>
        <w:jc w:val="center"/>
        <w:rPr>
          <w:del w:id="334" w:author="秋" w:date="2025-06-11T14:45:46Z"/>
          <w:rFonts w:eastAsiaTheme="minorEastAsia"/>
          <w:b/>
          <w:bCs/>
          <w:sz w:val="24"/>
        </w:rPr>
      </w:pPr>
    </w:p>
    <w:p w14:paraId="4814EFFF">
      <w:pPr>
        <w:spacing w:line="360" w:lineRule="auto"/>
        <w:ind w:firstLine="482" w:firstLineChars="200"/>
        <w:jc w:val="center"/>
        <w:rPr>
          <w:del w:id="335" w:author="秋" w:date="2025-06-11T14:45:46Z"/>
          <w:rFonts w:eastAsiaTheme="minorEastAsia"/>
          <w:b/>
          <w:bCs/>
          <w:sz w:val="24"/>
        </w:rPr>
      </w:pPr>
    </w:p>
    <w:p w14:paraId="37A341C9">
      <w:pPr>
        <w:spacing w:line="360" w:lineRule="auto"/>
        <w:ind w:firstLine="482" w:firstLineChars="200"/>
        <w:jc w:val="center"/>
        <w:rPr>
          <w:del w:id="336" w:author="秋" w:date="2025-06-11T14:45:46Z"/>
          <w:rFonts w:eastAsiaTheme="minorEastAsia"/>
          <w:b/>
          <w:bCs/>
          <w:sz w:val="24"/>
        </w:rPr>
      </w:pPr>
    </w:p>
    <w:p w14:paraId="6E399566">
      <w:pPr>
        <w:spacing w:after="156" w:afterLines="50" w:line="440" w:lineRule="exact"/>
        <w:ind w:firstLine="482" w:firstLineChars="200"/>
        <w:jc w:val="center"/>
        <w:rPr>
          <w:rFonts w:eastAsiaTheme="minorEastAsia"/>
          <w:i/>
          <w:sz w:val="24"/>
        </w:rPr>
      </w:pPr>
      <w:r>
        <w:rPr>
          <w:rFonts w:hint="eastAsia" w:eastAsiaTheme="minorEastAsia"/>
          <w:b/>
          <w:bCs/>
          <w:sz w:val="24"/>
        </w:rPr>
        <w:t>中医内科学</w:t>
      </w:r>
      <w:r>
        <w:rPr>
          <w:rFonts w:eastAsiaTheme="minorEastAsia"/>
          <w:b/>
          <w:bCs/>
          <w:sz w:val="24"/>
        </w:rPr>
        <w:t>专业全日制专业学位硕士研究生课程及培养环节设置一览表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1C607C7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5173883E">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04491918">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0F740812">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42F8C570">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01D38146">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16180B15">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1F92D1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35" w:hRule="atLeast"/>
          <w:jc w:val="center"/>
        </w:trPr>
        <w:tc>
          <w:tcPr>
            <w:tcW w:w="571" w:type="dxa"/>
            <w:vMerge w:val="restart"/>
            <w:vAlign w:val="center"/>
          </w:tcPr>
          <w:p w14:paraId="495655E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2E75323F">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29546B9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7F6EA285">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6C79900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65A8348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786CFEC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6202245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151A6E3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0" w:hRule="atLeast"/>
          <w:jc w:val="center"/>
        </w:trPr>
        <w:tc>
          <w:tcPr>
            <w:tcW w:w="571" w:type="dxa"/>
            <w:vMerge w:val="continue"/>
            <w:vAlign w:val="center"/>
          </w:tcPr>
          <w:p w14:paraId="40E7DFAE">
            <w:pPr>
              <w:jc w:val="center"/>
              <w:rPr>
                <w:b/>
                <w:color w:val="000000" w:themeColor="text1"/>
                <w:sz w:val="18"/>
                <w:szCs w:val="18"/>
                <w14:textFill>
                  <w14:solidFill>
                    <w14:schemeClr w14:val="tx1"/>
                  </w14:solidFill>
                </w14:textFill>
              </w:rPr>
            </w:pPr>
          </w:p>
        </w:tc>
        <w:tc>
          <w:tcPr>
            <w:tcW w:w="1226" w:type="dxa"/>
            <w:vMerge w:val="continue"/>
            <w:vAlign w:val="center"/>
          </w:tcPr>
          <w:p w14:paraId="07D1C704">
            <w:pPr>
              <w:jc w:val="center"/>
              <w:rPr>
                <w:b/>
                <w:color w:val="000000" w:themeColor="text1"/>
                <w:sz w:val="18"/>
                <w:szCs w:val="18"/>
                <w14:textFill>
                  <w14:solidFill>
                    <w14:schemeClr w14:val="tx1"/>
                  </w14:solidFill>
                </w14:textFill>
              </w:rPr>
            </w:pPr>
          </w:p>
        </w:tc>
        <w:tc>
          <w:tcPr>
            <w:tcW w:w="3516" w:type="dxa"/>
            <w:vAlign w:val="center"/>
          </w:tcPr>
          <w:p w14:paraId="34082FE3">
            <w:pPr>
              <w:rPr>
                <w:sz w:val="18"/>
                <w:szCs w:val="18"/>
              </w:rPr>
            </w:pPr>
            <w:r>
              <w:rPr>
                <w:sz w:val="18"/>
                <w:szCs w:val="18"/>
              </w:rPr>
              <w:t>通用学术英语</w:t>
            </w:r>
          </w:p>
        </w:tc>
        <w:tc>
          <w:tcPr>
            <w:tcW w:w="1081" w:type="dxa"/>
            <w:vAlign w:val="center"/>
          </w:tcPr>
          <w:p w14:paraId="2AC0ED87">
            <w:pPr>
              <w:jc w:val="center"/>
              <w:rPr>
                <w:sz w:val="18"/>
                <w:szCs w:val="18"/>
              </w:rPr>
            </w:pPr>
            <w:r>
              <w:rPr>
                <w:sz w:val="18"/>
                <w:szCs w:val="18"/>
              </w:rPr>
              <w:t>TS0000002</w:t>
            </w:r>
          </w:p>
        </w:tc>
        <w:tc>
          <w:tcPr>
            <w:tcW w:w="709" w:type="dxa"/>
            <w:vAlign w:val="center"/>
          </w:tcPr>
          <w:p w14:paraId="36866CA6">
            <w:pPr>
              <w:jc w:val="center"/>
              <w:rPr>
                <w:sz w:val="18"/>
                <w:szCs w:val="18"/>
              </w:rPr>
            </w:pPr>
            <w:r>
              <w:rPr>
                <w:sz w:val="18"/>
                <w:szCs w:val="18"/>
              </w:rPr>
              <w:t>2</w:t>
            </w:r>
          </w:p>
        </w:tc>
        <w:tc>
          <w:tcPr>
            <w:tcW w:w="709" w:type="dxa"/>
            <w:vAlign w:val="center"/>
          </w:tcPr>
          <w:p w14:paraId="3B5E827D">
            <w:pPr>
              <w:jc w:val="center"/>
              <w:rPr>
                <w:sz w:val="18"/>
                <w:szCs w:val="18"/>
              </w:rPr>
            </w:pPr>
            <w:r>
              <w:rPr>
                <w:sz w:val="18"/>
                <w:szCs w:val="18"/>
              </w:rPr>
              <w:t>1</w:t>
            </w:r>
          </w:p>
        </w:tc>
        <w:tc>
          <w:tcPr>
            <w:tcW w:w="1045" w:type="dxa"/>
            <w:vAlign w:val="center"/>
          </w:tcPr>
          <w:p w14:paraId="158AF902">
            <w:pPr>
              <w:jc w:val="center"/>
              <w:rPr>
                <w:sz w:val="18"/>
                <w:szCs w:val="18"/>
              </w:rPr>
            </w:pPr>
            <w:r>
              <w:rPr>
                <w:rFonts w:hint="eastAsia"/>
                <w:sz w:val="18"/>
                <w:szCs w:val="18"/>
              </w:rPr>
              <w:t>考查</w:t>
            </w:r>
          </w:p>
        </w:tc>
      </w:tr>
      <w:tr w14:paraId="034AFCC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DBF7FC6">
            <w:pPr>
              <w:jc w:val="center"/>
              <w:rPr>
                <w:b/>
                <w:color w:val="000000" w:themeColor="text1"/>
                <w:sz w:val="18"/>
                <w:szCs w:val="18"/>
                <w14:textFill>
                  <w14:solidFill>
                    <w14:schemeClr w14:val="tx1"/>
                  </w14:solidFill>
                </w14:textFill>
              </w:rPr>
            </w:pPr>
          </w:p>
        </w:tc>
        <w:tc>
          <w:tcPr>
            <w:tcW w:w="1226" w:type="dxa"/>
            <w:vMerge w:val="restart"/>
            <w:vAlign w:val="center"/>
          </w:tcPr>
          <w:p w14:paraId="6DA823D0">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7FDB90D6">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5</w:t>
            </w:r>
            <w:r>
              <w:rPr>
                <w:b/>
                <w:color w:val="000000" w:themeColor="text1"/>
                <w:sz w:val="18"/>
                <w:szCs w:val="18"/>
                <w14:textFill>
                  <w14:solidFill>
                    <w14:schemeClr w14:val="tx1"/>
                  </w14:solidFill>
                </w14:textFill>
              </w:rPr>
              <w:t>分）</w:t>
            </w:r>
          </w:p>
        </w:tc>
        <w:tc>
          <w:tcPr>
            <w:tcW w:w="3516" w:type="dxa"/>
            <w:vAlign w:val="center"/>
          </w:tcPr>
          <w:p w14:paraId="1632E99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081" w:type="dxa"/>
            <w:vAlign w:val="center"/>
          </w:tcPr>
          <w:p w14:paraId="3E5FE1A8">
            <w:pPr>
              <w:jc w:val="center"/>
              <w:rPr>
                <w:i/>
                <w:color w:val="FF0000"/>
                <w:sz w:val="18"/>
                <w:szCs w:val="18"/>
              </w:rPr>
            </w:pPr>
            <w:r>
              <w:rPr>
                <w:rFonts w:hint="eastAsia"/>
                <w:iCs/>
                <w:sz w:val="18"/>
                <w:szCs w:val="18"/>
              </w:rPr>
              <w:t>Z</w:t>
            </w:r>
            <w:r>
              <w:rPr>
                <w:iCs/>
                <w:sz w:val="18"/>
                <w:szCs w:val="18"/>
              </w:rPr>
              <w:t>S250</w:t>
            </w:r>
            <w:r>
              <w:rPr>
                <w:rFonts w:hint="eastAsia"/>
                <w:iCs/>
                <w:sz w:val="18"/>
                <w:szCs w:val="18"/>
              </w:rPr>
              <w:t>1</w:t>
            </w:r>
            <w:r>
              <w:rPr>
                <w:iCs/>
                <w:sz w:val="18"/>
                <w:szCs w:val="18"/>
              </w:rPr>
              <w:t>001</w:t>
            </w:r>
          </w:p>
        </w:tc>
        <w:tc>
          <w:tcPr>
            <w:tcW w:w="709" w:type="dxa"/>
            <w:vAlign w:val="center"/>
          </w:tcPr>
          <w:p w14:paraId="5298D3EF">
            <w:pPr>
              <w:jc w:val="center"/>
              <w:rPr>
                <w:color w:val="FF0000"/>
              </w:rPr>
            </w:pPr>
            <w:r>
              <w:rPr>
                <w:rFonts w:hint="eastAsia"/>
                <w:color w:val="000000"/>
                <w:sz w:val="18"/>
                <w:szCs w:val="18"/>
              </w:rPr>
              <w:t>1</w:t>
            </w:r>
          </w:p>
        </w:tc>
        <w:tc>
          <w:tcPr>
            <w:tcW w:w="709" w:type="dxa"/>
            <w:vAlign w:val="center"/>
          </w:tcPr>
          <w:p w14:paraId="5B74752F">
            <w:pPr>
              <w:jc w:val="center"/>
              <w:rPr>
                <w:color w:val="FF0000"/>
              </w:rPr>
            </w:pPr>
            <w:r>
              <w:rPr>
                <w:color w:val="000000"/>
                <w:sz w:val="18"/>
                <w:szCs w:val="18"/>
              </w:rPr>
              <w:t>1</w:t>
            </w:r>
          </w:p>
        </w:tc>
        <w:tc>
          <w:tcPr>
            <w:tcW w:w="1045" w:type="dxa"/>
            <w:vAlign w:val="center"/>
          </w:tcPr>
          <w:p w14:paraId="179E7CEB">
            <w:pPr>
              <w:jc w:val="center"/>
              <w:rPr>
                <w:rFonts w:hint="eastAsia" w:eastAsia="宋体"/>
                <w:i/>
                <w:color w:val="FF0000"/>
                <w:sz w:val="18"/>
                <w:szCs w:val="18"/>
                <w:lang w:eastAsia="zh-CN"/>
              </w:rPr>
            </w:pPr>
            <w:bookmarkStart w:id="5" w:name="_GoBack"/>
            <w:r>
              <w:rPr>
                <w:rFonts w:hint="eastAsia"/>
                <w:color w:val="FF0000"/>
                <w:sz w:val="18"/>
                <w:szCs w:val="18"/>
                <w:rPrChange w:id="337" w:author="秋" w:date="2025-06-20T09:07:29Z">
                  <w:rPr>
                    <w:rFonts w:hint="eastAsia"/>
                    <w:sz w:val="18"/>
                    <w:szCs w:val="18"/>
                  </w:rPr>
                </w:rPrChange>
              </w:rPr>
              <w:t>考</w:t>
            </w:r>
            <w:del w:id="338" w:author="秋" w:date="2025-06-20T09:07:23Z">
              <w:r>
                <w:rPr>
                  <w:rFonts w:hint="eastAsia"/>
                  <w:color w:val="FF0000"/>
                  <w:sz w:val="18"/>
                  <w:szCs w:val="18"/>
                  <w:rPrChange w:id="339" w:author="秋" w:date="2025-06-20T09:07:29Z">
                    <w:rPr>
                      <w:rFonts w:hint="eastAsia"/>
                      <w:sz w:val="18"/>
                      <w:szCs w:val="18"/>
                    </w:rPr>
                  </w:rPrChange>
                </w:rPr>
                <w:delText>查</w:delText>
              </w:r>
            </w:del>
            <w:ins w:id="341" w:author="秋" w:date="2025-06-20T09:07:23Z">
              <w:r>
                <w:rPr>
                  <w:rFonts w:hint="eastAsia"/>
                  <w:color w:val="FF0000"/>
                  <w:sz w:val="18"/>
                  <w:szCs w:val="18"/>
                  <w:lang w:eastAsia="zh-CN"/>
                  <w:rPrChange w:id="342" w:author="秋" w:date="2025-06-20T09:07:29Z">
                    <w:rPr>
                      <w:rFonts w:hint="eastAsia"/>
                      <w:sz w:val="18"/>
                      <w:szCs w:val="18"/>
                      <w:lang w:eastAsia="zh-CN"/>
                    </w:rPr>
                  </w:rPrChange>
                </w:rPr>
                <w:t>试</w:t>
              </w:r>
              <w:bookmarkEnd w:id="5"/>
            </w:ins>
          </w:p>
        </w:tc>
      </w:tr>
      <w:tr w14:paraId="725E9EE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A30B1B3">
            <w:pPr>
              <w:jc w:val="center"/>
              <w:rPr>
                <w:b/>
                <w:color w:val="000000" w:themeColor="text1"/>
                <w:sz w:val="18"/>
                <w:szCs w:val="18"/>
                <w14:textFill>
                  <w14:solidFill>
                    <w14:schemeClr w14:val="tx1"/>
                  </w14:solidFill>
                </w14:textFill>
              </w:rPr>
            </w:pPr>
          </w:p>
        </w:tc>
        <w:tc>
          <w:tcPr>
            <w:tcW w:w="1226" w:type="dxa"/>
            <w:vMerge w:val="continue"/>
            <w:vAlign w:val="center"/>
          </w:tcPr>
          <w:p w14:paraId="2E073D77">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19E5BBF6">
            <w:pPr>
              <w:rPr>
                <w:color w:val="000000" w:themeColor="text1"/>
                <w:sz w:val="18"/>
                <w:szCs w:val="18"/>
                <w14:textFill>
                  <w14:solidFill>
                    <w14:schemeClr w14:val="tx1"/>
                  </w14:solidFill>
                </w14:textFill>
              </w:rPr>
            </w:pPr>
            <w:r>
              <w:rPr>
                <w:rFonts w:hint="eastAsia"/>
                <w:sz w:val="18"/>
                <w:szCs w:val="18"/>
              </w:rPr>
              <w:t>数智时代中医药临床科研方法</w:t>
            </w:r>
          </w:p>
        </w:tc>
        <w:tc>
          <w:tcPr>
            <w:tcW w:w="1081" w:type="dxa"/>
            <w:vAlign w:val="center"/>
          </w:tcPr>
          <w:p w14:paraId="38479486">
            <w:pPr>
              <w:jc w:val="center"/>
              <w:rPr>
                <w:color w:val="000000"/>
                <w:sz w:val="18"/>
                <w:szCs w:val="18"/>
              </w:rPr>
            </w:pPr>
            <w:r>
              <w:rPr>
                <w:rFonts w:hint="eastAsia"/>
                <w:color w:val="000000"/>
                <w:sz w:val="18"/>
                <w:szCs w:val="18"/>
              </w:rPr>
              <w:t>ZS2501002</w:t>
            </w:r>
          </w:p>
        </w:tc>
        <w:tc>
          <w:tcPr>
            <w:tcW w:w="709" w:type="dxa"/>
            <w:shd w:val="clear" w:color="auto" w:fill="auto"/>
            <w:vAlign w:val="center"/>
          </w:tcPr>
          <w:p w14:paraId="0DBAA8B4">
            <w:pPr>
              <w:jc w:val="center"/>
              <w:rPr>
                <w:i/>
                <w:sz w:val="18"/>
                <w:szCs w:val="18"/>
              </w:rPr>
            </w:pPr>
            <w:r>
              <w:rPr>
                <w:rFonts w:hint="eastAsia"/>
                <w:sz w:val="18"/>
                <w:szCs w:val="18"/>
              </w:rPr>
              <w:t>2</w:t>
            </w:r>
          </w:p>
        </w:tc>
        <w:tc>
          <w:tcPr>
            <w:tcW w:w="709" w:type="dxa"/>
            <w:shd w:val="clear" w:color="auto" w:fill="auto"/>
            <w:vAlign w:val="center"/>
          </w:tcPr>
          <w:p w14:paraId="72753A37">
            <w:pPr>
              <w:jc w:val="center"/>
              <w:rPr>
                <w:i/>
                <w:color w:val="FF0000"/>
                <w:sz w:val="18"/>
                <w:szCs w:val="18"/>
              </w:rPr>
            </w:pPr>
            <w:r>
              <w:rPr>
                <w:color w:val="000000"/>
                <w:sz w:val="18"/>
                <w:szCs w:val="18"/>
              </w:rPr>
              <w:t>1</w:t>
            </w:r>
          </w:p>
        </w:tc>
        <w:tc>
          <w:tcPr>
            <w:tcW w:w="1045" w:type="dxa"/>
            <w:shd w:val="clear" w:color="auto" w:fill="auto"/>
            <w:vAlign w:val="center"/>
          </w:tcPr>
          <w:p w14:paraId="48D85B5B">
            <w:pPr>
              <w:adjustRightInd w:val="0"/>
              <w:snapToGrid w:val="0"/>
              <w:jc w:val="center"/>
              <w:rPr>
                <w:color w:val="000000"/>
                <w:sz w:val="18"/>
                <w:szCs w:val="18"/>
              </w:rPr>
            </w:pPr>
            <w:r>
              <w:rPr>
                <w:rFonts w:hint="eastAsia"/>
                <w:color w:val="000000"/>
                <w:sz w:val="18"/>
                <w:szCs w:val="18"/>
              </w:rPr>
              <w:t>考试</w:t>
            </w:r>
          </w:p>
        </w:tc>
      </w:tr>
      <w:tr w14:paraId="43E9000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E0961B0">
            <w:pPr>
              <w:jc w:val="center"/>
              <w:rPr>
                <w:b/>
                <w:color w:val="000000" w:themeColor="text1"/>
                <w:sz w:val="18"/>
                <w:szCs w:val="18"/>
                <w14:textFill>
                  <w14:solidFill>
                    <w14:schemeClr w14:val="tx1"/>
                  </w14:solidFill>
                </w14:textFill>
              </w:rPr>
            </w:pPr>
          </w:p>
        </w:tc>
        <w:tc>
          <w:tcPr>
            <w:tcW w:w="1226" w:type="dxa"/>
            <w:vMerge w:val="continue"/>
            <w:vAlign w:val="center"/>
          </w:tcPr>
          <w:p w14:paraId="091E285F">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547D1AA6">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四部经典研读</w:t>
            </w:r>
          </w:p>
        </w:tc>
        <w:tc>
          <w:tcPr>
            <w:tcW w:w="1081" w:type="dxa"/>
            <w:shd w:val="clear" w:color="auto" w:fill="auto"/>
            <w:vAlign w:val="center"/>
          </w:tcPr>
          <w:p w14:paraId="6B506A44">
            <w:pPr>
              <w:jc w:val="center"/>
              <w:rPr>
                <w:color w:val="000000"/>
                <w:sz w:val="18"/>
                <w:szCs w:val="18"/>
              </w:rPr>
            </w:pPr>
            <w:r>
              <w:rPr>
                <w:rFonts w:hint="eastAsia"/>
                <w:color w:val="000000"/>
                <w:sz w:val="18"/>
                <w:szCs w:val="18"/>
              </w:rPr>
              <w:t>ZS2501003</w:t>
            </w:r>
          </w:p>
        </w:tc>
        <w:tc>
          <w:tcPr>
            <w:tcW w:w="709" w:type="dxa"/>
            <w:shd w:val="clear" w:color="auto" w:fill="auto"/>
            <w:vAlign w:val="center"/>
          </w:tcPr>
          <w:p w14:paraId="5267023E">
            <w:pPr>
              <w:jc w:val="center"/>
              <w:rPr>
                <w:i/>
                <w:sz w:val="18"/>
                <w:szCs w:val="18"/>
              </w:rPr>
            </w:pPr>
            <w:r>
              <w:rPr>
                <w:rFonts w:hint="eastAsia"/>
                <w:sz w:val="18"/>
                <w:szCs w:val="18"/>
              </w:rPr>
              <w:t>2</w:t>
            </w:r>
          </w:p>
        </w:tc>
        <w:tc>
          <w:tcPr>
            <w:tcW w:w="709" w:type="dxa"/>
            <w:shd w:val="clear" w:color="auto" w:fill="auto"/>
            <w:vAlign w:val="center"/>
          </w:tcPr>
          <w:p w14:paraId="7C741589">
            <w:pPr>
              <w:jc w:val="center"/>
              <w:rPr>
                <w:i/>
                <w:color w:val="FF0000"/>
                <w:sz w:val="18"/>
                <w:szCs w:val="18"/>
              </w:rPr>
            </w:pPr>
            <w:r>
              <w:rPr>
                <w:color w:val="000000"/>
                <w:sz w:val="18"/>
                <w:szCs w:val="18"/>
              </w:rPr>
              <w:t>1</w:t>
            </w:r>
          </w:p>
        </w:tc>
        <w:tc>
          <w:tcPr>
            <w:tcW w:w="1045" w:type="dxa"/>
            <w:shd w:val="clear" w:color="auto" w:fill="auto"/>
            <w:vAlign w:val="center"/>
          </w:tcPr>
          <w:p w14:paraId="2F3627EC">
            <w:pPr>
              <w:adjustRightInd w:val="0"/>
              <w:snapToGrid w:val="0"/>
              <w:jc w:val="center"/>
              <w:rPr>
                <w:color w:val="000000"/>
                <w:sz w:val="18"/>
                <w:szCs w:val="18"/>
              </w:rPr>
            </w:pPr>
            <w:r>
              <w:rPr>
                <w:rFonts w:hint="eastAsia"/>
                <w:color w:val="000000"/>
                <w:sz w:val="18"/>
                <w:szCs w:val="18"/>
              </w:rPr>
              <w:t>考试</w:t>
            </w:r>
          </w:p>
        </w:tc>
      </w:tr>
      <w:tr w14:paraId="49860B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vAlign w:val="center"/>
          </w:tcPr>
          <w:p w14:paraId="2897548B">
            <w:pPr>
              <w:jc w:val="center"/>
              <w:rPr>
                <w:b/>
                <w:color w:val="000000" w:themeColor="text1"/>
                <w:sz w:val="18"/>
                <w:szCs w:val="18"/>
                <w14:textFill>
                  <w14:solidFill>
                    <w14:schemeClr w14:val="tx1"/>
                  </w14:solidFill>
                </w14:textFill>
              </w:rPr>
            </w:pPr>
          </w:p>
        </w:tc>
        <w:tc>
          <w:tcPr>
            <w:tcW w:w="1226" w:type="dxa"/>
            <w:vMerge w:val="restart"/>
            <w:vAlign w:val="center"/>
          </w:tcPr>
          <w:p w14:paraId="45D2E33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541892F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5</w:t>
            </w:r>
            <w:r>
              <w:rPr>
                <w:b/>
                <w:color w:val="000000" w:themeColor="text1"/>
                <w:sz w:val="18"/>
                <w:szCs w:val="18"/>
                <w14:textFill>
                  <w14:solidFill>
                    <w14:schemeClr w14:val="tx1"/>
                  </w14:solidFill>
                </w14:textFill>
              </w:rPr>
              <w:t>学分）</w:t>
            </w:r>
          </w:p>
        </w:tc>
        <w:tc>
          <w:tcPr>
            <w:tcW w:w="3516" w:type="dxa"/>
          </w:tcPr>
          <w:p w14:paraId="0BAD5F4E">
            <w:r>
              <w:rPr>
                <w:rFonts w:hint="eastAsia"/>
                <w:color w:val="000000" w:themeColor="text1"/>
                <w:sz w:val="18"/>
                <w:szCs w:val="18"/>
                <w14:textFill>
                  <w14:solidFill>
                    <w14:schemeClr w14:val="tx1"/>
                  </w14:solidFill>
                </w14:textFill>
              </w:rPr>
              <w:t>中医临床思维与人际沟通</w:t>
            </w:r>
          </w:p>
        </w:tc>
        <w:tc>
          <w:tcPr>
            <w:tcW w:w="1081" w:type="dxa"/>
            <w:vAlign w:val="center"/>
          </w:tcPr>
          <w:p w14:paraId="00306834">
            <w:pPr>
              <w:jc w:val="center"/>
              <w:rPr>
                <w:color w:val="FF0000"/>
                <w:sz w:val="18"/>
                <w:szCs w:val="18"/>
              </w:rPr>
            </w:pPr>
            <w:r>
              <w:rPr>
                <w:rFonts w:hint="eastAsia"/>
                <w:color w:val="000000"/>
                <w:sz w:val="18"/>
                <w:szCs w:val="18"/>
              </w:rPr>
              <w:t>Z</w:t>
            </w:r>
            <w:r>
              <w:rPr>
                <w:color w:val="000000"/>
                <w:sz w:val="18"/>
                <w:szCs w:val="18"/>
              </w:rPr>
              <w:t>S25</w:t>
            </w:r>
            <w:r>
              <w:rPr>
                <w:rFonts w:hint="eastAsia"/>
                <w:color w:val="000000"/>
                <w:sz w:val="18"/>
                <w:szCs w:val="18"/>
              </w:rPr>
              <w:t>01004</w:t>
            </w:r>
          </w:p>
        </w:tc>
        <w:tc>
          <w:tcPr>
            <w:tcW w:w="709" w:type="dxa"/>
            <w:shd w:val="clear" w:color="auto" w:fill="auto"/>
            <w:vAlign w:val="center"/>
          </w:tcPr>
          <w:p w14:paraId="335AE0A5">
            <w:pPr>
              <w:jc w:val="center"/>
              <w:rPr>
                <w:color w:val="000000"/>
                <w:sz w:val="18"/>
                <w:szCs w:val="18"/>
              </w:rPr>
            </w:pPr>
            <w:r>
              <w:rPr>
                <w:rFonts w:hint="eastAsia"/>
                <w:color w:val="000000"/>
                <w:sz w:val="18"/>
                <w:szCs w:val="18"/>
              </w:rPr>
              <w:t>1</w:t>
            </w:r>
          </w:p>
        </w:tc>
        <w:tc>
          <w:tcPr>
            <w:tcW w:w="709" w:type="dxa"/>
            <w:shd w:val="clear" w:color="auto" w:fill="auto"/>
            <w:vAlign w:val="center"/>
          </w:tcPr>
          <w:p w14:paraId="5D3D492C">
            <w:pPr>
              <w:jc w:val="center"/>
              <w:rPr>
                <w:color w:val="000000"/>
                <w:sz w:val="18"/>
                <w:szCs w:val="18"/>
              </w:rPr>
            </w:pPr>
            <w:r>
              <w:rPr>
                <w:rFonts w:hint="eastAsia"/>
                <w:color w:val="000000"/>
                <w:sz w:val="18"/>
                <w:szCs w:val="18"/>
              </w:rPr>
              <w:t>1</w:t>
            </w:r>
          </w:p>
        </w:tc>
        <w:tc>
          <w:tcPr>
            <w:tcW w:w="1045" w:type="dxa"/>
            <w:shd w:val="clear" w:color="auto" w:fill="auto"/>
            <w:vAlign w:val="center"/>
          </w:tcPr>
          <w:p w14:paraId="244B0EDA">
            <w:pPr>
              <w:jc w:val="center"/>
              <w:rPr>
                <w:i/>
                <w:color w:val="FF0000"/>
                <w:sz w:val="18"/>
                <w:szCs w:val="18"/>
              </w:rPr>
            </w:pPr>
            <w:r>
              <w:rPr>
                <w:rFonts w:hint="eastAsia"/>
                <w:sz w:val="18"/>
                <w:szCs w:val="18"/>
              </w:rPr>
              <w:t>考查</w:t>
            </w:r>
          </w:p>
        </w:tc>
      </w:tr>
      <w:tr w14:paraId="42E472B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3162EDA">
            <w:pPr>
              <w:jc w:val="center"/>
              <w:rPr>
                <w:b/>
                <w:color w:val="000000" w:themeColor="text1"/>
                <w:sz w:val="18"/>
                <w:szCs w:val="18"/>
                <w14:textFill>
                  <w14:solidFill>
                    <w14:schemeClr w14:val="tx1"/>
                  </w14:solidFill>
                </w14:textFill>
              </w:rPr>
            </w:pPr>
          </w:p>
        </w:tc>
        <w:tc>
          <w:tcPr>
            <w:tcW w:w="1226" w:type="dxa"/>
            <w:vMerge w:val="continue"/>
            <w:vAlign w:val="center"/>
          </w:tcPr>
          <w:p w14:paraId="16F07511">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8F9FBE2">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医学法律法规</w:t>
            </w:r>
          </w:p>
        </w:tc>
        <w:tc>
          <w:tcPr>
            <w:tcW w:w="1081" w:type="dxa"/>
            <w:shd w:val="clear" w:color="auto" w:fill="auto"/>
            <w:vAlign w:val="center"/>
          </w:tcPr>
          <w:p w14:paraId="625AA609">
            <w:pPr>
              <w:jc w:val="center"/>
              <w:rPr>
                <w:i/>
                <w:color w:val="FF0000"/>
                <w:sz w:val="18"/>
                <w:szCs w:val="18"/>
              </w:rPr>
            </w:pPr>
            <w:r>
              <w:rPr>
                <w:rFonts w:hint="eastAsia"/>
                <w:color w:val="000000"/>
                <w:sz w:val="18"/>
                <w:szCs w:val="18"/>
              </w:rPr>
              <w:t>Z</w:t>
            </w:r>
            <w:r>
              <w:rPr>
                <w:color w:val="000000"/>
                <w:sz w:val="18"/>
                <w:szCs w:val="18"/>
              </w:rPr>
              <w:t>S25</w:t>
            </w:r>
            <w:r>
              <w:rPr>
                <w:rFonts w:hint="eastAsia"/>
                <w:color w:val="000000"/>
                <w:sz w:val="18"/>
                <w:szCs w:val="18"/>
              </w:rPr>
              <w:t>01005</w:t>
            </w:r>
          </w:p>
        </w:tc>
        <w:tc>
          <w:tcPr>
            <w:tcW w:w="709" w:type="dxa"/>
            <w:shd w:val="clear" w:color="auto" w:fill="auto"/>
            <w:vAlign w:val="center"/>
          </w:tcPr>
          <w:p w14:paraId="0B51812C">
            <w:pPr>
              <w:jc w:val="center"/>
              <w:rPr>
                <w:color w:val="000000"/>
                <w:sz w:val="18"/>
                <w:szCs w:val="18"/>
              </w:rPr>
            </w:pPr>
            <w:r>
              <w:rPr>
                <w:rFonts w:hint="eastAsia"/>
                <w:color w:val="000000"/>
                <w:sz w:val="18"/>
                <w:szCs w:val="18"/>
              </w:rPr>
              <w:t>1</w:t>
            </w:r>
          </w:p>
        </w:tc>
        <w:tc>
          <w:tcPr>
            <w:tcW w:w="709" w:type="dxa"/>
            <w:shd w:val="clear" w:color="auto" w:fill="auto"/>
            <w:vAlign w:val="center"/>
          </w:tcPr>
          <w:p w14:paraId="19E95E0B">
            <w:pPr>
              <w:jc w:val="center"/>
              <w:rPr>
                <w:color w:val="000000"/>
                <w:sz w:val="18"/>
                <w:szCs w:val="18"/>
              </w:rPr>
            </w:pPr>
            <w:r>
              <w:rPr>
                <w:rFonts w:hint="eastAsia"/>
                <w:color w:val="000000"/>
                <w:sz w:val="18"/>
                <w:szCs w:val="18"/>
              </w:rPr>
              <w:t>1</w:t>
            </w:r>
          </w:p>
        </w:tc>
        <w:tc>
          <w:tcPr>
            <w:tcW w:w="1045" w:type="dxa"/>
            <w:shd w:val="clear" w:color="auto" w:fill="auto"/>
            <w:vAlign w:val="center"/>
          </w:tcPr>
          <w:p w14:paraId="10A7C8B6">
            <w:pPr>
              <w:jc w:val="center"/>
              <w:rPr>
                <w:i/>
                <w:color w:val="FF0000"/>
                <w:sz w:val="18"/>
                <w:szCs w:val="18"/>
              </w:rPr>
            </w:pPr>
            <w:r>
              <w:rPr>
                <w:rFonts w:hint="eastAsia"/>
                <w:sz w:val="18"/>
                <w:szCs w:val="18"/>
              </w:rPr>
              <w:t>考查</w:t>
            </w:r>
          </w:p>
        </w:tc>
      </w:tr>
      <w:tr w14:paraId="466937C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5A45E0E">
            <w:pPr>
              <w:jc w:val="center"/>
              <w:rPr>
                <w:b/>
                <w:color w:val="000000" w:themeColor="text1"/>
                <w:sz w:val="18"/>
                <w:szCs w:val="18"/>
                <w14:textFill>
                  <w14:solidFill>
                    <w14:schemeClr w14:val="tx1"/>
                  </w14:solidFill>
                </w14:textFill>
              </w:rPr>
            </w:pPr>
          </w:p>
        </w:tc>
        <w:tc>
          <w:tcPr>
            <w:tcW w:w="1226" w:type="dxa"/>
            <w:vMerge w:val="continue"/>
            <w:vAlign w:val="center"/>
          </w:tcPr>
          <w:p w14:paraId="106CF6C6">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08E04AB">
            <w:pPr>
              <w:rPr>
                <w:sz w:val="18"/>
                <w:szCs w:val="18"/>
              </w:rPr>
            </w:pPr>
            <w:r>
              <w:rPr>
                <w:rFonts w:hint="eastAsia"/>
                <w:sz w:val="18"/>
                <w:szCs w:val="18"/>
              </w:rPr>
              <w:t>中医内科学进展</w:t>
            </w:r>
          </w:p>
        </w:tc>
        <w:tc>
          <w:tcPr>
            <w:tcW w:w="1081" w:type="dxa"/>
            <w:shd w:val="clear" w:color="auto" w:fill="auto"/>
            <w:vAlign w:val="center"/>
          </w:tcPr>
          <w:p w14:paraId="1AD996D6">
            <w:pPr>
              <w:jc w:val="center"/>
              <w:rPr>
                <w:i/>
                <w:color w:val="FF0000"/>
                <w:sz w:val="18"/>
                <w:szCs w:val="18"/>
              </w:rPr>
            </w:pPr>
            <w:r>
              <w:rPr>
                <w:rFonts w:hint="eastAsia"/>
                <w:color w:val="000000"/>
                <w:sz w:val="18"/>
                <w:szCs w:val="18"/>
              </w:rPr>
              <w:t>Z</w:t>
            </w:r>
            <w:r>
              <w:rPr>
                <w:color w:val="000000"/>
                <w:sz w:val="18"/>
                <w:szCs w:val="18"/>
              </w:rPr>
              <w:t>S25</w:t>
            </w:r>
            <w:r>
              <w:rPr>
                <w:rFonts w:hint="eastAsia"/>
                <w:color w:val="000000"/>
                <w:sz w:val="18"/>
                <w:szCs w:val="18"/>
              </w:rPr>
              <w:t>01006</w:t>
            </w:r>
          </w:p>
        </w:tc>
        <w:tc>
          <w:tcPr>
            <w:tcW w:w="709" w:type="dxa"/>
            <w:shd w:val="clear" w:color="auto" w:fill="auto"/>
            <w:vAlign w:val="center"/>
          </w:tcPr>
          <w:p w14:paraId="2933CF6B">
            <w:pPr>
              <w:jc w:val="center"/>
              <w:rPr>
                <w:color w:val="000000"/>
                <w:sz w:val="18"/>
                <w:szCs w:val="18"/>
              </w:rPr>
            </w:pPr>
            <w:r>
              <w:rPr>
                <w:rFonts w:hint="eastAsia"/>
                <w:color w:val="000000"/>
                <w:sz w:val="18"/>
                <w:szCs w:val="18"/>
              </w:rPr>
              <w:t>2</w:t>
            </w:r>
          </w:p>
        </w:tc>
        <w:tc>
          <w:tcPr>
            <w:tcW w:w="709" w:type="dxa"/>
            <w:shd w:val="clear" w:color="auto" w:fill="auto"/>
            <w:vAlign w:val="center"/>
          </w:tcPr>
          <w:p w14:paraId="2FAB154A">
            <w:pPr>
              <w:jc w:val="center"/>
              <w:rPr>
                <w:color w:val="000000"/>
                <w:sz w:val="18"/>
                <w:szCs w:val="18"/>
              </w:rPr>
            </w:pPr>
            <w:r>
              <w:rPr>
                <w:rFonts w:hint="eastAsia"/>
                <w:color w:val="000000"/>
                <w:sz w:val="18"/>
                <w:szCs w:val="18"/>
              </w:rPr>
              <w:t>1</w:t>
            </w:r>
          </w:p>
        </w:tc>
        <w:tc>
          <w:tcPr>
            <w:tcW w:w="1045" w:type="dxa"/>
            <w:shd w:val="clear" w:color="auto" w:fill="auto"/>
            <w:vAlign w:val="center"/>
          </w:tcPr>
          <w:p w14:paraId="0812B4AC">
            <w:pPr>
              <w:jc w:val="center"/>
              <w:rPr>
                <w:i/>
                <w:color w:val="FF0000"/>
                <w:sz w:val="18"/>
                <w:szCs w:val="18"/>
              </w:rPr>
            </w:pPr>
            <w:r>
              <w:rPr>
                <w:rFonts w:hint="eastAsia"/>
                <w:sz w:val="18"/>
                <w:szCs w:val="18"/>
              </w:rPr>
              <w:t>考查</w:t>
            </w:r>
          </w:p>
        </w:tc>
      </w:tr>
      <w:tr w14:paraId="7A34CEF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FA3414E">
            <w:pPr>
              <w:jc w:val="center"/>
              <w:rPr>
                <w:b/>
                <w:color w:val="000000" w:themeColor="text1"/>
                <w:sz w:val="18"/>
                <w:szCs w:val="18"/>
                <w14:textFill>
                  <w14:solidFill>
                    <w14:schemeClr w14:val="tx1"/>
                  </w14:solidFill>
                </w14:textFill>
              </w:rPr>
            </w:pPr>
          </w:p>
        </w:tc>
        <w:tc>
          <w:tcPr>
            <w:tcW w:w="1226" w:type="dxa"/>
            <w:vMerge w:val="continue"/>
            <w:vAlign w:val="center"/>
          </w:tcPr>
          <w:p w14:paraId="5C55F434">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0B8F157E">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重点传染病防治知识</w:t>
            </w:r>
          </w:p>
        </w:tc>
        <w:tc>
          <w:tcPr>
            <w:tcW w:w="1081" w:type="dxa"/>
            <w:shd w:val="clear" w:color="auto" w:fill="auto"/>
            <w:vAlign w:val="center"/>
          </w:tcPr>
          <w:p w14:paraId="451C564F">
            <w:pPr>
              <w:jc w:val="center"/>
              <w:rPr>
                <w:i/>
                <w:color w:val="FF0000"/>
                <w:sz w:val="18"/>
                <w:szCs w:val="18"/>
              </w:rPr>
            </w:pPr>
            <w:r>
              <w:rPr>
                <w:rFonts w:hint="eastAsia"/>
                <w:color w:val="000000"/>
                <w:sz w:val="18"/>
                <w:szCs w:val="18"/>
              </w:rPr>
              <w:t>Z</w:t>
            </w:r>
            <w:r>
              <w:rPr>
                <w:color w:val="000000"/>
                <w:sz w:val="18"/>
                <w:szCs w:val="18"/>
              </w:rPr>
              <w:t>S25</w:t>
            </w:r>
            <w:r>
              <w:rPr>
                <w:rFonts w:hint="eastAsia"/>
                <w:color w:val="000000"/>
                <w:sz w:val="18"/>
                <w:szCs w:val="18"/>
              </w:rPr>
              <w:t>01007</w:t>
            </w:r>
          </w:p>
        </w:tc>
        <w:tc>
          <w:tcPr>
            <w:tcW w:w="709" w:type="dxa"/>
            <w:shd w:val="clear" w:color="auto" w:fill="auto"/>
            <w:vAlign w:val="center"/>
          </w:tcPr>
          <w:p w14:paraId="39B1E085">
            <w:pPr>
              <w:jc w:val="center"/>
              <w:rPr>
                <w:color w:val="000000"/>
                <w:sz w:val="18"/>
                <w:szCs w:val="18"/>
              </w:rPr>
            </w:pPr>
            <w:r>
              <w:rPr>
                <w:rFonts w:hint="eastAsia"/>
                <w:color w:val="000000"/>
                <w:sz w:val="18"/>
                <w:szCs w:val="18"/>
              </w:rPr>
              <w:t>1</w:t>
            </w:r>
          </w:p>
        </w:tc>
        <w:tc>
          <w:tcPr>
            <w:tcW w:w="709" w:type="dxa"/>
            <w:shd w:val="clear" w:color="auto" w:fill="auto"/>
            <w:vAlign w:val="center"/>
          </w:tcPr>
          <w:p w14:paraId="02720A61">
            <w:pPr>
              <w:jc w:val="center"/>
              <w:rPr>
                <w:color w:val="000000"/>
                <w:sz w:val="18"/>
                <w:szCs w:val="18"/>
              </w:rPr>
            </w:pPr>
            <w:r>
              <w:rPr>
                <w:rFonts w:hint="eastAsia"/>
                <w:color w:val="000000"/>
                <w:sz w:val="18"/>
                <w:szCs w:val="18"/>
              </w:rPr>
              <w:t>1</w:t>
            </w:r>
          </w:p>
        </w:tc>
        <w:tc>
          <w:tcPr>
            <w:tcW w:w="1045" w:type="dxa"/>
            <w:shd w:val="clear" w:color="auto" w:fill="auto"/>
            <w:vAlign w:val="center"/>
          </w:tcPr>
          <w:p w14:paraId="70808C05">
            <w:pPr>
              <w:jc w:val="center"/>
              <w:rPr>
                <w:i/>
                <w:color w:val="FF0000"/>
                <w:sz w:val="18"/>
                <w:szCs w:val="18"/>
              </w:rPr>
            </w:pPr>
            <w:r>
              <w:rPr>
                <w:rFonts w:hint="eastAsia"/>
                <w:sz w:val="18"/>
                <w:szCs w:val="18"/>
              </w:rPr>
              <w:t>考查</w:t>
            </w:r>
          </w:p>
        </w:tc>
      </w:tr>
      <w:tr w14:paraId="3D62C80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4" w:hRule="atLeast"/>
          <w:jc w:val="center"/>
        </w:trPr>
        <w:tc>
          <w:tcPr>
            <w:tcW w:w="571" w:type="dxa"/>
            <w:vMerge w:val="restart"/>
            <w:vAlign w:val="center"/>
          </w:tcPr>
          <w:p w14:paraId="23FE760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0132235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15D0C61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55ED85D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447FD28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14D5415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0581423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6CB52C7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7E5A907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76" w:hRule="atLeast"/>
          <w:jc w:val="center"/>
        </w:trPr>
        <w:tc>
          <w:tcPr>
            <w:tcW w:w="571" w:type="dxa"/>
            <w:vMerge w:val="continue"/>
            <w:vAlign w:val="center"/>
          </w:tcPr>
          <w:p w14:paraId="2FE4671D">
            <w:pPr>
              <w:jc w:val="center"/>
              <w:rPr>
                <w:b/>
                <w:color w:val="000000" w:themeColor="text1"/>
                <w:sz w:val="18"/>
                <w:szCs w:val="18"/>
                <w14:textFill>
                  <w14:solidFill>
                    <w14:schemeClr w14:val="tx1"/>
                  </w14:solidFill>
                </w14:textFill>
              </w:rPr>
            </w:pPr>
          </w:p>
        </w:tc>
        <w:tc>
          <w:tcPr>
            <w:tcW w:w="1226" w:type="dxa"/>
            <w:vMerge w:val="continue"/>
            <w:vAlign w:val="center"/>
          </w:tcPr>
          <w:p w14:paraId="4E70C77B">
            <w:pPr>
              <w:jc w:val="center"/>
              <w:rPr>
                <w:b/>
                <w:color w:val="000000" w:themeColor="text1"/>
                <w:sz w:val="18"/>
                <w:szCs w:val="18"/>
                <w14:textFill>
                  <w14:solidFill>
                    <w14:schemeClr w14:val="tx1"/>
                  </w14:solidFill>
                </w14:textFill>
              </w:rPr>
            </w:pPr>
          </w:p>
        </w:tc>
        <w:tc>
          <w:tcPr>
            <w:tcW w:w="3516" w:type="dxa"/>
            <w:vAlign w:val="center"/>
          </w:tcPr>
          <w:p w14:paraId="4DF17DFA">
            <w:pPr>
              <w:adjustRightInd w:val="0"/>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自然辩证法概论</w:t>
            </w:r>
          </w:p>
        </w:tc>
        <w:tc>
          <w:tcPr>
            <w:tcW w:w="1081" w:type="dxa"/>
            <w:vAlign w:val="center"/>
          </w:tcPr>
          <w:p w14:paraId="41BFE8F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TS0000102</w:t>
            </w:r>
          </w:p>
        </w:tc>
        <w:tc>
          <w:tcPr>
            <w:tcW w:w="709" w:type="dxa"/>
            <w:vAlign w:val="center"/>
          </w:tcPr>
          <w:p w14:paraId="2E53BF1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2214E90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0EA6F33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5E9C58F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071DFDA">
            <w:pPr>
              <w:rPr>
                <w:b/>
                <w:color w:val="000000" w:themeColor="text1"/>
                <w:sz w:val="18"/>
                <w:szCs w:val="18"/>
                <w14:textFill>
                  <w14:solidFill>
                    <w14:schemeClr w14:val="tx1"/>
                  </w14:solidFill>
                </w14:textFill>
              </w:rPr>
            </w:pPr>
          </w:p>
        </w:tc>
        <w:tc>
          <w:tcPr>
            <w:tcW w:w="1226" w:type="dxa"/>
            <w:vMerge w:val="restart"/>
            <w:vAlign w:val="center"/>
          </w:tcPr>
          <w:p w14:paraId="76835DEE">
            <w:pPr>
              <w:adjustRightInd w:val="0"/>
              <w:snapToGrid w:val="0"/>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选修课</w:t>
            </w:r>
          </w:p>
          <w:p w14:paraId="5632473D">
            <w:pPr>
              <w:adjustRightInd w:val="0"/>
              <w:snapToGrid w:val="0"/>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3</w:t>
            </w:r>
            <w:r>
              <w:rPr>
                <w:b/>
                <w:color w:val="000000" w:themeColor="text1"/>
                <w:sz w:val="18"/>
                <w:szCs w:val="18"/>
                <w14:textFill>
                  <w14:solidFill>
                    <w14:schemeClr w14:val="tx1"/>
                  </w14:solidFill>
                </w14:textFill>
              </w:rPr>
              <w:t>学分）</w:t>
            </w:r>
          </w:p>
        </w:tc>
        <w:tc>
          <w:tcPr>
            <w:tcW w:w="3516" w:type="dxa"/>
            <w:shd w:val="clear" w:color="auto" w:fill="auto"/>
            <w:vAlign w:val="center"/>
          </w:tcPr>
          <w:p w14:paraId="0D3F7367">
            <w:pPr>
              <w:rPr>
                <w:i/>
                <w:color w:val="FF0000"/>
                <w:sz w:val="18"/>
                <w:szCs w:val="18"/>
              </w:rPr>
            </w:pPr>
            <w:r>
              <w:rPr>
                <w:rFonts w:hint="eastAsia"/>
                <w:sz w:val="18"/>
                <w:szCs w:val="18"/>
              </w:rPr>
              <w:t>SPSS统计应用</w:t>
            </w:r>
          </w:p>
        </w:tc>
        <w:tc>
          <w:tcPr>
            <w:tcW w:w="1081" w:type="dxa"/>
            <w:shd w:val="clear" w:color="auto" w:fill="auto"/>
            <w:vAlign w:val="center"/>
          </w:tcPr>
          <w:p w14:paraId="72FA2328">
            <w:pPr>
              <w:adjustRightInd w:val="0"/>
              <w:snapToGrid w:val="0"/>
              <w:rPr>
                <w:color w:val="000000"/>
                <w:sz w:val="18"/>
                <w:szCs w:val="18"/>
              </w:rPr>
            </w:pPr>
            <w:r>
              <w:rPr>
                <w:rFonts w:hint="eastAsia"/>
                <w:color w:val="000000"/>
                <w:sz w:val="18"/>
                <w:szCs w:val="18"/>
              </w:rPr>
              <w:t>Z</w:t>
            </w:r>
            <w:r>
              <w:rPr>
                <w:color w:val="000000"/>
                <w:sz w:val="18"/>
                <w:szCs w:val="18"/>
              </w:rPr>
              <w:t>S250</w:t>
            </w:r>
            <w:r>
              <w:rPr>
                <w:rFonts w:hint="eastAsia"/>
                <w:color w:val="000000"/>
                <w:sz w:val="18"/>
                <w:szCs w:val="18"/>
              </w:rPr>
              <w:t>1</w:t>
            </w:r>
            <w:r>
              <w:rPr>
                <w:color w:val="000000"/>
                <w:sz w:val="18"/>
                <w:szCs w:val="18"/>
              </w:rPr>
              <w:t>20</w:t>
            </w:r>
            <w:r>
              <w:rPr>
                <w:rFonts w:hint="eastAsia"/>
                <w:color w:val="000000"/>
                <w:sz w:val="18"/>
                <w:szCs w:val="18"/>
              </w:rPr>
              <w:t>1</w:t>
            </w:r>
          </w:p>
        </w:tc>
        <w:tc>
          <w:tcPr>
            <w:tcW w:w="709" w:type="dxa"/>
            <w:shd w:val="clear" w:color="auto" w:fill="auto"/>
            <w:vAlign w:val="center"/>
          </w:tcPr>
          <w:p w14:paraId="6FC3D426">
            <w:pPr>
              <w:adjustRightInd w:val="0"/>
              <w:snapToGrid w:val="0"/>
              <w:jc w:val="center"/>
              <w:rPr>
                <w:sz w:val="18"/>
                <w:szCs w:val="18"/>
              </w:rPr>
            </w:pPr>
            <w:r>
              <w:rPr>
                <w:rFonts w:hint="eastAsia"/>
                <w:sz w:val="18"/>
                <w:szCs w:val="18"/>
              </w:rPr>
              <w:t>2</w:t>
            </w:r>
          </w:p>
        </w:tc>
        <w:tc>
          <w:tcPr>
            <w:tcW w:w="709" w:type="dxa"/>
            <w:shd w:val="clear" w:color="auto" w:fill="auto"/>
            <w:vAlign w:val="center"/>
          </w:tcPr>
          <w:p w14:paraId="0E6EC549">
            <w:pPr>
              <w:adjustRightInd w:val="0"/>
              <w:snapToGrid w:val="0"/>
              <w:jc w:val="center"/>
              <w:rPr>
                <w:sz w:val="18"/>
                <w:szCs w:val="18"/>
                <w:highlight w:val="yellow"/>
              </w:rPr>
            </w:pPr>
            <w:r>
              <w:rPr>
                <w:sz w:val="18"/>
                <w:szCs w:val="18"/>
              </w:rPr>
              <w:t>1</w:t>
            </w:r>
          </w:p>
        </w:tc>
        <w:tc>
          <w:tcPr>
            <w:tcW w:w="1045" w:type="dxa"/>
            <w:shd w:val="clear" w:color="auto" w:fill="auto"/>
            <w:vAlign w:val="center"/>
          </w:tcPr>
          <w:p w14:paraId="2BFCA2C1">
            <w:pPr>
              <w:adjustRightInd w:val="0"/>
              <w:snapToGrid w:val="0"/>
              <w:jc w:val="center"/>
              <w:rPr>
                <w:color w:val="000000"/>
                <w:sz w:val="18"/>
                <w:szCs w:val="18"/>
              </w:rPr>
            </w:pPr>
            <w:r>
              <w:rPr>
                <w:color w:val="000000"/>
                <w:sz w:val="18"/>
                <w:szCs w:val="18"/>
              </w:rPr>
              <w:t>考查</w:t>
            </w:r>
          </w:p>
        </w:tc>
      </w:tr>
      <w:tr w14:paraId="50D8B67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AE8E9AF">
            <w:pPr>
              <w:rPr>
                <w:b/>
                <w:color w:val="000000" w:themeColor="text1"/>
                <w:sz w:val="18"/>
                <w:szCs w:val="18"/>
                <w14:textFill>
                  <w14:solidFill>
                    <w14:schemeClr w14:val="tx1"/>
                  </w14:solidFill>
                </w14:textFill>
              </w:rPr>
            </w:pPr>
          </w:p>
        </w:tc>
        <w:tc>
          <w:tcPr>
            <w:tcW w:w="1226" w:type="dxa"/>
            <w:vMerge w:val="continue"/>
            <w:vAlign w:val="center"/>
          </w:tcPr>
          <w:p w14:paraId="2A9F52FA">
            <w:pPr>
              <w:adjustRightInd w:val="0"/>
              <w:snapToGrid w:val="0"/>
              <w:jc w:val="center"/>
              <w:rPr>
                <w:b/>
                <w:color w:val="000000" w:themeColor="text1"/>
                <w:sz w:val="18"/>
                <w:szCs w:val="18"/>
                <w14:textFill>
                  <w14:solidFill>
                    <w14:schemeClr w14:val="tx1"/>
                  </w14:solidFill>
                </w14:textFill>
              </w:rPr>
            </w:pPr>
          </w:p>
        </w:tc>
        <w:tc>
          <w:tcPr>
            <w:tcW w:w="3516" w:type="dxa"/>
            <w:shd w:val="clear" w:color="auto" w:fill="auto"/>
            <w:vAlign w:val="center"/>
          </w:tcPr>
          <w:p w14:paraId="755452BD">
            <w:pPr>
              <w:rPr>
                <w:color w:val="000000" w:themeColor="text1"/>
                <w:sz w:val="18"/>
                <w:szCs w:val="18"/>
                <w14:textFill>
                  <w14:solidFill>
                    <w14:schemeClr w14:val="tx1"/>
                  </w14:solidFill>
                </w14:textFill>
              </w:rPr>
            </w:pPr>
            <w:r>
              <w:rPr>
                <w:rFonts w:hint="eastAsia"/>
                <w:sz w:val="18"/>
                <w:szCs w:val="18"/>
              </w:rPr>
              <w:t>中医医案选读</w:t>
            </w:r>
          </w:p>
        </w:tc>
        <w:tc>
          <w:tcPr>
            <w:tcW w:w="1081" w:type="dxa"/>
            <w:shd w:val="clear" w:color="auto" w:fill="auto"/>
            <w:vAlign w:val="center"/>
          </w:tcPr>
          <w:p w14:paraId="5B196348">
            <w:pPr>
              <w:adjustRightInd w:val="0"/>
              <w:snapToGrid w:val="0"/>
              <w:rPr>
                <w:color w:val="000000"/>
                <w:sz w:val="18"/>
                <w:szCs w:val="18"/>
              </w:rPr>
            </w:pPr>
            <w:r>
              <w:rPr>
                <w:rFonts w:hint="eastAsia"/>
                <w:color w:val="000000"/>
                <w:sz w:val="18"/>
                <w:szCs w:val="18"/>
              </w:rPr>
              <w:t>Z</w:t>
            </w:r>
            <w:r>
              <w:rPr>
                <w:color w:val="000000"/>
                <w:sz w:val="18"/>
                <w:szCs w:val="18"/>
              </w:rPr>
              <w:t>S250</w:t>
            </w:r>
            <w:r>
              <w:rPr>
                <w:rFonts w:hint="eastAsia"/>
                <w:color w:val="000000"/>
                <w:sz w:val="18"/>
                <w:szCs w:val="18"/>
              </w:rPr>
              <w:t>1</w:t>
            </w:r>
            <w:r>
              <w:rPr>
                <w:color w:val="000000"/>
                <w:sz w:val="18"/>
                <w:szCs w:val="18"/>
              </w:rPr>
              <w:t>20</w:t>
            </w:r>
            <w:r>
              <w:rPr>
                <w:rFonts w:hint="eastAsia"/>
                <w:color w:val="000000"/>
                <w:sz w:val="18"/>
                <w:szCs w:val="18"/>
              </w:rPr>
              <w:t>2</w:t>
            </w:r>
          </w:p>
        </w:tc>
        <w:tc>
          <w:tcPr>
            <w:tcW w:w="709" w:type="dxa"/>
            <w:shd w:val="clear" w:color="auto" w:fill="auto"/>
            <w:vAlign w:val="center"/>
          </w:tcPr>
          <w:p w14:paraId="17863727">
            <w:pPr>
              <w:adjustRightInd w:val="0"/>
              <w:snapToGrid w:val="0"/>
              <w:jc w:val="center"/>
              <w:rPr>
                <w:sz w:val="18"/>
                <w:szCs w:val="18"/>
              </w:rPr>
            </w:pPr>
            <w:r>
              <w:rPr>
                <w:rFonts w:hint="eastAsia"/>
                <w:sz w:val="18"/>
                <w:szCs w:val="18"/>
              </w:rPr>
              <w:t>2</w:t>
            </w:r>
          </w:p>
        </w:tc>
        <w:tc>
          <w:tcPr>
            <w:tcW w:w="709" w:type="dxa"/>
            <w:shd w:val="clear" w:color="auto" w:fill="auto"/>
            <w:vAlign w:val="center"/>
          </w:tcPr>
          <w:p w14:paraId="10625AA2">
            <w:pPr>
              <w:adjustRightInd w:val="0"/>
              <w:snapToGrid w:val="0"/>
              <w:jc w:val="center"/>
              <w:rPr>
                <w:sz w:val="18"/>
                <w:szCs w:val="18"/>
                <w:highlight w:val="yellow"/>
              </w:rPr>
            </w:pPr>
            <w:r>
              <w:rPr>
                <w:sz w:val="18"/>
                <w:szCs w:val="18"/>
              </w:rPr>
              <w:t>1</w:t>
            </w:r>
          </w:p>
        </w:tc>
        <w:tc>
          <w:tcPr>
            <w:tcW w:w="1045" w:type="dxa"/>
            <w:shd w:val="clear" w:color="auto" w:fill="auto"/>
            <w:vAlign w:val="center"/>
          </w:tcPr>
          <w:p w14:paraId="2D2A356E">
            <w:pPr>
              <w:adjustRightInd w:val="0"/>
              <w:snapToGrid w:val="0"/>
              <w:jc w:val="center"/>
              <w:rPr>
                <w:color w:val="000000"/>
                <w:sz w:val="18"/>
                <w:szCs w:val="18"/>
              </w:rPr>
            </w:pPr>
            <w:r>
              <w:rPr>
                <w:color w:val="000000"/>
                <w:sz w:val="18"/>
                <w:szCs w:val="18"/>
              </w:rPr>
              <w:t>考查</w:t>
            </w:r>
          </w:p>
        </w:tc>
      </w:tr>
      <w:tr w14:paraId="1CEC3F1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6C847C9">
            <w:pPr>
              <w:rPr>
                <w:b/>
                <w:color w:val="000000" w:themeColor="text1"/>
                <w:sz w:val="18"/>
                <w:szCs w:val="18"/>
                <w14:textFill>
                  <w14:solidFill>
                    <w14:schemeClr w14:val="tx1"/>
                  </w14:solidFill>
                </w14:textFill>
              </w:rPr>
            </w:pPr>
          </w:p>
        </w:tc>
        <w:tc>
          <w:tcPr>
            <w:tcW w:w="1226" w:type="dxa"/>
            <w:vMerge w:val="continue"/>
            <w:vAlign w:val="center"/>
          </w:tcPr>
          <w:p w14:paraId="5C76EAEF">
            <w:pPr>
              <w:adjustRightInd w:val="0"/>
              <w:snapToGrid w:val="0"/>
              <w:jc w:val="center"/>
              <w:rPr>
                <w:b/>
                <w:color w:val="000000" w:themeColor="text1"/>
                <w:sz w:val="18"/>
                <w:szCs w:val="18"/>
                <w14:textFill>
                  <w14:solidFill>
                    <w14:schemeClr w14:val="tx1"/>
                  </w14:solidFill>
                </w14:textFill>
              </w:rPr>
            </w:pPr>
          </w:p>
        </w:tc>
        <w:tc>
          <w:tcPr>
            <w:tcW w:w="3516" w:type="dxa"/>
            <w:shd w:val="clear" w:color="auto" w:fill="auto"/>
            <w:vAlign w:val="center"/>
          </w:tcPr>
          <w:p w14:paraId="08C7CD81">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临床病历写作</w:t>
            </w:r>
          </w:p>
        </w:tc>
        <w:tc>
          <w:tcPr>
            <w:tcW w:w="1081" w:type="dxa"/>
            <w:shd w:val="clear" w:color="auto" w:fill="auto"/>
            <w:vAlign w:val="center"/>
          </w:tcPr>
          <w:p w14:paraId="6F2C3B83">
            <w:pPr>
              <w:adjustRightInd w:val="0"/>
              <w:snapToGrid w:val="0"/>
              <w:rPr>
                <w:color w:val="000000"/>
                <w:sz w:val="18"/>
                <w:szCs w:val="18"/>
              </w:rPr>
            </w:pPr>
            <w:r>
              <w:rPr>
                <w:rFonts w:hint="eastAsia"/>
                <w:color w:val="000000"/>
                <w:sz w:val="18"/>
                <w:szCs w:val="18"/>
              </w:rPr>
              <w:t>Z</w:t>
            </w:r>
            <w:r>
              <w:rPr>
                <w:color w:val="000000"/>
                <w:sz w:val="18"/>
                <w:szCs w:val="18"/>
              </w:rPr>
              <w:t>S250</w:t>
            </w:r>
            <w:r>
              <w:rPr>
                <w:rFonts w:hint="eastAsia"/>
                <w:color w:val="000000"/>
                <w:sz w:val="18"/>
                <w:szCs w:val="18"/>
              </w:rPr>
              <w:t>1</w:t>
            </w:r>
            <w:r>
              <w:rPr>
                <w:color w:val="000000"/>
                <w:sz w:val="18"/>
                <w:szCs w:val="18"/>
              </w:rPr>
              <w:t>20</w:t>
            </w:r>
            <w:r>
              <w:rPr>
                <w:rFonts w:hint="eastAsia"/>
                <w:color w:val="000000"/>
                <w:sz w:val="18"/>
                <w:szCs w:val="18"/>
              </w:rPr>
              <w:t>3</w:t>
            </w:r>
          </w:p>
        </w:tc>
        <w:tc>
          <w:tcPr>
            <w:tcW w:w="709" w:type="dxa"/>
            <w:shd w:val="clear" w:color="auto" w:fill="auto"/>
            <w:vAlign w:val="center"/>
          </w:tcPr>
          <w:p w14:paraId="0F5A3FE1">
            <w:pPr>
              <w:adjustRightInd w:val="0"/>
              <w:snapToGrid w:val="0"/>
              <w:jc w:val="center"/>
              <w:rPr>
                <w:sz w:val="18"/>
                <w:szCs w:val="18"/>
              </w:rPr>
            </w:pPr>
            <w:r>
              <w:rPr>
                <w:sz w:val="18"/>
                <w:szCs w:val="18"/>
              </w:rPr>
              <w:t>1</w:t>
            </w:r>
          </w:p>
        </w:tc>
        <w:tc>
          <w:tcPr>
            <w:tcW w:w="709" w:type="dxa"/>
            <w:shd w:val="clear" w:color="auto" w:fill="auto"/>
            <w:vAlign w:val="center"/>
          </w:tcPr>
          <w:p w14:paraId="35DBA674">
            <w:pPr>
              <w:adjustRightInd w:val="0"/>
              <w:snapToGrid w:val="0"/>
              <w:jc w:val="center"/>
              <w:rPr>
                <w:sz w:val="18"/>
                <w:szCs w:val="18"/>
                <w:highlight w:val="yellow"/>
              </w:rPr>
            </w:pPr>
            <w:r>
              <w:rPr>
                <w:sz w:val="18"/>
                <w:szCs w:val="18"/>
              </w:rPr>
              <w:t>1</w:t>
            </w:r>
          </w:p>
        </w:tc>
        <w:tc>
          <w:tcPr>
            <w:tcW w:w="1045" w:type="dxa"/>
            <w:shd w:val="clear" w:color="auto" w:fill="auto"/>
            <w:vAlign w:val="center"/>
          </w:tcPr>
          <w:p w14:paraId="4689C612">
            <w:pPr>
              <w:adjustRightInd w:val="0"/>
              <w:snapToGrid w:val="0"/>
              <w:jc w:val="center"/>
              <w:rPr>
                <w:color w:val="000000"/>
                <w:sz w:val="18"/>
                <w:szCs w:val="18"/>
              </w:rPr>
            </w:pPr>
            <w:r>
              <w:rPr>
                <w:color w:val="000000"/>
                <w:sz w:val="18"/>
                <w:szCs w:val="18"/>
              </w:rPr>
              <w:t>考查</w:t>
            </w:r>
          </w:p>
        </w:tc>
      </w:tr>
      <w:tr w14:paraId="00EC9C2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1" w:hRule="atLeast"/>
          <w:jc w:val="center"/>
        </w:trPr>
        <w:tc>
          <w:tcPr>
            <w:tcW w:w="571" w:type="dxa"/>
            <w:vMerge w:val="restart"/>
            <w:vAlign w:val="center"/>
          </w:tcPr>
          <w:p w14:paraId="1D12130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383BD860">
            <w:pPr>
              <w:jc w:val="center"/>
              <w:rPr>
                <w:b/>
                <w:color w:val="000000" w:themeColor="text1"/>
                <w:sz w:val="18"/>
                <w:szCs w:val="18"/>
                <w14:textFill>
                  <w14:solidFill>
                    <w14:schemeClr w14:val="tx1"/>
                  </w14:solidFill>
                </w14:textFill>
              </w:rPr>
            </w:pPr>
          </w:p>
        </w:tc>
        <w:tc>
          <w:tcPr>
            <w:tcW w:w="1226" w:type="dxa"/>
            <w:vMerge w:val="restart"/>
            <w:vAlign w:val="center"/>
          </w:tcPr>
          <w:p w14:paraId="518C92C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129A433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5D171679">
            <w:pPr>
              <w:jc w:val="center"/>
              <w:rPr>
                <w:color w:val="000000" w:themeColor="text1"/>
                <w:sz w:val="18"/>
                <w:szCs w:val="18"/>
                <w:rPrChange w:id="344" w:author="秋" w:date="2025-06-11T14:45:54Z">
                  <w:rPr>
                    <w:color w:val="EE0000"/>
                    <w:sz w:val="18"/>
                    <w:szCs w:val="18"/>
                  </w:rPr>
                </w:rPrChange>
                <w14:textFill>
                  <w14:solidFill>
                    <w14:schemeClr w14:val="tx1"/>
                  </w14:solidFill>
                </w14:textFill>
              </w:rPr>
            </w:pPr>
            <w:r>
              <w:rPr>
                <w:color w:val="000000" w:themeColor="text1"/>
                <w:sz w:val="18"/>
                <w:szCs w:val="18"/>
                <w:rPrChange w:id="345" w:author="秋" w:date="2025-06-11T14:45:54Z">
                  <w:rPr>
                    <w:color w:val="EE0000"/>
                    <w:sz w:val="18"/>
                    <w:szCs w:val="18"/>
                  </w:rPr>
                </w:rPrChange>
                <w14:textFill>
                  <w14:solidFill>
                    <w14:schemeClr w14:val="tx1"/>
                  </w14:solidFill>
                </w14:textFill>
              </w:rPr>
              <w:t>ZS250120</w:t>
            </w:r>
            <w:r>
              <w:rPr>
                <w:rFonts w:hint="eastAsia"/>
                <w:color w:val="000000" w:themeColor="text1"/>
                <w:sz w:val="18"/>
                <w:szCs w:val="18"/>
                <w:rPrChange w:id="346" w:author="秋" w:date="2025-06-11T14:45:54Z">
                  <w:rPr>
                    <w:rFonts w:hint="eastAsia"/>
                    <w:color w:val="EE0000"/>
                    <w:sz w:val="18"/>
                    <w:szCs w:val="18"/>
                  </w:rPr>
                </w:rPrChange>
                <w14:textFill>
                  <w14:solidFill>
                    <w14:schemeClr w14:val="tx1"/>
                  </w14:solidFill>
                </w14:textFill>
              </w:rPr>
              <w:t>4</w:t>
            </w:r>
          </w:p>
        </w:tc>
        <w:tc>
          <w:tcPr>
            <w:tcW w:w="709" w:type="dxa"/>
            <w:vAlign w:val="center"/>
          </w:tcPr>
          <w:p w14:paraId="19E6D364">
            <w:pPr>
              <w:jc w:val="center"/>
              <w:rPr>
                <w:sz w:val="18"/>
                <w:szCs w:val="18"/>
              </w:rPr>
            </w:pPr>
            <w:r>
              <w:rPr>
                <w:rFonts w:hint="eastAsia"/>
                <w:sz w:val="18"/>
                <w:szCs w:val="18"/>
              </w:rPr>
              <w:t>1</w:t>
            </w:r>
          </w:p>
        </w:tc>
        <w:tc>
          <w:tcPr>
            <w:tcW w:w="709" w:type="dxa"/>
            <w:vAlign w:val="center"/>
          </w:tcPr>
          <w:p w14:paraId="49C75D05">
            <w:pPr>
              <w:jc w:val="center"/>
              <w:rPr>
                <w:sz w:val="18"/>
                <w:szCs w:val="18"/>
              </w:rPr>
            </w:pPr>
            <w:r>
              <w:rPr>
                <w:sz w:val="18"/>
                <w:szCs w:val="18"/>
              </w:rPr>
              <w:t>1</w:t>
            </w:r>
          </w:p>
        </w:tc>
        <w:tc>
          <w:tcPr>
            <w:tcW w:w="1045" w:type="dxa"/>
            <w:vMerge w:val="restart"/>
            <w:vAlign w:val="center"/>
          </w:tcPr>
          <w:p w14:paraId="1A8027FB">
            <w:pPr>
              <w:jc w:val="center"/>
              <w:rPr>
                <w:i/>
                <w:color w:val="FF0000"/>
                <w:sz w:val="18"/>
                <w:szCs w:val="18"/>
              </w:rPr>
            </w:pPr>
          </w:p>
        </w:tc>
      </w:tr>
      <w:tr w14:paraId="745980E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72" w:hRule="atLeast"/>
          <w:jc w:val="center"/>
        </w:trPr>
        <w:tc>
          <w:tcPr>
            <w:tcW w:w="571" w:type="dxa"/>
            <w:vMerge w:val="continue"/>
            <w:vAlign w:val="center"/>
          </w:tcPr>
          <w:p w14:paraId="521063B1">
            <w:pPr>
              <w:jc w:val="center"/>
              <w:rPr>
                <w:b/>
                <w:color w:val="000000" w:themeColor="text1"/>
                <w:sz w:val="18"/>
                <w:szCs w:val="18"/>
                <w14:textFill>
                  <w14:solidFill>
                    <w14:schemeClr w14:val="tx1"/>
                  </w14:solidFill>
                </w14:textFill>
              </w:rPr>
            </w:pPr>
          </w:p>
        </w:tc>
        <w:tc>
          <w:tcPr>
            <w:tcW w:w="1226" w:type="dxa"/>
            <w:vMerge w:val="continue"/>
            <w:vAlign w:val="center"/>
          </w:tcPr>
          <w:p w14:paraId="22623F65">
            <w:pPr>
              <w:jc w:val="center"/>
              <w:rPr>
                <w:b/>
                <w:color w:val="000000" w:themeColor="text1"/>
                <w:sz w:val="18"/>
                <w:szCs w:val="18"/>
                <w14:textFill>
                  <w14:solidFill>
                    <w14:schemeClr w14:val="tx1"/>
                  </w14:solidFill>
                </w14:textFill>
              </w:rPr>
            </w:pPr>
          </w:p>
        </w:tc>
        <w:tc>
          <w:tcPr>
            <w:tcW w:w="3516" w:type="dxa"/>
            <w:vAlign w:val="center"/>
          </w:tcPr>
          <w:p w14:paraId="18596F45">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学术/实践活动</w:t>
            </w:r>
          </w:p>
        </w:tc>
        <w:tc>
          <w:tcPr>
            <w:tcW w:w="1081" w:type="dxa"/>
            <w:vAlign w:val="center"/>
          </w:tcPr>
          <w:p w14:paraId="59BE6D57">
            <w:pPr>
              <w:jc w:val="center"/>
              <w:rPr>
                <w:color w:val="000000" w:themeColor="text1"/>
                <w:sz w:val="18"/>
                <w:szCs w:val="18"/>
                <w14:textFill>
                  <w14:solidFill>
                    <w14:schemeClr w14:val="tx1"/>
                  </w14:solidFill>
                </w14:textFill>
              </w:rPr>
            </w:pPr>
          </w:p>
        </w:tc>
        <w:tc>
          <w:tcPr>
            <w:tcW w:w="709" w:type="dxa"/>
            <w:vAlign w:val="center"/>
          </w:tcPr>
          <w:p w14:paraId="71BE0B3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6951277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1-6</w:t>
            </w:r>
          </w:p>
        </w:tc>
        <w:tc>
          <w:tcPr>
            <w:tcW w:w="1045" w:type="dxa"/>
            <w:vMerge w:val="continue"/>
            <w:vAlign w:val="center"/>
          </w:tcPr>
          <w:p w14:paraId="024F18F8">
            <w:pPr>
              <w:jc w:val="center"/>
              <w:rPr>
                <w:color w:val="000000" w:themeColor="text1"/>
                <w:sz w:val="18"/>
                <w:szCs w:val="18"/>
                <w14:textFill>
                  <w14:solidFill>
                    <w14:schemeClr w14:val="tx1"/>
                  </w14:solidFill>
                </w14:textFill>
              </w:rPr>
            </w:pPr>
          </w:p>
        </w:tc>
      </w:tr>
      <w:tr w14:paraId="6C52CF1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3" w:hRule="atLeast"/>
          <w:jc w:val="center"/>
        </w:trPr>
        <w:tc>
          <w:tcPr>
            <w:tcW w:w="571" w:type="dxa"/>
            <w:vMerge w:val="continue"/>
            <w:vAlign w:val="center"/>
          </w:tcPr>
          <w:p w14:paraId="298997BC">
            <w:pPr>
              <w:jc w:val="center"/>
              <w:rPr>
                <w:b/>
                <w:color w:val="000000" w:themeColor="text1"/>
                <w:sz w:val="18"/>
                <w:szCs w:val="18"/>
                <w14:textFill>
                  <w14:solidFill>
                    <w14:schemeClr w14:val="tx1"/>
                  </w14:solidFill>
                </w14:textFill>
              </w:rPr>
            </w:pPr>
          </w:p>
        </w:tc>
        <w:tc>
          <w:tcPr>
            <w:tcW w:w="1226" w:type="dxa"/>
            <w:vMerge w:val="continue"/>
            <w:vAlign w:val="center"/>
          </w:tcPr>
          <w:p w14:paraId="739A494A">
            <w:pPr>
              <w:jc w:val="center"/>
              <w:rPr>
                <w:b/>
                <w:color w:val="000000" w:themeColor="text1"/>
                <w:sz w:val="18"/>
                <w:szCs w:val="18"/>
                <w14:textFill>
                  <w14:solidFill>
                    <w14:schemeClr w14:val="tx1"/>
                  </w14:solidFill>
                </w14:textFill>
              </w:rPr>
            </w:pPr>
          </w:p>
        </w:tc>
        <w:tc>
          <w:tcPr>
            <w:tcW w:w="3516" w:type="dxa"/>
            <w:vAlign w:val="center"/>
          </w:tcPr>
          <w:p w14:paraId="4D5D347B">
            <w:pPr>
              <w:adjustRightInd w:val="0"/>
              <w:snapToGrid w:val="0"/>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竞赛活动</w:t>
            </w:r>
          </w:p>
        </w:tc>
        <w:tc>
          <w:tcPr>
            <w:tcW w:w="1081" w:type="dxa"/>
            <w:vAlign w:val="center"/>
          </w:tcPr>
          <w:p w14:paraId="2CEECF69">
            <w:pPr>
              <w:jc w:val="center"/>
              <w:rPr>
                <w:color w:val="000000" w:themeColor="text1"/>
                <w:sz w:val="18"/>
                <w:szCs w:val="18"/>
                <w14:textFill>
                  <w14:solidFill>
                    <w14:schemeClr w14:val="tx1"/>
                  </w14:solidFill>
                </w14:textFill>
              </w:rPr>
            </w:pPr>
          </w:p>
        </w:tc>
        <w:tc>
          <w:tcPr>
            <w:tcW w:w="709" w:type="dxa"/>
            <w:vAlign w:val="center"/>
          </w:tcPr>
          <w:p w14:paraId="505F9587">
            <w:pPr>
              <w:jc w:val="center"/>
              <w:rPr>
                <w:color w:val="FF0000"/>
                <w:sz w:val="18"/>
                <w:szCs w:val="18"/>
              </w:rPr>
            </w:pPr>
            <w:r>
              <w:rPr>
                <w:rFonts w:hint="eastAsia"/>
                <w:color w:val="000000" w:themeColor="text1"/>
                <w:sz w:val="18"/>
                <w:szCs w:val="18"/>
                <w14:textFill>
                  <w14:solidFill>
                    <w14:schemeClr w14:val="tx1"/>
                  </w14:solidFill>
                </w14:textFill>
              </w:rPr>
              <w:t>1</w:t>
            </w:r>
          </w:p>
        </w:tc>
        <w:tc>
          <w:tcPr>
            <w:tcW w:w="709" w:type="dxa"/>
            <w:vAlign w:val="center"/>
          </w:tcPr>
          <w:p w14:paraId="3172D0A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1-6</w:t>
            </w:r>
          </w:p>
        </w:tc>
        <w:tc>
          <w:tcPr>
            <w:tcW w:w="1045" w:type="dxa"/>
            <w:vMerge w:val="continue"/>
            <w:vAlign w:val="center"/>
          </w:tcPr>
          <w:p w14:paraId="2C45FE7B">
            <w:pPr>
              <w:jc w:val="center"/>
              <w:rPr>
                <w:color w:val="000000" w:themeColor="text1"/>
                <w:sz w:val="18"/>
                <w:szCs w:val="18"/>
                <w14:textFill>
                  <w14:solidFill>
                    <w14:schemeClr w14:val="tx1"/>
                  </w14:solidFill>
                </w14:textFill>
              </w:rPr>
            </w:pPr>
          </w:p>
        </w:tc>
      </w:tr>
      <w:tr w14:paraId="41254B6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4F445A6">
            <w:pPr>
              <w:rPr>
                <w:b/>
                <w:color w:val="000000" w:themeColor="text1"/>
                <w:sz w:val="18"/>
                <w:szCs w:val="18"/>
                <w14:textFill>
                  <w14:solidFill>
                    <w14:schemeClr w14:val="tx1"/>
                  </w14:solidFill>
                </w14:textFill>
              </w:rPr>
            </w:pPr>
          </w:p>
        </w:tc>
        <w:tc>
          <w:tcPr>
            <w:tcW w:w="1226" w:type="dxa"/>
            <w:vMerge w:val="restart"/>
            <w:vAlign w:val="center"/>
          </w:tcPr>
          <w:p w14:paraId="3620ED3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7D94C253">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1A672EFE">
            <w:pPr>
              <w:jc w:val="center"/>
              <w:rPr>
                <w:color w:val="000000" w:themeColor="text1"/>
                <w:sz w:val="18"/>
                <w:szCs w:val="18"/>
                <w14:textFill>
                  <w14:solidFill>
                    <w14:schemeClr w14:val="tx1"/>
                  </w14:solidFill>
                </w14:textFill>
              </w:rPr>
            </w:pPr>
          </w:p>
        </w:tc>
        <w:tc>
          <w:tcPr>
            <w:tcW w:w="709" w:type="dxa"/>
            <w:vAlign w:val="center"/>
          </w:tcPr>
          <w:p w14:paraId="7AAF17CD">
            <w:pPr>
              <w:jc w:val="center"/>
              <w:rPr>
                <w:color w:val="000000" w:themeColor="text1"/>
                <w:sz w:val="18"/>
                <w:szCs w:val="18"/>
                <w14:textFill>
                  <w14:solidFill>
                    <w14:schemeClr w14:val="tx1"/>
                  </w14:solidFill>
                </w14:textFill>
              </w:rPr>
            </w:pPr>
          </w:p>
        </w:tc>
        <w:tc>
          <w:tcPr>
            <w:tcW w:w="709" w:type="dxa"/>
            <w:vAlign w:val="center"/>
          </w:tcPr>
          <w:p w14:paraId="7A619FB1">
            <w:pPr>
              <w:jc w:val="center"/>
              <w:rPr>
                <w:iCs/>
                <w:sz w:val="18"/>
                <w:szCs w:val="18"/>
              </w:rPr>
            </w:pPr>
            <w:r>
              <w:rPr>
                <w:rFonts w:hint="eastAsia"/>
                <w:iCs/>
                <w:sz w:val="18"/>
                <w:szCs w:val="18"/>
              </w:rPr>
              <w:t>3</w:t>
            </w:r>
          </w:p>
        </w:tc>
        <w:tc>
          <w:tcPr>
            <w:tcW w:w="1045" w:type="dxa"/>
            <w:vMerge w:val="restart"/>
            <w:vAlign w:val="center"/>
          </w:tcPr>
          <w:p w14:paraId="0A4A3278">
            <w:pPr>
              <w:jc w:val="center"/>
              <w:rPr>
                <w:color w:val="000000" w:themeColor="text1"/>
                <w:sz w:val="18"/>
                <w:szCs w:val="18"/>
                <w14:textFill>
                  <w14:solidFill>
                    <w14:schemeClr w14:val="tx1"/>
                  </w14:solidFill>
                </w14:textFill>
              </w:rPr>
            </w:pPr>
          </w:p>
        </w:tc>
      </w:tr>
      <w:tr w14:paraId="43C242B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091DC0C">
            <w:pPr>
              <w:rPr>
                <w:b/>
                <w:color w:val="000000" w:themeColor="text1"/>
                <w:sz w:val="18"/>
                <w:szCs w:val="18"/>
                <w14:textFill>
                  <w14:solidFill>
                    <w14:schemeClr w14:val="tx1"/>
                  </w14:solidFill>
                </w14:textFill>
              </w:rPr>
            </w:pPr>
          </w:p>
        </w:tc>
        <w:tc>
          <w:tcPr>
            <w:tcW w:w="1226" w:type="dxa"/>
            <w:vMerge w:val="continue"/>
            <w:vAlign w:val="center"/>
          </w:tcPr>
          <w:p w14:paraId="70BE750B">
            <w:pPr>
              <w:jc w:val="center"/>
              <w:rPr>
                <w:b/>
                <w:color w:val="000000" w:themeColor="text1"/>
                <w:sz w:val="18"/>
                <w:szCs w:val="18"/>
                <w14:textFill>
                  <w14:solidFill>
                    <w14:schemeClr w14:val="tx1"/>
                  </w14:solidFill>
                </w14:textFill>
              </w:rPr>
            </w:pPr>
          </w:p>
        </w:tc>
        <w:tc>
          <w:tcPr>
            <w:tcW w:w="3516" w:type="dxa"/>
            <w:vAlign w:val="center"/>
          </w:tcPr>
          <w:p w14:paraId="0FB46F5E">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6F9AB6A7">
            <w:pPr>
              <w:jc w:val="center"/>
              <w:rPr>
                <w:color w:val="000000" w:themeColor="text1"/>
                <w:sz w:val="18"/>
                <w:szCs w:val="18"/>
                <w14:textFill>
                  <w14:solidFill>
                    <w14:schemeClr w14:val="tx1"/>
                  </w14:solidFill>
                </w14:textFill>
              </w:rPr>
            </w:pPr>
          </w:p>
        </w:tc>
        <w:tc>
          <w:tcPr>
            <w:tcW w:w="709" w:type="dxa"/>
            <w:vAlign w:val="center"/>
          </w:tcPr>
          <w:p w14:paraId="6AE84367">
            <w:pPr>
              <w:jc w:val="center"/>
              <w:rPr>
                <w:color w:val="000000" w:themeColor="text1"/>
                <w:sz w:val="18"/>
                <w:szCs w:val="18"/>
                <w14:textFill>
                  <w14:solidFill>
                    <w14:schemeClr w14:val="tx1"/>
                  </w14:solidFill>
                </w14:textFill>
              </w:rPr>
            </w:pPr>
          </w:p>
        </w:tc>
        <w:tc>
          <w:tcPr>
            <w:tcW w:w="709" w:type="dxa"/>
            <w:vAlign w:val="center"/>
          </w:tcPr>
          <w:p w14:paraId="33128413">
            <w:pPr>
              <w:jc w:val="center"/>
              <w:rPr>
                <w:iCs/>
                <w:sz w:val="18"/>
                <w:szCs w:val="18"/>
              </w:rPr>
            </w:pPr>
            <w:r>
              <w:rPr>
                <w:rFonts w:hint="eastAsia"/>
                <w:iCs/>
                <w:sz w:val="18"/>
                <w:szCs w:val="18"/>
              </w:rPr>
              <w:t>3</w:t>
            </w:r>
          </w:p>
        </w:tc>
        <w:tc>
          <w:tcPr>
            <w:tcW w:w="1045" w:type="dxa"/>
            <w:vMerge w:val="continue"/>
            <w:vAlign w:val="center"/>
          </w:tcPr>
          <w:p w14:paraId="1D1617C5">
            <w:pPr>
              <w:jc w:val="center"/>
              <w:rPr>
                <w:color w:val="000000" w:themeColor="text1"/>
                <w:sz w:val="18"/>
                <w:szCs w:val="18"/>
                <w14:textFill>
                  <w14:solidFill>
                    <w14:schemeClr w14:val="tx1"/>
                  </w14:solidFill>
                </w14:textFill>
              </w:rPr>
            </w:pPr>
          </w:p>
        </w:tc>
      </w:tr>
      <w:tr w14:paraId="23EBDC6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B4A25D3">
            <w:pPr>
              <w:rPr>
                <w:b/>
                <w:color w:val="000000" w:themeColor="text1"/>
                <w:sz w:val="18"/>
                <w:szCs w:val="18"/>
                <w14:textFill>
                  <w14:solidFill>
                    <w14:schemeClr w14:val="tx1"/>
                  </w14:solidFill>
                </w14:textFill>
              </w:rPr>
            </w:pPr>
          </w:p>
        </w:tc>
        <w:tc>
          <w:tcPr>
            <w:tcW w:w="1226" w:type="dxa"/>
            <w:vMerge w:val="continue"/>
            <w:vAlign w:val="center"/>
          </w:tcPr>
          <w:p w14:paraId="3CA6048B">
            <w:pPr>
              <w:jc w:val="center"/>
              <w:rPr>
                <w:b/>
                <w:color w:val="000000" w:themeColor="text1"/>
                <w:sz w:val="18"/>
                <w:szCs w:val="18"/>
                <w14:textFill>
                  <w14:solidFill>
                    <w14:schemeClr w14:val="tx1"/>
                  </w14:solidFill>
                </w14:textFill>
              </w:rPr>
            </w:pPr>
          </w:p>
        </w:tc>
        <w:tc>
          <w:tcPr>
            <w:tcW w:w="3516" w:type="dxa"/>
            <w:vAlign w:val="center"/>
          </w:tcPr>
          <w:p w14:paraId="1F3339C0">
            <w:pPr>
              <w:rPr>
                <w:sz w:val="18"/>
                <w:szCs w:val="18"/>
              </w:rPr>
            </w:pPr>
            <w:r>
              <w:rPr>
                <w:sz w:val="18"/>
                <w:szCs w:val="18"/>
              </w:rPr>
              <w:t>论文中期进展报告</w:t>
            </w:r>
          </w:p>
        </w:tc>
        <w:tc>
          <w:tcPr>
            <w:tcW w:w="1081" w:type="dxa"/>
            <w:vAlign w:val="center"/>
          </w:tcPr>
          <w:p w14:paraId="3AC5C048">
            <w:pPr>
              <w:jc w:val="center"/>
              <w:rPr>
                <w:color w:val="000000" w:themeColor="text1"/>
                <w:sz w:val="18"/>
                <w:szCs w:val="18"/>
                <w14:textFill>
                  <w14:solidFill>
                    <w14:schemeClr w14:val="tx1"/>
                  </w14:solidFill>
                </w14:textFill>
              </w:rPr>
            </w:pPr>
          </w:p>
        </w:tc>
        <w:tc>
          <w:tcPr>
            <w:tcW w:w="709" w:type="dxa"/>
            <w:vAlign w:val="center"/>
          </w:tcPr>
          <w:p w14:paraId="3BD569B3">
            <w:pPr>
              <w:jc w:val="center"/>
              <w:rPr>
                <w:color w:val="000000" w:themeColor="text1"/>
                <w:sz w:val="18"/>
                <w:szCs w:val="18"/>
                <w14:textFill>
                  <w14:solidFill>
                    <w14:schemeClr w14:val="tx1"/>
                  </w14:solidFill>
                </w14:textFill>
              </w:rPr>
            </w:pPr>
          </w:p>
        </w:tc>
        <w:tc>
          <w:tcPr>
            <w:tcW w:w="709" w:type="dxa"/>
            <w:vAlign w:val="center"/>
          </w:tcPr>
          <w:p w14:paraId="2CC0988E">
            <w:pPr>
              <w:jc w:val="center"/>
              <w:rPr>
                <w:iCs/>
                <w:sz w:val="18"/>
                <w:szCs w:val="18"/>
              </w:rPr>
            </w:pPr>
            <w:r>
              <w:rPr>
                <w:rFonts w:hint="eastAsia"/>
                <w:iCs/>
                <w:sz w:val="18"/>
                <w:szCs w:val="18"/>
              </w:rPr>
              <w:t>5</w:t>
            </w:r>
          </w:p>
        </w:tc>
        <w:tc>
          <w:tcPr>
            <w:tcW w:w="1045" w:type="dxa"/>
            <w:vMerge w:val="continue"/>
          </w:tcPr>
          <w:p w14:paraId="3488ED58">
            <w:pPr>
              <w:jc w:val="center"/>
              <w:rPr>
                <w:color w:val="000000" w:themeColor="text1"/>
                <w:sz w:val="18"/>
                <w:szCs w:val="18"/>
                <w14:textFill>
                  <w14:solidFill>
                    <w14:schemeClr w14:val="tx1"/>
                  </w14:solidFill>
                </w14:textFill>
              </w:rPr>
            </w:pPr>
          </w:p>
        </w:tc>
      </w:tr>
      <w:tr w14:paraId="043234B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E42667C">
            <w:pPr>
              <w:rPr>
                <w:b/>
                <w:color w:val="000000" w:themeColor="text1"/>
                <w:sz w:val="18"/>
                <w:szCs w:val="18"/>
                <w14:textFill>
                  <w14:solidFill>
                    <w14:schemeClr w14:val="tx1"/>
                  </w14:solidFill>
                </w14:textFill>
              </w:rPr>
            </w:pPr>
          </w:p>
        </w:tc>
        <w:tc>
          <w:tcPr>
            <w:tcW w:w="1226" w:type="dxa"/>
            <w:vMerge w:val="continue"/>
            <w:vAlign w:val="center"/>
          </w:tcPr>
          <w:p w14:paraId="529E0ECC">
            <w:pPr>
              <w:jc w:val="center"/>
              <w:rPr>
                <w:b/>
                <w:color w:val="000000" w:themeColor="text1"/>
                <w:sz w:val="18"/>
                <w:szCs w:val="18"/>
                <w14:textFill>
                  <w14:solidFill>
                    <w14:schemeClr w14:val="tx1"/>
                  </w14:solidFill>
                </w14:textFill>
              </w:rPr>
            </w:pPr>
          </w:p>
        </w:tc>
        <w:tc>
          <w:tcPr>
            <w:tcW w:w="3516" w:type="dxa"/>
            <w:vAlign w:val="center"/>
          </w:tcPr>
          <w:p w14:paraId="6DC22C18">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4FD86D2A">
            <w:pPr>
              <w:jc w:val="center"/>
              <w:rPr>
                <w:color w:val="000000" w:themeColor="text1"/>
                <w:sz w:val="18"/>
                <w:szCs w:val="18"/>
                <w14:textFill>
                  <w14:solidFill>
                    <w14:schemeClr w14:val="tx1"/>
                  </w14:solidFill>
                </w14:textFill>
              </w:rPr>
            </w:pPr>
          </w:p>
        </w:tc>
        <w:tc>
          <w:tcPr>
            <w:tcW w:w="709" w:type="dxa"/>
            <w:vAlign w:val="center"/>
          </w:tcPr>
          <w:p w14:paraId="123C2240">
            <w:pPr>
              <w:jc w:val="center"/>
              <w:rPr>
                <w:color w:val="000000" w:themeColor="text1"/>
                <w:sz w:val="18"/>
                <w:szCs w:val="18"/>
                <w14:textFill>
                  <w14:solidFill>
                    <w14:schemeClr w14:val="tx1"/>
                  </w14:solidFill>
                </w14:textFill>
              </w:rPr>
            </w:pPr>
          </w:p>
        </w:tc>
        <w:tc>
          <w:tcPr>
            <w:tcW w:w="709" w:type="dxa"/>
            <w:vAlign w:val="center"/>
          </w:tcPr>
          <w:p w14:paraId="6126E40B">
            <w:pPr>
              <w:jc w:val="center"/>
              <w:rPr>
                <w:iCs/>
                <w:sz w:val="18"/>
                <w:szCs w:val="18"/>
              </w:rPr>
            </w:pPr>
            <w:r>
              <w:rPr>
                <w:rFonts w:hint="eastAsia"/>
                <w:iCs/>
                <w:sz w:val="18"/>
                <w:szCs w:val="18"/>
              </w:rPr>
              <w:t>6</w:t>
            </w:r>
          </w:p>
        </w:tc>
        <w:tc>
          <w:tcPr>
            <w:tcW w:w="1045" w:type="dxa"/>
            <w:vMerge w:val="continue"/>
          </w:tcPr>
          <w:p w14:paraId="279458DB">
            <w:pPr>
              <w:jc w:val="center"/>
              <w:rPr>
                <w:color w:val="000000" w:themeColor="text1"/>
                <w:sz w:val="18"/>
                <w:szCs w:val="18"/>
                <w14:textFill>
                  <w14:solidFill>
                    <w14:schemeClr w14:val="tx1"/>
                  </w14:solidFill>
                </w14:textFill>
              </w:rPr>
            </w:pPr>
          </w:p>
        </w:tc>
      </w:tr>
      <w:tr w14:paraId="29AFB47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FC785C3">
            <w:pPr>
              <w:rPr>
                <w:color w:val="000000" w:themeColor="text1"/>
                <w:sz w:val="18"/>
                <w:szCs w:val="18"/>
                <w14:textFill>
                  <w14:solidFill>
                    <w14:schemeClr w14:val="tx1"/>
                  </w14:solidFill>
                </w14:textFill>
              </w:rPr>
            </w:pPr>
          </w:p>
        </w:tc>
        <w:tc>
          <w:tcPr>
            <w:tcW w:w="1226" w:type="dxa"/>
            <w:vMerge w:val="continue"/>
          </w:tcPr>
          <w:p w14:paraId="74C34DFE">
            <w:pPr>
              <w:jc w:val="center"/>
              <w:rPr>
                <w:color w:val="000000" w:themeColor="text1"/>
                <w:sz w:val="18"/>
                <w:szCs w:val="18"/>
                <w14:textFill>
                  <w14:solidFill>
                    <w14:schemeClr w14:val="tx1"/>
                  </w14:solidFill>
                </w14:textFill>
              </w:rPr>
            </w:pPr>
          </w:p>
        </w:tc>
        <w:tc>
          <w:tcPr>
            <w:tcW w:w="3516" w:type="dxa"/>
            <w:vAlign w:val="center"/>
          </w:tcPr>
          <w:p w14:paraId="0E05BFD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0A722D76">
            <w:pPr>
              <w:jc w:val="center"/>
              <w:rPr>
                <w:color w:val="000000" w:themeColor="text1"/>
                <w:sz w:val="18"/>
                <w:szCs w:val="18"/>
                <w14:textFill>
                  <w14:solidFill>
                    <w14:schemeClr w14:val="tx1"/>
                  </w14:solidFill>
                </w14:textFill>
              </w:rPr>
            </w:pPr>
          </w:p>
        </w:tc>
        <w:tc>
          <w:tcPr>
            <w:tcW w:w="709" w:type="dxa"/>
            <w:vAlign w:val="center"/>
          </w:tcPr>
          <w:p w14:paraId="0C128ACF">
            <w:pPr>
              <w:jc w:val="center"/>
              <w:rPr>
                <w:color w:val="000000" w:themeColor="text1"/>
                <w:sz w:val="18"/>
                <w:szCs w:val="18"/>
                <w14:textFill>
                  <w14:solidFill>
                    <w14:schemeClr w14:val="tx1"/>
                  </w14:solidFill>
                </w14:textFill>
              </w:rPr>
            </w:pPr>
          </w:p>
        </w:tc>
        <w:tc>
          <w:tcPr>
            <w:tcW w:w="709" w:type="dxa"/>
            <w:vAlign w:val="center"/>
          </w:tcPr>
          <w:p w14:paraId="744161C5">
            <w:pPr>
              <w:jc w:val="center"/>
              <w:rPr>
                <w:sz w:val="18"/>
                <w:szCs w:val="18"/>
              </w:rPr>
            </w:pPr>
            <w:r>
              <w:rPr>
                <w:sz w:val="18"/>
                <w:szCs w:val="18"/>
              </w:rPr>
              <w:t>6</w:t>
            </w:r>
          </w:p>
        </w:tc>
        <w:tc>
          <w:tcPr>
            <w:tcW w:w="1045" w:type="dxa"/>
            <w:vMerge w:val="continue"/>
          </w:tcPr>
          <w:p w14:paraId="4B93036B">
            <w:pPr>
              <w:jc w:val="center"/>
              <w:rPr>
                <w:color w:val="000000" w:themeColor="text1"/>
                <w:sz w:val="18"/>
                <w:szCs w:val="18"/>
                <w14:textFill>
                  <w14:solidFill>
                    <w14:schemeClr w14:val="tx1"/>
                  </w14:solidFill>
                </w14:textFill>
              </w:rPr>
            </w:pPr>
          </w:p>
        </w:tc>
      </w:tr>
      <w:tr w14:paraId="2C25367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10F422D">
            <w:pPr>
              <w:rPr>
                <w:color w:val="000000" w:themeColor="text1"/>
                <w:sz w:val="18"/>
                <w:szCs w:val="18"/>
                <w14:textFill>
                  <w14:solidFill>
                    <w14:schemeClr w14:val="tx1"/>
                  </w14:solidFill>
                </w14:textFill>
              </w:rPr>
            </w:pPr>
          </w:p>
        </w:tc>
        <w:tc>
          <w:tcPr>
            <w:tcW w:w="1226" w:type="dxa"/>
            <w:vMerge w:val="continue"/>
          </w:tcPr>
          <w:p w14:paraId="1EBA5DE9">
            <w:pPr>
              <w:jc w:val="center"/>
              <w:rPr>
                <w:color w:val="000000" w:themeColor="text1"/>
                <w:sz w:val="18"/>
                <w:szCs w:val="18"/>
                <w14:textFill>
                  <w14:solidFill>
                    <w14:schemeClr w14:val="tx1"/>
                  </w14:solidFill>
                </w14:textFill>
              </w:rPr>
            </w:pPr>
          </w:p>
        </w:tc>
        <w:tc>
          <w:tcPr>
            <w:tcW w:w="3516" w:type="dxa"/>
            <w:vAlign w:val="center"/>
          </w:tcPr>
          <w:p w14:paraId="4572EA1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0ADD0274">
            <w:pPr>
              <w:jc w:val="center"/>
              <w:rPr>
                <w:color w:val="000000" w:themeColor="text1"/>
                <w:sz w:val="18"/>
                <w:szCs w:val="18"/>
                <w14:textFill>
                  <w14:solidFill>
                    <w14:schemeClr w14:val="tx1"/>
                  </w14:solidFill>
                </w14:textFill>
              </w:rPr>
            </w:pPr>
          </w:p>
        </w:tc>
        <w:tc>
          <w:tcPr>
            <w:tcW w:w="709" w:type="dxa"/>
            <w:vAlign w:val="center"/>
          </w:tcPr>
          <w:p w14:paraId="3B5635CB">
            <w:pPr>
              <w:jc w:val="center"/>
              <w:rPr>
                <w:color w:val="000000" w:themeColor="text1"/>
                <w:sz w:val="18"/>
                <w:szCs w:val="18"/>
                <w14:textFill>
                  <w14:solidFill>
                    <w14:schemeClr w14:val="tx1"/>
                  </w14:solidFill>
                </w14:textFill>
              </w:rPr>
            </w:pPr>
          </w:p>
        </w:tc>
        <w:tc>
          <w:tcPr>
            <w:tcW w:w="709" w:type="dxa"/>
            <w:vAlign w:val="center"/>
          </w:tcPr>
          <w:p w14:paraId="3E791A8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7DF26ACF">
            <w:pPr>
              <w:jc w:val="center"/>
              <w:rPr>
                <w:color w:val="000000" w:themeColor="text1"/>
                <w:sz w:val="18"/>
                <w:szCs w:val="18"/>
                <w14:textFill>
                  <w14:solidFill>
                    <w14:schemeClr w14:val="tx1"/>
                  </w14:solidFill>
                </w14:textFill>
              </w:rPr>
            </w:pPr>
          </w:p>
        </w:tc>
      </w:tr>
    </w:tbl>
    <w:p w14:paraId="6967502A">
      <w:pPr>
        <w:spacing w:line="440" w:lineRule="exact"/>
        <w:ind w:firstLine="480" w:firstLineChars="200"/>
        <w:rPr>
          <w:rFonts w:eastAsiaTheme="minorEastAsia"/>
          <w:bCs/>
          <w:sz w:val="24"/>
        </w:rPr>
      </w:pPr>
      <w:r>
        <w:rPr>
          <w:rFonts w:eastAsiaTheme="minorEastAsia"/>
          <w:bCs/>
          <w:sz w:val="24"/>
          <w:vertAlign w:val="superscript"/>
        </w:rPr>
        <w:t>*</w:t>
      </w:r>
      <w:r>
        <w:rPr>
          <w:bCs/>
          <w:color w:val="000000" w:themeColor="text1"/>
          <w:sz w:val="20"/>
          <w14:textFill>
            <w14:solidFill>
              <w14:schemeClr w14:val="tx1"/>
            </w14:solidFill>
          </w14:textFill>
        </w:rPr>
        <w:t>公共外语课程按入学时的外国语考试科目修读相关语种。</w:t>
      </w:r>
    </w:p>
    <w:p w14:paraId="4540B305">
      <w:pPr>
        <w:spacing w:line="440" w:lineRule="exact"/>
        <w:ind w:firstLine="402" w:firstLineChars="200"/>
        <w:rPr>
          <w:b/>
          <w:sz w:val="20"/>
        </w:rPr>
      </w:pPr>
      <w:r>
        <w:rPr>
          <w:rFonts w:hint="eastAsia"/>
          <w:b/>
          <w:sz w:val="20"/>
        </w:rPr>
        <w:t>课程</w:t>
      </w:r>
      <w:r>
        <w:rPr>
          <w:b/>
          <w:sz w:val="20"/>
        </w:rPr>
        <w:t>修读说明</w:t>
      </w:r>
      <w:r>
        <w:rPr>
          <w:rFonts w:hint="eastAsia"/>
          <w:b/>
          <w:sz w:val="20"/>
        </w:rPr>
        <w:t>：</w:t>
      </w:r>
    </w:p>
    <w:p w14:paraId="05E990ED">
      <w:pPr>
        <w:numPr>
          <w:ilvl w:val="0"/>
          <w:numId w:val="3"/>
        </w:numPr>
        <w:spacing w:line="440" w:lineRule="exact"/>
        <w:ind w:firstLine="400" w:firstLineChars="200"/>
        <w:rPr>
          <w:bCs/>
          <w:color w:val="000000" w:themeColor="text1"/>
          <w:sz w:val="20"/>
          <w14:textFill>
            <w14:solidFill>
              <w14:schemeClr w14:val="tx1"/>
            </w14:solidFill>
          </w14:textFill>
        </w:rPr>
      </w:pPr>
      <w:r>
        <w:rPr>
          <w:bCs/>
          <w:color w:val="000000" w:themeColor="text1"/>
          <w:sz w:val="20"/>
          <w14:textFill>
            <w14:solidFill>
              <w14:schemeClr w14:val="tx1"/>
            </w14:solidFill>
          </w14:textFill>
        </w:rPr>
        <w:t>学位课为一级学科下所有专业方向的必修课程。必修环节为研究生培养过程中必须完成的培养活动。</w:t>
      </w:r>
    </w:p>
    <w:p w14:paraId="4C4BA2BE">
      <w:pPr>
        <w:numPr>
          <w:ilvl w:val="0"/>
          <w:numId w:val="3"/>
        </w:numPr>
        <w:spacing w:line="440" w:lineRule="exact"/>
        <w:ind w:firstLine="400" w:firstLineChars="200"/>
        <w:rPr>
          <w:bCs/>
          <w:color w:val="000000" w:themeColor="text1"/>
          <w:sz w:val="20"/>
          <w14:textFill>
            <w14:solidFill>
              <w14:schemeClr w14:val="tx1"/>
            </w14:solidFill>
          </w14:textFill>
        </w:rPr>
      </w:pPr>
      <w:r>
        <w:rPr>
          <w:bCs/>
          <w:color w:val="000000" w:themeColor="text1"/>
          <w:sz w:val="20"/>
          <w14:textFill>
            <w14:solidFill>
              <w14:schemeClr w14:val="tx1"/>
            </w14:solidFill>
          </w14:textFill>
        </w:rPr>
        <w:t>公共必修课中的外语课程按入学时的外国语考试科目修读相关语种。</w:t>
      </w:r>
    </w:p>
    <w:p w14:paraId="5181F5F7">
      <w:pPr>
        <w:numPr>
          <w:ilvl w:val="0"/>
          <w:numId w:val="3"/>
        </w:numPr>
        <w:spacing w:line="440" w:lineRule="exact"/>
        <w:ind w:firstLine="400" w:firstLineChars="200"/>
        <w:rPr>
          <w:bCs/>
          <w:color w:val="000000" w:themeColor="text1"/>
          <w:sz w:val="20"/>
          <w14:textFill>
            <w14:solidFill>
              <w14:schemeClr w14:val="tx1"/>
            </w14:solidFill>
          </w14:textFill>
        </w:rPr>
      </w:pPr>
      <w:r>
        <w:rPr>
          <w:bCs/>
          <w:color w:val="000000" w:themeColor="text1"/>
          <w:sz w:val="20"/>
          <w14:textFill>
            <w14:solidFill>
              <w14:schemeClr w14:val="tx1"/>
            </w14:solidFill>
          </w14:textFill>
        </w:rPr>
        <w:t>公共通识课程为必选课程。</w:t>
      </w:r>
    </w:p>
    <w:p w14:paraId="47D08F3A">
      <w:pPr>
        <w:numPr>
          <w:ilvl w:val="0"/>
          <w:numId w:val="3"/>
        </w:numPr>
        <w:spacing w:line="440" w:lineRule="exact"/>
        <w:ind w:firstLine="400" w:firstLineChars="200"/>
        <w:rPr>
          <w:bCs/>
          <w:color w:val="000000" w:themeColor="text1"/>
          <w:sz w:val="20"/>
          <w14:textFill>
            <w14:solidFill>
              <w14:schemeClr w14:val="tx1"/>
            </w14:solidFill>
          </w14:textFill>
        </w:rPr>
      </w:pPr>
      <w:r>
        <w:rPr>
          <w:bCs/>
          <w:color w:val="000000" w:themeColor="text1"/>
          <w:sz w:val="20"/>
          <w14:textFill>
            <w14:solidFill>
              <w14:schemeClr w14:val="tx1"/>
            </w14:solidFill>
          </w14:textFill>
        </w:rPr>
        <w:t>学术/实践活动满10次计1学分</w:t>
      </w:r>
    </w:p>
    <w:p w14:paraId="2C8B8AC3">
      <w:pPr>
        <w:numPr>
          <w:ilvl w:val="0"/>
          <w:numId w:val="3"/>
        </w:numPr>
        <w:spacing w:line="440" w:lineRule="exact"/>
        <w:ind w:firstLine="400" w:firstLineChars="200"/>
        <w:rPr>
          <w:del w:id="347" w:author="秋" w:date="2025-06-11T14:46:00Z"/>
          <w:bCs/>
          <w:color w:val="000000" w:themeColor="text1"/>
          <w:sz w:val="20"/>
          <w:szCs w:val="22"/>
          <w14:textFill>
            <w14:solidFill>
              <w14:schemeClr w14:val="tx1"/>
            </w14:solidFill>
          </w14:textFill>
        </w:rPr>
      </w:pPr>
      <w:bookmarkStart w:id="4" w:name="_Hlk193054318"/>
      <w:r>
        <w:rPr>
          <w:bCs/>
          <w:color w:val="000000" w:themeColor="text1"/>
          <w:sz w:val="20"/>
          <w:szCs w:val="22"/>
          <w14:textFill>
            <w14:solidFill>
              <w14:schemeClr w14:val="tx1"/>
            </w14:solidFill>
          </w14:textFill>
        </w:rPr>
        <w:t>参加中国研究生创新实践系列大赛、中国国际大学生创新大赛、“挑战杯”全国大学生课外学术科技作品竞赛、及本学科专业内有较大影响力的竞赛（例如中医药经典等级考试三级）。获国家级各级奖励</w:t>
      </w:r>
    </w:p>
    <w:p w14:paraId="071E1FFD">
      <w:pPr>
        <w:numPr>
          <w:ilvl w:val="0"/>
          <w:numId w:val="3"/>
        </w:numPr>
        <w:spacing w:line="440" w:lineRule="exact"/>
        <w:ind w:firstLine="400" w:firstLineChars="200"/>
        <w:rPr>
          <w:bCs/>
          <w:color w:val="000000" w:themeColor="text1"/>
          <w:sz w:val="20"/>
          <w:szCs w:val="22"/>
          <w14:textFill>
            <w14:solidFill>
              <w14:schemeClr w14:val="tx1"/>
            </w14:solidFill>
          </w14:textFill>
        </w:rPr>
        <w:pPrChange w:id="348" w:author="秋" w:date="2025-06-11T14:46:00Z">
          <w:pPr>
            <w:spacing w:line="440" w:lineRule="exact"/>
          </w:pPr>
        </w:pPrChange>
      </w:pPr>
      <w:r>
        <w:rPr>
          <w:bCs/>
          <w:color w:val="000000" w:themeColor="text1"/>
          <w:sz w:val="20"/>
          <w:szCs w:val="22"/>
          <w14:textFill>
            <w14:solidFill>
              <w14:schemeClr w14:val="tx1"/>
            </w14:solidFill>
          </w14:textFill>
        </w:rPr>
        <w:t>前5名计1学分，省级各级奖励前3名计0.5学分。</w:t>
      </w:r>
      <w:bookmarkEnd w:id="4"/>
      <w:r>
        <w:rPr>
          <w:bCs/>
          <w:color w:val="000000" w:themeColor="text1"/>
          <w:sz w:val="20"/>
          <w:szCs w:val="22"/>
          <w14:textFill>
            <w14:solidFill>
              <w14:schemeClr w14:val="tx1"/>
            </w14:solidFill>
          </w14:textFill>
        </w:rPr>
        <w:t>中医药经典等级考试三级记1分。</w:t>
      </w:r>
    </w:p>
    <w:p w14:paraId="29BF4542">
      <w:pPr>
        <w:numPr>
          <w:ilvl w:val="0"/>
          <w:numId w:val="3"/>
        </w:numPr>
        <w:spacing w:line="440" w:lineRule="exact"/>
        <w:ind w:firstLine="400" w:firstLineChars="200"/>
        <w:rPr>
          <w:bCs/>
          <w:color w:val="000000" w:themeColor="text1"/>
          <w:sz w:val="20"/>
          <w14:textFill>
            <w14:solidFill>
              <w14:schemeClr w14:val="tx1"/>
            </w14:solidFill>
          </w14:textFill>
        </w:rPr>
      </w:pPr>
      <w:r>
        <w:rPr>
          <w:bCs/>
          <w:color w:val="000000" w:themeColor="text1"/>
          <w:sz w:val="20"/>
          <w14:textFill>
            <w14:solidFill>
              <w14:schemeClr w14:val="tx1"/>
            </w14:solidFill>
          </w14:textFill>
        </w:rPr>
        <w:t>学生毕业总学分为：</w:t>
      </w:r>
      <w:r>
        <w:rPr>
          <w:bCs/>
          <w:iCs/>
          <w:color w:val="000000" w:themeColor="text1"/>
          <w:sz w:val="20"/>
          <w14:textFill>
            <w14:solidFill>
              <w14:schemeClr w14:val="tx1"/>
            </w14:solidFill>
          </w14:textFill>
        </w:rPr>
        <w:t>学位课+非学位课+必修环节</w:t>
      </w:r>
      <w:r>
        <w:rPr>
          <w:bCs/>
          <w:color w:val="000000" w:themeColor="text1"/>
          <w:sz w:val="20"/>
          <w14:textFill>
            <w14:solidFill>
              <w14:schemeClr w14:val="tx1"/>
            </w14:solidFill>
          </w14:textFill>
        </w:rPr>
        <w:t>。</w:t>
      </w:r>
    </w:p>
    <w:p w14:paraId="67C8736B">
      <w:pPr>
        <w:spacing w:before="156" w:beforeLines="50" w:line="360" w:lineRule="auto"/>
        <w:ind w:firstLine="562" w:firstLineChars="200"/>
        <w:rPr>
          <w:rFonts w:eastAsia="黑体"/>
          <w:b/>
          <w:sz w:val="28"/>
          <w:szCs w:val="28"/>
        </w:rPr>
      </w:pPr>
      <w:r>
        <w:rPr>
          <w:rFonts w:eastAsia="黑体"/>
          <w:b/>
          <w:sz w:val="28"/>
          <w:szCs w:val="28"/>
        </w:rPr>
        <w:t>十</w:t>
      </w:r>
      <w:r>
        <w:rPr>
          <w:rFonts w:hint="eastAsia" w:eastAsia="黑体"/>
          <w:b/>
          <w:sz w:val="28"/>
          <w:szCs w:val="28"/>
        </w:rPr>
        <w:t>三</w:t>
      </w:r>
      <w:r>
        <w:rPr>
          <w:rFonts w:eastAsia="黑体"/>
          <w:b/>
          <w:sz w:val="28"/>
          <w:szCs w:val="28"/>
        </w:rPr>
        <w:t>、其他需要说明事项</w:t>
      </w:r>
    </w:p>
    <w:p w14:paraId="2B82FF0C">
      <w:pPr>
        <w:spacing w:before="156" w:beforeLines="50" w:line="360" w:lineRule="auto"/>
        <w:ind w:firstLine="480" w:firstLineChars="200"/>
        <w:rPr>
          <w:rFonts w:eastAsiaTheme="minorEastAsia"/>
          <w:bCs/>
          <w:color w:val="000000" w:themeColor="text1"/>
          <w:sz w:val="24"/>
          <w14:textFill>
            <w14:solidFill>
              <w14:schemeClr w14:val="tx1"/>
            </w14:solidFill>
          </w14:textFill>
        </w:rPr>
      </w:pPr>
      <w:r>
        <w:rPr>
          <w:rFonts w:eastAsiaTheme="minorEastAsia"/>
          <w:bCs/>
          <w:color w:val="000000" w:themeColor="text1"/>
          <w:sz w:val="24"/>
          <w14:textFill>
            <w14:solidFill>
              <w14:schemeClr w14:val="tx1"/>
            </w14:solidFill>
          </w14:textFill>
        </w:rPr>
        <w:t>1. 非学位课中选修课</w:t>
      </w:r>
      <w:r>
        <w:rPr>
          <w:rFonts w:hint="eastAsia" w:eastAsiaTheme="minorEastAsia"/>
          <w:bCs/>
          <w:color w:val="000000" w:themeColor="text1"/>
          <w:sz w:val="24"/>
          <w14:textFill>
            <w14:solidFill>
              <w14:schemeClr w14:val="tx1"/>
            </w14:solidFill>
          </w14:textFill>
        </w:rPr>
        <w:t>不再分研究方向设置课程，选修学分要求≥3学分</w:t>
      </w:r>
      <w:r>
        <w:rPr>
          <w:rFonts w:eastAsiaTheme="minorEastAsia"/>
          <w:bCs/>
          <w:color w:val="000000" w:themeColor="text1"/>
          <w:sz w:val="24"/>
          <w14:textFill>
            <w14:solidFill>
              <w14:schemeClr w14:val="tx1"/>
            </w14:solidFill>
          </w14:textFill>
        </w:rPr>
        <w:t>。</w:t>
      </w:r>
    </w:p>
    <w:bookmarkEnd w:id="0"/>
    <w:bookmarkEnd w:id="1"/>
    <w:p w14:paraId="59C5DEC7">
      <w:pPr>
        <w:spacing w:before="156" w:beforeLines="50" w:line="360" w:lineRule="auto"/>
        <w:ind w:firstLine="480" w:firstLineChars="200"/>
        <w:rPr>
          <w:rFonts w:eastAsiaTheme="minorEastAsia"/>
          <w:bCs/>
          <w:color w:val="000000" w:themeColor="text1"/>
          <w:sz w:val="24"/>
          <w14:textFill>
            <w14:solidFill>
              <w14:schemeClr w14:val="tx1"/>
            </w14:solidFill>
          </w14:textFill>
        </w:rPr>
      </w:pPr>
      <w:r>
        <w:rPr>
          <w:rFonts w:eastAsiaTheme="minorEastAsia"/>
          <w:bCs/>
          <w:color w:val="000000" w:themeColor="text1"/>
          <w:sz w:val="24"/>
          <w14:textFill>
            <w14:solidFill>
              <w14:schemeClr w14:val="tx1"/>
            </w14:solidFill>
          </w14:textFill>
        </w:rPr>
        <w:t>2. 毕业总学分：</w:t>
      </w:r>
      <w:r>
        <w:rPr>
          <w:rFonts w:hint="eastAsia" w:eastAsiaTheme="minorEastAsia"/>
          <w:bCs/>
          <w:color w:val="000000" w:themeColor="text1"/>
          <w:sz w:val="24"/>
          <w14:textFill>
            <w14:solidFill>
              <w14:schemeClr w14:val="tx1"/>
            </w14:solidFill>
          </w14:textFill>
        </w:rPr>
        <w:t>学位课</w:t>
      </w:r>
      <w:r>
        <w:rPr>
          <w:rFonts w:eastAsiaTheme="minorEastAsia"/>
          <w:bCs/>
          <w:color w:val="000000" w:themeColor="text1"/>
          <w:sz w:val="24"/>
          <w14:textFill>
            <w14:solidFill>
              <w14:schemeClr w14:val="tx1"/>
            </w14:solidFill>
          </w14:textFill>
        </w:rPr>
        <w:t>+</w:t>
      </w:r>
      <w:r>
        <w:rPr>
          <w:rFonts w:hint="eastAsia" w:eastAsiaTheme="minorEastAsia"/>
          <w:bCs/>
          <w:color w:val="000000" w:themeColor="text1"/>
          <w:sz w:val="24"/>
          <w14:textFill>
            <w14:solidFill>
              <w14:schemeClr w14:val="tx1"/>
            </w14:solidFill>
          </w14:textFill>
        </w:rPr>
        <w:t>非学位课</w:t>
      </w:r>
      <w:r>
        <w:rPr>
          <w:rFonts w:eastAsiaTheme="minorEastAsia"/>
          <w:bCs/>
          <w:color w:val="000000" w:themeColor="text1"/>
          <w:sz w:val="24"/>
          <w14:textFill>
            <w14:solidFill>
              <w14:schemeClr w14:val="tx1"/>
            </w14:solidFill>
          </w14:textFill>
        </w:rPr>
        <w:t>+必修环节。</w:t>
      </w:r>
    </w:p>
    <w:p w14:paraId="2E64BFAE">
      <w:pPr>
        <w:spacing w:before="156" w:beforeLines="50" w:line="360" w:lineRule="auto"/>
        <w:ind w:firstLine="480" w:firstLineChars="200"/>
        <w:rPr>
          <w:rFonts w:eastAsia="黑体"/>
          <w:bCs/>
          <w:color w:val="000000" w:themeColor="text1"/>
          <w:sz w:val="24"/>
          <w14:textFill>
            <w14:solidFill>
              <w14:schemeClr w14:val="tx1"/>
            </w14:solidFill>
          </w14:textFill>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A00002EF" w:usb1="4000004B" w:usb2="00000000" w:usb3="00000000" w:csb0="2000009F" w:csb1="00000000"/>
  </w:font>
  <w:font w:name="Georgia">
    <w:panose1 w:val="02040502050405020303"/>
    <w:charset w:val="00"/>
    <w:family w:val="roman"/>
    <w:pitch w:val="default"/>
    <w:sig w:usb0="00000287" w:usb1="00000000" w:usb2="00000000" w:usb3="00000000" w:csb0="200000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2ED4C0"/>
    <w:multiLevelType w:val="singleLevel"/>
    <w:tmpl w:val="262ED4C0"/>
    <w:lvl w:ilvl="0" w:tentative="0">
      <w:start w:val="1"/>
      <w:numFmt w:val="decimal"/>
      <w:suff w:val="space"/>
      <w:lvlText w:val="%1."/>
      <w:lvlJc w:val="left"/>
    </w:lvl>
  </w:abstractNum>
  <w:abstractNum w:abstractNumId="1">
    <w:nsid w:val="3FD049F1"/>
    <w:multiLevelType w:val="multilevel"/>
    <w:tmpl w:val="3FD049F1"/>
    <w:lvl w:ilvl="0" w:tentative="0">
      <w:start w:val="3"/>
      <w:numFmt w:val="japaneseCounting"/>
      <w:lvlText w:val="（%1）"/>
      <w:lvlJc w:val="left"/>
      <w:pPr>
        <w:ind w:left="1140" w:hanging="7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
    <w:nsid w:val="5CA822CC"/>
    <w:multiLevelType w:val="singleLevel"/>
    <w:tmpl w:val="5CA822CC"/>
    <w:lvl w:ilvl="0" w:tentative="0">
      <w:start w:val="1"/>
      <w:numFmt w:val="decimal"/>
      <w:suff w:val="space"/>
      <w:lvlText w:val="%1."/>
      <w:lvlJc w:val="left"/>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松鹤延年">
    <w15:presenceInfo w15:providerId="WPS Office" w15:userId="3366781684"/>
  </w15:person>
  <w15:person w15:author="秋">
    <w15:presenceInfo w15:providerId="WPS Office" w15:userId="2716363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0B5B"/>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399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0D09"/>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402E"/>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0B23"/>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5DD5"/>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4ED8"/>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482"/>
    <w:rsid w:val="0078771C"/>
    <w:rsid w:val="00787ACB"/>
    <w:rsid w:val="00790718"/>
    <w:rsid w:val="00794767"/>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3AF"/>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77B1A"/>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5E9"/>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3C8C"/>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C67"/>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5D8"/>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B33"/>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23AC"/>
    <w:rsid w:val="00C15458"/>
    <w:rsid w:val="00C155C6"/>
    <w:rsid w:val="00C15991"/>
    <w:rsid w:val="00C15D7B"/>
    <w:rsid w:val="00C16989"/>
    <w:rsid w:val="00C16CF8"/>
    <w:rsid w:val="00C17836"/>
    <w:rsid w:val="00C17BAF"/>
    <w:rsid w:val="00C21AA7"/>
    <w:rsid w:val="00C21C6A"/>
    <w:rsid w:val="00C21F9D"/>
    <w:rsid w:val="00C22F79"/>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982"/>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AE4"/>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5C71"/>
    <w:rsid w:val="00E15D0B"/>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46E0"/>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443696B"/>
    <w:rsid w:val="05494B82"/>
    <w:rsid w:val="05CB40D7"/>
    <w:rsid w:val="0DB53CD0"/>
    <w:rsid w:val="13001549"/>
    <w:rsid w:val="141D3733"/>
    <w:rsid w:val="16402498"/>
    <w:rsid w:val="16BA2D00"/>
    <w:rsid w:val="16F2419D"/>
    <w:rsid w:val="1995160A"/>
    <w:rsid w:val="1BC670A8"/>
    <w:rsid w:val="1FE96C05"/>
    <w:rsid w:val="241B373E"/>
    <w:rsid w:val="28623568"/>
    <w:rsid w:val="2A1D6EA4"/>
    <w:rsid w:val="2A3262A3"/>
    <w:rsid w:val="2A4F01F3"/>
    <w:rsid w:val="34272982"/>
    <w:rsid w:val="3BF03CA6"/>
    <w:rsid w:val="464D71B1"/>
    <w:rsid w:val="48735D3E"/>
    <w:rsid w:val="52A34EC4"/>
    <w:rsid w:val="5385202A"/>
    <w:rsid w:val="584206A2"/>
    <w:rsid w:val="599437C1"/>
    <w:rsid w:val="5C0F1BC6"/>
    <w:rsid w:val="5DE558ED"/>
    <w:rsid w:val="5FAA6092"/>
    <w:rsid w:val="65240694"/>
    <w:rsid w:val="6B44508B"/>
    <w:rsid w:val="6EAC7E2E"/>
    <w:rsid w:val="717D2D7F"/>
    <w:rsid w:val="729A3D44"/>
    <w:rsid w:val="740A0CFA"/>
    <w:rsid w:val="7A0C1F44"/>
    <w:rsid w:val="7B6D0F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11</Pages>
  <Words>1005</Words>
  <Characters>1012</Characters>
  <Lines>57</Lines>
  <Paragraphs>16</Paragraphs>
  <TotalTime>21</TotalTime>
  <ScaleCrop>false</ScaleCrop>
  <LinksUpToDate>false</LinksUpToDate>
  <CharactersWithSpaces>1012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秋</cp:lastModifiedBy>
  <cp:lastPrinted>2025-04-25T11:39:00Z</cp:lastPrinted>
  <dcterms:modified xsi:type="dcterms:W3CDTF">2025-06-20T01:07:32Z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eyJoZGlkIjoiMDllMjFiNjgwN2I4NWQ3OTlmODBmOTcxZjVmZjY0YjUiLCJ1c2VySWQiOiI0MzkxNjk0MDIifQ==</vt:lpwstr>
  </property>
  <property fmtid="{D5CDD505-2E9C-101B-9397-08002B2CF9AE}" pid="4" name="ICV">
    <vt:lpwstr>9D9B0E23603F4A6CA51FC960C1766E45_13</vt:lpwstr>
  </property>
</Properties>
</file>